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AD3" w:rsidRPr="00FB1A93" w:rsidRDefault="00B95AD3" w:rsidP="002950C2">
      <w:pPr>
        <w:jc w:val="center"/>
        <w:rPr>
          <w:b/>
          <w:sz w:val="32"/>
          <w:szCs w:val="32"/>
          <w:lang w:val="en-US" w:eastAsia="zh-CN"/>
        </w:rPr>
      </w:pPr>
      <w:r w:rsidRPr="00FB1A93">
        <w:rPr>
          <w:b/>
          <w:sz w:val="32"/>
          <w:szCs w:val="32"/>
          <w:lang w:val="en-US"/>
        </w:rPr>
        <w:t xml:space="preserve">Contract No. </w:t>
      </w:r>
    </w:p>
    <w:p w:rsidR="00B95AD3" w:rsidRPr="00FB1A93" w:rsidRDefault="00B95AD3" w:rsidP="002950C2">
      <w:pPr>
        <w:pStyle w:val="a5"/>
        <w:snapToGrid w:val="0"/>
        <w:spacing w:before="80" w:line="240" w:lineRule="auto"/>
        <w:outlineLvl w:val="0"/>
        <w:rPr>
          <w:szCs w:val="32"/>
          <w:lang w:val="en-US"/>
        </w:rPr>
      </w:pPr>
      <w:r w:rsidRPr="00FB1A93">
        <w:rPr>
          <w:szCs w:val="32"/>
          <w:lang w:val="ru-RU"/>
        </w:rPr>
        <w:t>Контракт</w:t>
      </w:r>
      <w:r w:rsidRPr="00FB1A93">
        <w:rPr>
          <w:szCs w:val="32"/>
          <w:lang w:val="en-US"/>
        </w:rPr>
        <w:t xml:space="preserve"> № </w:t>
      </w:r>
    </w:p>
    <w:p w:rsidR="00B95AD3" w:rsidRPr="00FB1A93" w:rsidRDefault="00B95AD3">
      <w:pPr>
        <w:jc w:val="center"/>
        <w:rPr>
          <w:b/>
          <w:bCs/>
          <w:sz w:val="32"/>
          <w:szCs w:val="32"/>
          <w:lang w:val="en-US" w:eastAsia="zh-CN"/>
        </w:rPr>
      </w:pPr>
      <w:r w:rsidRPr="00FB1A93">
        <w:rPr>
          <w:b/>
          <w:bCs/>
          <w:sz w:val="32"/>
          <w:szCs w:val="32"/>
          <w:lang w:val="en-US" w:eastAsia="zh-CN"/>
        </w:rPr>
        <w:t xml:space="preserve">                                                                                                     </w:t>
      </w:r>
    </w:p>
    <w:p w:rsidR="00B95AD3" w:rsidRPr="00FB1A93" w:rsidRDefault="00B95AD3">
      <w:pPr>
        <w:jc w:val="center"/>
        <w:rPr>
          <w:sz w:val="32"/>
          <w:szCs w:val="32"/>
          <w:lang w:val="en-US"/>
        </w:rPr>
      </w:pPr>
    </w:p>
    <w:tbl>
      <w:tblPr>
        <w:tblW w:w="100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4"/>
        <w:gridCol w:w="5266"/>
      </w:tblGrid>
      <w:tr w:rsidR="00B95AD3" w:rsidRPr="00FB1A93" w:rsidTr="00AB14F7">
        <w:tc>
          <w:tcPr>
            <w:tcW w:w="4754" w:type="dxa"/>
            <w:tcBorders>
              <w:top w:val="nil"/>
              <w:left w:val="nil"/>
              <w:bottom w:val="nil"/>
              <w:right w:val="nil"/>
            </w:tcBorders>
          </w:tcPr>
          <w:p w:rsidR="00B95AD3" w:rsidRPr="00FB1A93" w:rsidRDefault="00B95AD3" w:rsidP="0076505B">
            <w:pPr>
              <w:pStyle w:val="a5"/>
              <w:snapToGrid w:val="0"/>
              <w:spacing w:line="120" w:lineRule="atLeast"/>
              <w:outlineLvl w:val="0"/>
              <w:rPr>
                <w:szCs w:val="32"/>
              </w:rPr>
            </w:pPr>
            <w:r w:rsidRPr="00FB1A93">
              <w:rPr>
                <w:szCs w:val="32"/>
              </w:rPr>
              <w:t>Contract on</w:t>
            </w:r>
          </w:p>
          <w:p w:rsidR="00B95AD3" w:rsidRPr="00FB1A93" w:rsidRDefault="00B95AD3" w:rsidP="0076505B">
            <w:pPr>
              <w:pStyle w:val="32"/>
              <w:snapToGrid w:val="0"/>
              <w:spacing w:line="120" w:lineRule="atLeast"/>
              <w:outlineLvl w:val="0"/>
              <w:rPr>
                <w:szCs w:val="32"/>
              </w:rPr>
            </w:pPr>
            <w:r w:rsidRPr="00FB1A93">
              <w:rPr>
                <w:szCs w:val="32"/>
              </w:rPr>
              <w:t xml:space="preserve">Rendering of Engineering Services and Technical Support of Operation of the </w:t>
            </w:r>
            <w:r w:rsidRPr="00FB1A93">
              <w:rPr>
                <w:szCs w:val="32"/>
                <w:lang w:val="en-US"/>
              </w:rPr>
              <w:t>Bushehr</w:t>
            </w:r>
            <w:r w:rsidRPr="00FB1A93">
              <w:rPr>
                <w:szCs w:val="32"/>
              </w:rPr>
              <w:t xml:space="preserve"> NPP unit No. 1</w:t>
            </w:r>
          </w:p>
          <w:p w:rsidR="00B95AD3" w:rsidRPr="000145B1" w:rsidRDefault="00B95AD3" w:rsidP="0076505B">
            <w:pPr>
              <w:pStyle w:val="32"/>
              <w:keepNext/>
              <w:snapToGrid w:val="0"/>
              <w:spacing w:before="240" w:after="60" w:line="120" w:lineRule="atLeast"/>
              <w:outlineLvl w:val="0"/>
              <w:rPr>
                <w:szCs w:val="32"/>
                <w:lang w:val="en-US"/>
              </w:rPr>
            </w:pPr>
          </w:p>
          <w:p w:rsidR="005D0F72" w:rsidRPr="000145B1" w:rsidRDefault="005D0F72" w:rsidP="0076505B">
            <w:pPr>
              <w:pStyle w:val="32"/>
              <w:keepNext/>
              <w:snapToGrid w:val="0"/>
              <w:spacing w:before="240" w:after="60" w:line="120" w:lineRule="atLeast"/>
              <w:outlineLvl w:val="0"/>
              <w:rPr>
                <w:szCs w:val="32"/>
                <w:lang w:val="en-US"/>
              </w:rPr>
            </w:pPr>
          </w:p>
          <w:p w:rsidR="00B95AD3" w:rsidRPr="00FB1A93" w:rsidRDefault="00B95AD3" w:rsidP="0076505B">
            <w:pPr>
              <w:pStyle w:val="32"/>
              <w:snapToGrid w:val="0"/>
              <w:spacing w:line="120" w:lineRule="atLeast"/>
              <w:outlineLvl w:val="0"/>
              <w:rPr>
                <w:szCs w:val="32"/>
              </w:rPr>
            </w:pPr>
            <w:r w:rsidRPr="00FB1A93">
              <w:rPr>
                <w:szCs w:val="32"/>
              </w:rPr>
              <w:t>between</w:t>
            </w:r>
          </w:p>
          <w:p w:rsidR="00B95AD3" w:rsidRPr="00FB1A93" w:rsidRDefault="00B95AD3" w:rsidP="0076505B">
            <w:pPr>
              <w:pStyle w:val="32"/>
              <w:snapToGrid w:val="0"/>
              <w:spacing w:line="120" w:lineRule="atLeast"/>
              <w:ind w:left="-70"/>
              <w:outlineLvl w:val="0"/>
              <w:rPr>
                <w:szCs w:val="32"/>
                <w:lang w:val="en-US"/>
              </w:rPr>
            </w:pPr>
            <w:r>
              <w:rPr>
                <w:szCs w:val="32"/>
                <w:lang w:val="en-US"/>
              </w:rPr>
              <w:t>Nuclear Power Production and Development Co. of IRAN</w:t>
            </w:r>
          </w:p>
          <w:p w:rsidR="00B95AD3" w:rsidRPr="000145B1" w:rsidRDefault="00B95AD3" w:rsidP="0076505B">
            <w:pPr>
              <w:pStyle w:val="32"/>
              <w:snapToGrid w:val="0"/>
              <w:spacing w:line="120" w:lineRule="atLeast"/>
              <w:outlineLvl w:val="0"/>
              <w:rPr>
                <w:szCs w:val="32"/>
                <w:lang w:val="en-US"/>
              </w:rPr>
            </w:pPr>
          </w:p>
          <w:p w:rsidR="00B95AD3" w:rsidRPr="00FB1A93" w:rsidRDefault="00B95AD3" w:rsidP="0076505B">
            <w:pPr>
              <w:pStyle w:val="32"/>
              <w:snapToGrid w:val="0"/>
              <w:spacing w:line="120" w:lineRule="atLeast"/>
              <w:outlineLvl w:val="0"/>
              <w:rPr>
                <w:szCs w:val="32"/>
                <w:lang w:val="en-US"/>
              </w:rPr>
            </w:pPr>
            <w:r w:rsidRPr="00FB1A93">
              <w:rPr>
                <w:szCs w:val="32"/>
                <w:lang w:val="en-US"/>
              </w:rPr>
              <w:t>a</w:t>
            </w:r>
            <w:r w:rsidRPr="00FB1A93">
              <w:rPr>
                <w:szCs w:val="32"/>
              </w:rPr>
              <w:t>nd</w:t>
            </w:r>
          </w:p>
          <w:p w:rsidR="00B95AD3" w:rsidRPr="00FB1A93" w:rsidRDefault="00B95AD3" w:rsidP="0076505B">
            <w:pPr>
              <w:pStyle w:val="32"/>
              <w:snapToGrid w:val="0"/>
              <w:spacing w:line="120" w:lineRule="atLeast"/>
              <w:outlineLvl w:val="0"/>
              <w:rPr>
                <w:szCs w:val="32"/>
                <w:lang w:val="en-US"/>
              </w:rPr>
            </w:pPr>
          </w:p>
          <w:p w:rsidR="00B95AD3" w:rsidRPr="00FB1A93" w:rsidRDefault="00B95AD3" w:rsidP="0076505B">
            <w:pPr>
              <w:suppressAutoHyphens/>
              <w:snapToGrid w:val="0"/>
              <w:spacing w:line="120" w:lineRule="atLeast"/>
              <w:jc w:val="center"/>
              <w:rPr>
                <w:rFonts w:eastAsia="Times(Europe)"/>
                <w:b/>
                <w:spacing w:val="-3"/>
                <w:sz w:val="32"/>
                <w:szCs w:val="32"/>
                <w:lang w:val="en-US"/>
              </w:rPr>
            </w:pPr>
            <w:r w:rsidRPr="00FB1A93">
              <w:rPr>
                <w:rFonts w:eastAsia="Times(Europe)"/>
                <w:b/>
                <w:spacing w:val="-3"/>
                <w:sz w:val="32"/>
                <w:szCs w:val="32"/>
                <w:lang w:val="en-GB"/>
              </w:rPr>
              <w:t>Open Joint Stock Company “Russian Concern</w:t>
            </w:r>
            <w:r w:rsidRPr="00FB1A93">
              <w:rPr>
                <w:rFonts w:eastAsia="Times(Europe)"/>
                <w:b/>
                <w:spacing w:val="-3"/>
                <w:sz w:val="32"/>
                <w:szCs w:val="32"/>
                <w:lang w:val="en-US"/>
              </w:rPr>
              <w:t xml:space="preserve"> for Electric and Thermal Energy Production at Nuclear Power Plants</w:t>
            </w:r>
          </w:p>
          <w:p w:rsidR="00B95AD3" w:rsidRPr="00FB1A93" w:rsidRDefault="00B95AD3" w:rsidP="0076505B">
            <w:pPr>
              <w:suppressAutoHyphens/>
              <w:snapToGrid w:val="0"/>
              <w:spacing w:line="120" w:lineRule="atLeast"/>
              <w:jc w:val="center"/>
              <w:rPr>
                <w:rFonts w:eastAsia="Times(Europe)"/>
                <w:b/>
                <w:spacing w:val="-3"/>
                <w:sz w:val="32"/>
                <w:szCs w:val="32"/>
              </w:rPr>
            </w:pPr>
            <w:r w:rsidRPr="00FB1A93">
              <w:rPr>
                <w:rFonts w:eastAsia="Times(Europe)"/>
                <w:b/>
                <w:spacing w:val="-3"/>
                <w:sz w:val="32"/>
                <w:szCs w:val="32"/>
              </w:rPr>
              <w:t>(</w:t>
            </w:r>
            <w:r w:rsidRPr="00FB1A93">
              <w:rPr>
                <w:rFonts w:eastAsia="Times(Europe)"/>
                <w:b/>
                <w:spacing w:val="-3"/>
                <w:sz w:val="32"/>
                <w:szCs w:val="32"/>
                <w:lang w:val="en-US"/>
              </w:rPr>
              <w:t>Rosenergoatom</w:t>
            </w:r>
            <w:r w:rsidRPr="00FB1A93">
              <w:rPr>
                <w:rFonts w:eastAsia="Times(Europe)"/>
                <w:b/>
                <w:spacing w:val="-3"/>
                <w:sz w:val="32"/>
                <w:szCs w:val="32"/>
              </w:rPr>
              <w:t>)</w:t>
            </w:r>
          </w:p>
          <w:p w:rsidR="00B95AD3" w:rsidRPr="00FB1A93" w:rsidRDefault="00B95AD3" w:rsidP="0076505B">
            <w:pPr>
              <w:suppressAutoHyphens/>
              <w:snapToGrid w:val="0"/>
              <w:spacing w:line="120" w:lineRule="atLeast"/>
              <w:jc w:val="center"/>
              <w:rPr>
                <w:rFonts w:eastAsia="Times(Europe)"/>
                <w:b/>
                <w:spacing w:val="-3"/>
                <w:sz w:val="32"/>
                <w:szCs w:val="32"/>
              </w:rPr>
            </w:pPr>
          </w:p>
          <w:p w:rsidR="00B95AD3" w:rsidRPr="00FB1A93" w:rsidRDefault="00B95AD3" w:rsidP="0076505B">
            <w:pPr>
              <w:suppressAutoHyphens/>
              <w:snapToGrid w:val="0"/>
              <w:spacing w:line="120" w:lineRule="atLeast"/>
              <w:jc w:val="center"/>
              <w:rPr>
                <w:rFonts w:eastAsia="Times(Europe)"/>
                <w:b/>
                <w:spacing w:val="-3"/>
                <w:sz w:val="32"/>
                <w:szCs w:val="32"/>
              </w:rPr>
            </w:pPr>
          </w:p>
          <w:p w:rsidR="00B95AD3" w:rsidRPr="00FB1A93" w:rsidRDefault="00B95AD3" w:rsidP="0076505B">
            <w:pPr>
              <w:suppressAutoHyphens/>
              <w:snapToGrid w:val="0"/>
              <w:spacing w:line="120" w:lineRule="atLeast"/>
              <w:jc w:val="center"/>
              <w:rPr>
                <w:rFonts w:eastAsia="Times(Europe)"/>
                <w:b/>
                <w:spacing w:val="-3"/>
                <w:sz w:val="32"/>
                <w:szCs w:val="32"/>
              </w:rPr>
            </w:pPr>
          </w:p>
          <w:p w:rsidR="00B95AD3" w:rsidRPr="00FB1A93" w:rsidRDefault="00B95AD3" w:rsidP="0076505B">
            <w:pPr>
              <w:suppressAutoHyphens/>
              <w:snapToGrid w:val="0"/>
              <w:spacing w:line="120" w:lineRule="atLeast"/>
              <w:jc w:val="center"/>
              <w:rPr>
                <w:rFonts w:eastAsia="Times(Europe)"/>
                <w:b/>
                <w:spacing w:val="-3"/>
                <w:sz w:val="32"/>
                <w:szCs w:val="32"/>
              </w:rPr>
            </w:pPr>
          </w:p>
          <w:p w:rsidR="00B95AD3" w:rsidRPr="00FB1A93" w:rsidRDefault="00B95AD3" w:rsidP="0076505B">
            <w:pPr>
              <w:suppressAutoHyphens/>
              <w:snapToGrid w:val="0"/>
              <w:spacing w:line="120" w:lineRule="atLeast"/>
              <w:jc w:val="center"/>
              <w:rPr>
                <w:rFonts w:eastAsia="Times(Europe)"/>
                <w:b/>
                <w:spacing w:val="-3"/>
                <w:sz w:val="32"/>
                <w:szCs w:val="32"/>
                <w:lang w:val="en-US"/>
              </w:rPr>
            </w:pPr>
          </w:p>
          <w:p w:rsidR="00B95AD3" w:rsidRPr="00FB1A93" w:rsidRDefault="00B95AD3" w:rsidP="0076505B">
            <w:pPr>
              <w:suppressAutoHyphens/>
              <w:snapToGrid w:val="0"/>
              <w:spacing w:line="120" w:lineRule="atLeast"/>
              <w:jc w:val="center"/>
              <w:rPr>
                <w:rFonts w:eastAsia="Times(Europe)"/>
                <w:b/>
                <w:spacing w:val="-3"/>
                <w:sz w:val="32"/>
                <w:szCs w:val="32"/>
                <w:lang w:val="en-US"/>
              </w:rPr>
            </w:pPr>
          </w:p>
          <w:p w:rsidR="00B95AD3" w:rsidRPr="00FB1A93" w:rsidRDefault="00B95AD3" w:rsidP="0076505B">
            <w:pPr>
              <w:suppressAutoHyphens/>
              <w:snapToGrid w:val="0"/>
              <w:spacing w:line="120" w:lineRule="atLeast"/>
              <w:jc w:val="center"/>
              <w:rPr>
                <w:b/>
                <w:sz w:val="32"/>
                <w:szCs w:val="32"/>
              </w:rPr>
            </w:pPr>
            <w:smartTag w:uri="urn:schemas-microsoft-com:office:smarttags" w:element="place">
              <w:smartTag w:uri="urn:schemas-microsoft-com:office:smarttags" w:element="City">
                <w:r w:rsidRPr="00FB1A93">
                  <w:rPr>
                    <w:rFonts w:eastAsia="Times(Europe)"/>
                    <w:b/>
                    <w:spacing w:val="-3"/>
                    <w:sz w:val="32"/>
                    <w:szCs w:val="32"/>
                    <w:lang w:val="en-US"/>
                  </w:rPr>
                  <w:t>Tehran</w:t>
                </w:r>
              </w:smartTag>
            </w:smartTag>
            <w:r w:rsidRPr="00FB1A93">
              <w:rPr>
                <w:rFonts w:eastAsia="Times(Europe)"/>
                <w:b/>
                <w:spacing w:val="-3"/>
                <w:sz w:val="32"/>
                <w:szCs w:val="32"/>
                <w:lang w:val="en-US"/>
              </w:rPr>
              <w:t>,</w:t>
            </w:r>
            <w:r w:rsidRPr="00FB1A93">
              <w:rPr>
                <w:rFonts w:eastAsia="Times(Europe)"/>
                <w:b/>
                <w:spacing w:val="-3"/>
                <w:sz w:val="32"/>
                <w:szCs w:val="32"/>
              </w:rPr>
              <w:t xml:space="preserve"> 2014</w:t>
            </w:r>
          </w:p>
          <w:p w:rsidR="00B95AD3" w:rsidRPr="00FB1A93" w:rsidRDefault="00B95AD3" w:rsidP="0076505B">
            <w:pPr>
              <w:spacing w:line="120" w:lineRule="atLeast"/>
              <w:jc w:val="center"/>
              <w:rPr>
                <w:sz w:val="32"/>
                <w:szCs w:val="32"/>
              </w:rPr>
            </w:pPr>
          </w:p>
        </w:tc>
        <w:tc>
          <w:tcPr>
            <w:tcW w:w="5266" w:type="dxa"/>
            <w:tcBorders>
              <w:top w:val="nil"/>
              <w:left w:val="nil"/>
              <w:bottom w:val="nil"/>
              <w:right w:val="nil"/>
            </w:tcBorders>
          </w:tcPr>
          <w:p w:rsidR="00B95AD3" w:rsidRPr="00FB1A93" w:rsidRDefault="00B95AD3" w:rsidP="0076505B">
            <w:pPr>
              <w:pStyle w:val="a5"/>
              <w:snapToGrid w:val="0"/>
              <w:spacing w:line="120" w:lineRule="atLeast"/>
              <w:outlineLvl w:val="0"/>
              <w:rPr>
                <w:szCs w:val="32"/>
                <w:lang w:val="ru-RU"/>
              </w:rPr>
            </w:pPr>
            <w:r w:rsidRPr="00FB1A93">
              <w:rPr>
                <w:szCs w:val="32"/>
                <w:lang w:val="ru-RU"/>
              </w:rPr>
              <w:t>Контракт</w:t>
            </w:r>
          </w:p>
          <w:p w:rsidR="00B95AD3" w:rsidRPr="00FB1A93" w:rsidRDefault="00B95AD3" w:rsidP="0076505B">
            <w:pPr>
              <w:pStyle w:val="a5"/>
              <w:snapToGrid w:val="0"/>
              <w:spacing w:line="120" w:lineRule="atLeast"/>
              <w:ind w:right="146"/>
              <w:outlineLvl w:val="0"/>
              <w:rPr>
                <w:szCs w:val="32"/>
                <w:lang w:val="ru-RU"/>
              </w:rPr>
            </w:pPr>
            <w:r w:rsidRPr="00FB1A93">
              <w:rPr>
                <w:szCs w:val="32"/>
                <w:lang w:val="ru-RU"/>
              </w:rPr>
              <w:t xml:space="preserve">на оказание </w:t>
            </w:r>
            <w:r>
              <w:rPr>
                <w:szCs w:val="32"/>
                <w:lang w:val="ru-RU"/>
              </w:rPr>
              <w:t xml:space="preserve">инжиниринговых </w:t>
            </w:r>
            <w:r w:rsidRPr="00FB1A93">
              <w:rPr>
                <w:szCs w:val="32"/>
                <w:lang w:val="ru-RU"/>
              </w:rPr>
              <w:t xml:space="preserve">услуг </w:t>
            </w:r>
            <w:r>
              <w:rPr>
                <w:szCs w:val="32"/>
                <w:lang w:val="ru-RU"/>
              </w:rPr>
              <w:t xml:space="preserve">и технической поддержки </w:t>
            </w:r>
            <w:r w:rsidRPr="00FB1A93">
              <w:rPr>
                <w:szCs w:val="32"/>
                <w:lang w:val="ru-RU"/>
              </w:rPr>
              <w:t xml:space="preserve">в области эксплуатации энергоблока № 1 </w:t>
            </w:r>
          </w:p>
          <w:p w:rsidR="00B95AD3" w:rsidRPr="00FB1A93" w:rsidRDefault="00B95AD3" w:rsidP="0076505B">
            <w:pPr>
              <w:pStyle w:val="a5"/>
              <w:snapToGrid w:val="0"/>
              <w:spacing w:line="120" w:lineRule="atLeast"/>
              <w:ind w:right="146"/>
              <w:outlineLvl w:val="0"/>
              <w:rPr>
                <w:szCs w:val="32"/>
                <w:lang w:val="ru-RU"/>
              </w:rPr>
            </w:pPr>
            <w:r w:rsidRPr="00FB1A93">
              <w:rPr>
                <w:szCs w:val="32"/>
                <w:lang w:val="ru-RU"/>
              </w:rPr>
              <w:t>АЭС Бушер</w:t>
            </w:r>
          </w:p>
          <w:p w:rsidR="00B95AD3" w:rsidRPr="00FB1A93" w:rsidRDefault="00B95AD3" w:rsidP="0076505B">
            <w:pPr>
              <w:pStyle w:val="a5"/>
              <w:snapToGrid w:val="0"/>
              <w:spacing w:line="120" w:lineRule="atLeast"/>
              <w:ind w:right="146"/>
              <w:outlineLvl w:val="0"/>
              <w:rPr>
                <w:szCs w:val="32"/>
                <w:lang w:val="ru-RU"/>
              </w:rPr>
            </w:pPr>
          </w:p>
          <w:p w:rsidR="00B95AD3" w:rsidRPr="00FB1A93" w:rsidRDefault="00B95AD3" w:rsidP="0076505B">
            <w:pPr>
              <w:pStyle w:val="a5"/>
              <w:snapToGrid w:val="0"/>
              <w:spacing w:line="120" w:lineRule="atLeast"/>
              <w:ind w:right="146"/>
              <w:outlineLvl w:val="0"/>
              <w:rPr>
                <w:szCs w:val="32"/>
                <w:lang w:val="ru-RU"/>
              </w:rPr>
            </w:pPr>
            <w:r w:rsidRPr="00FB1A93">
              <w:rPr>
                <w:szCs w:val="32"/>
                <w:lang w:val="ru-RU"/>
              </w:rPr>
              <w:t>между</w:t>
            </w:r>
          </w:p>
          <w:p w:rsidR="00B95AD3" w:rsidRPr="00FB1A93" w:rsidRDefault="00E5483D" w:rsidP="0076505B">
            <w:pPr>
              <w:snapToGrid w:val="0"/>
              <w:spacing w:line="120" w:lineRule="atLeast"/>
              <w:ind w:right="146"/>
              <w:jc w:val="center"/>
              <w:outlineLvl w:val="0"/>
              <w:rPr>
                <w:b/>
                <w:sz w:val="32"/>
                <w:szCs w:val="32"/>
              </w:rPr>
            </w:pPr>
            <w:r w:rsidRPr="006D5284">
              <w:rPr>
                <w:b/>
                <w:color w:val="993300"/>
                <w:sz w:val="32"/>
                <w:szCs w:val="32"/>
              </w:rPr>
              <w:t>Компанией по производству и развитию ядерной энергии</w:t>
            </w:r>
            <w:r>
              <w:rPr>
                <w:b/>
                <w:sz w:val="32"/>
                <w:szCs w:val="32"/>
              </w:rPr>
              <w:t xml:space="preserve"> </w:t>
            </w:r>
            <w:r w:rsidR="00985D0E" w:rsidRPr="00985D0E">
              <w:rPr>
                <w:b/>
                <w:sz w:val="32"/>
                <w:szCs w:val="32"/>
              </w:rPr>
              <w:t xml:space="preserve">Ирана </w:t>
            </w:r>
          </w:p>
          <w:p w:rsidR="00B95AD3" w:rsidRPr="00FB1A93" w:rsidRDefault="00B95AD3" w:rsidP="0076505B">
            <w:pPr>
              <w:pStyle w:val="32"/>
              <w:snapToGrid w:val="0"/>
              <w:spacing w:line="120" w:lineRule="atLeast"/>
              <w:ind w:right="146"/>
              <w:outlineLvl w:val="0"/>
              <w:rPr>
                <w:szCs w:val="32"/>
                <w:lang w:val="ru-RU"/>
              </w:rPr>
            </w:pPr>
            <w:r w:rsidRPr="00FB1A93">
              <w:rPr>
                <w:szCs w:val="32"/>
                <w:lang w:val="ru-RU"/>
              </w:rPr>
              <w:t>и</w:t>
            </w:r>
          </w:p>
          <w:p w:rsidR="00B95AD3" w:rsidRPr="00FB1A93" w:rsidRDefault="00B95AD3" w:rsidP="0076505B">
            <w:pPr>
              <w:pStyle w:val="32"/>
              <w:snapToGrid w:val="0"/>
              <w:spacing w:line="120" w:lineRule="atLeast"/>
              <w:ind w:right="146"/>
              <w:outlineLvl w:val="0"/>
              <w:rPr>
                <w:szCs w:val="32"/>
                <w:lang w:val="ru-RU"/>
              </w:rPr>
            </w:pPr>
          </w:p>
          <w:p w:rsidR="00B95AD3" w:rsidRPr="00FB1A93" w:rsidRDefault="00B95AD3" w:rsidP="0076505B">
            <w:pPr>
              <w:pStyle w:val="32"/>
              <w:snapToGrid w:val="0"/>
              <w:spacing w:line="120" w:lineRule="atLeast"/>
              <w:ind w:right="146"/>
              <w:outlineLvl w:val="0"/>
              <w:rPr>
                <w:szCs w:val="32"/>
                <w:lang w:val="ru-RU"/>
              </w:rPr>
            </w:pPr>
            <w:r w:rsidRPr="00FB1A93">
              <w:rPr>
                <w:szCs w:val="32"/>
                <w:lang w:val="ru-RU"/>
              </w:rPr>
              <w:t xml:space="preserve">Открытым акционерным обществом «Российский концерн по производству электрической и тепловой энергии на атомных станциях» </w:t>
            </w:r>
          </w:p>
          <w:p w:rsidR="00B95AD3" w:rsidRPr="00FB1A93" w:rsidRDefault="00B95AD3" w:rsidP="0076505B">
            <w:pPr>
              <w:pStyle w:val="32"/>
              <w:snapToGrid w:val="0"/>
              <w:spacing w:line="120" w:lineRule="atLeast"/>
              <w:outlineLvl w:val="0"/>
              <w:rPr>
                <w:szCs w:val="32"/>
                <w:lang w:val="ru-RU"/>
              </w:rPr>
            </w:pPr>
            <w:r w:rsidRPr="00FB1A93">
              <w:rPr>
                <w:szCs w:val="32"/>
                <w:lang w:val="ru-RU"/>
              </w:rPr>
              <w:t>(ОАО «Концерн Росэнергоатом»)</w:t>
            </w:r>
          </w:p>
          <w:p w:rsidR="00B95AD3" w:rsidRPr="00FB1A93" w:rsidRDefault="00B95AD3" w:rsidP="0076505B">
            <w:pPr>
              <w:pStyle w:val="32"/>
              <w:snapToGrid w:val="0"/>
              <w:spacing w:line="120" w:lineRule="atLeast"/>
              <w:outlineLvl w:val="0"/>
              <w:rPr>
                <w:szCs w:val="32"/>
                <w:lang w:val="ru-RU"/>
              </w:rPr>
            </w:pPr>
          </w:p>
          <w:p w:rsidR="00B95AD3" w:rsidRDefault="00B95AD3" w:rsidP="0076505B">
            <w:pPr>
              <w:pStyle w:val="32"/>
              <w:snapToGrid w:val="0"/>
              <w:spacing w:line="120" w:lineRule="atLeast"/>
              <w:outlineLvl w:val="0"/>
              <w:rPr>
                <w:szCs w:val="32"/>
                <w:lang w:val="ru-RU"/>
              </w:rPr>
            </w:pPr>
          </w:p>
          <w:p w:rsidR="005129E4" w:rsidRDefault="005129E4" w:rsidP="0076505B">
            <w:pPr>
              <w:pStyle w:val="32"/>
              <w:snapToGrid w:val="0"/>
              <w:spacing w:line="120" w:lineRule="atLeast"/>
              <w:outlineLvl w:val="0"/>
              <w:rPr>
                <w:szCs w:val="32"/>
                <w:lang w:val="ru-RU"/>
              </w:rPr>
            </w:pPr>
          </w:p>
          <w:p w:rsidR="005D0F72" w:rsidRDefault="005D0F72" w:rsidP="0076505B">
            <w:pPr>
              <w:pStyle w:val="32"/>
              <w:snapToGrid w:val="0"/>
              <w:spacing w:line="120" w:lineRule="atLeast"/>
              <w:outlineLvl w:val="0"/>
              <w:rPr>
                <w:szCs w:val="32"/>
                <w:lang w:val="ru-RU"/>
              </w:rPr>
            </w:pPr>
          </w:p>
          <w:p w:rsidR="00B018EE" w:rsidRDefault="00B018EE" w:rsidP="0076505B">
            <w:pPr>
              <w:pStyle w:val="32"/>
              <w:snapToGrid w:val="0"/>
              <w:spacing w:line="120" w:lineRule="atLeast"/>
              <w:outlineLvl w:val="0"/>
              <w:rPr>
                <w:szCs w:val="32"/>
                <w:lang w:val="ru-RU"/>
              </w:rPr>
            </w:pPr>
          </w:p>
          <w:p w:rsidR="00B018EE" w:rsidRPr="00FB1A93" w:rsidRDefault="00B018EE" w:rsidP="0076505B">
            <w:pPr>
              <w:pStyle w:val="32"/>
              <w:snapToGrid w:val="0"/>
              <w:spacing w:line="120" w:lineRule="atLeast"/>
              <w:outlineLvl w:val="0"/>
              <w:rPr>
                <w:szCs w:val="32"/>
                <w:lang w:val="ru-RU"/>
              </w:rPr>
            </w:pPr>
          </w:p>
          <w:p w:rsidR="00B95AD3" w:rsidRPr="00FB1A93" w:rsidRDefault="00B95AD3" w:rsidP="0076505B">
            <w:pPr>
              <w:pStyle w:val="32"/>
              <w:snapToGrid w:val="0"/>
              <w:spacing w:line="120" w:lineRule="atLeast"/>
              <w:outlineLvl w:val="0"/>
              <w:rPr>
                <w:szCs w:val="32"/>
                <w:lang w:val="ru-RU"/>
              </w:rPr>
            </w:pPr>
          </w:p>
          <w:p w:rsidR="00B95AD3" w:rsidRPr="00FB1A93" w:rsidRDefault="00B95AD3" w:rsidP="0076505B">
            <w:pPr>
              <w:suppressAutoHyphens/>
              <w:snapToGrid w:val="0"/>
              <w:spacing w:line="120" w:lineRule="atLeast"/>
              <w:jc w:val="center"/>
              <w:rPr>
                <w:b/>
                <w:sz w:val="32"/>
                <w:szCs w:val="32"/>
              </w:rPr>
            </w:pPr>
            <w:r w:rsidRPr="00FB1A93">
              <w:rPr>
                <w:rFonts w:eastAsia="Times(Europe)"/>
                <w:b/>
                <w:spacing w:val="-3"/>
                <w:sz w:val="32"/>
                <w:szCs w:val="32"/>
              </w:rPr>
              <w:t xml:space="preserve">Тегеран, </w:t>
            </w:r>
            <w:smartTag w:uri="urn:schemas-microsoft-com:office:smarttags" w:element="metricconverter">
              <w:smartTagPr>
                <w:attr w:name="ProductID" w:val="2014 г"/>
              </w:smartTagPr>
              <w:r w:rsidRPr="00FB1A93">
                <w:rPr>
                  <w:rFonts w:eastAsia="Times(Europe)"/>
                  <w:b/>
                  <w:spacing w:val="-3"/>
                  <w:sz w:val="32"/>
                  <w:szCs w:val="32"/>
                </w:rPr>
                <w:t>2014 г</w:t>
              </w:r>
            </w:smartTag>
            <w:r w:rsidRPr="00FB1A93">
              <w:rPr>
                <w:rFonts w:eastAsia="Times(Europe)"/>
                <w:b/>
                <w:spacing w:val="-3"/>
                <w:sz w:val="32"/>
                <w:szCs w:val="32"/>
              </w:rPr>
              <w:t>.</w:t>
            </w:r>
          </w:p>
          <w:p w:rsidR="00B95AD3" w:rsidRPr="00FB1A93" w:rsidRDefault="00B95AD3" w:rsidP="0076505B">
            <w:pPr>
              <w:spacing w:line="120" w:lineRule="atLeast"/>
              <w:jc w:val="center"/>
              <w:rPr>
                <w:sz w:val="32"/>
                <w:szCs w:val="32"/>
              </w:rPr>
            </w:pPr>
          </w:p>
        </w:tc>
      </w:tr>
    </w:tbl>
    <w:p w:rsidR="00B95AD3" w:rsidRPr="00FB1A93" w:rsidRDefault="00B95AD3">
      <w:r w:rsidRPr="00FB1A93">
        <w:rPr>
          <w:b/>
        </w:rPr>
        <w:br w:type="page"/>
      </w:r>
    </w:p>
    <w:tbl>
      <w:tblPr>
        <w:tblW w:w="15057" w:type="dxa"/>
        <w:tblLayout w:type="fixed"/>
        <w:tblLook w:val="01E0"/>
      </w:tblPr>
      <w:tblGrid>
        <w:gridCol w:w="1277"/>
        <w:gridCol w:w="3567"/>
        <w:gridCol w:w="106"/>
        <w:gridCol w:w="1214"/>
        <w:gridCol w:w="3970"/>
        <w:gridCol w:w="247"/>
        <w:gridCol w:w="4676"/>
      </w:tblGrid>
      <w:tr w:rsidR="00B95AD3" w:rsidRPr="00FB1A93" w:rsidTr="00A23C25">
        <w:trPr>
          <w:gridAfter w:val="1"/>
          <w:wAfter w:w="4676" w:type="dxa"/>
          <w:trHeight w:val="419"/>
        </w:trPr>
        <w:tc>
          <w:tcPr>
            <w:tcW w:w="4844" w:type="dxa"/>
            <w:gridSpan w:val="2"/>
          </w:tcPr>
          <w:p w:rsidR="00B95AD3" w:rsidRPr="00FB1A93" w:rsidRDefault="00B95AD3">
            <w:pPr>
              <w:jc w:val="center"/>
              <w:rPr>
                <w:lang w:val="en-US"/>
              </w:rPr>
            </w:pPr>
            <w:r w:rsidRPr="00FB1A93">
              <w:rPr>
                <w:b/>
                <w:sz w:val="22"/>
                <w:szCs w:val="22"/>
                <w:lang w:val="en-US"/>
              </w:rPr>
              <w:lastRenderedPageBreak/>
              <w:t>TABLE OF CONTENTS</w:t>
            </w:r>
          </w:p>
        </w:tc>
        <w:tc>
          <w:tcPr>
            <w:tcW w:w="5537" w:type="dxa"/>
            <w:gridSpan w:val="4"/>
          </w:tcPr>
          <w:p w:rsidR="00B95AD3" w:rsidRPr="00FB1A93" w:rsidRDefault="00B95AD3">
            <w:pPr>
              <w:jc w:val="center"/>
            </w:pPr>
            <w:r w:rsidRPr="00FB1A93">
              <w:rPr>
                <w:b/>
                <w:spacing w:val="-3"/>
                <w:sz w:val="22"/>
                <w:szCs w:val="22"/>
              </w:rPr>
              <w:t>СОДЕРЖАНИЕ</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w:t>
            </w:r>
          </w:p>
        </w:tc>
        <w:tc>
          <w:tcPr>
            <w:tcW w:w="3567" w:type="dxa"/>
          </w:tcPr>
          <w:p w:rsidR="00B95AD3" w:rsidRPr="00FB1A93" w:rsidRDefault="00B95AD3" w:rsidP="00832BF9">
            <w:pPr>
              <w:rPr>
                <w:b/>
                <w:lang w:val="en-US"/>
              </w:rPr>
            </w:pPr>
            <w:r w:rsidRPr="00FB1A93">
              <w:rPr>
                <w:b/>
                <w:sz w:val="22"/>
                <w:szCs w:val="22"/>
                <w:lang w:val="en-US"/>
              </w:rPr>
              <w:t>Definitions</w:t>
            </w:r>
          </w:p>
        </w:tc>
        <w:tc>
          <w:tcPr>
            <w:tcW w:w="1320" w:type="dxa"/>
            <w:gridSpan w:val="2"/>
          </w:tcPr>
          <w:p w:rsidR="00B95AD3" w:rsidRPr="00FB1A93" w:rsidRDefault="00B95AD3" w:rsidP="00832BF9">
            <w:pPr>
              <w:rPr>
                <w:b/>
                <w:lang w:val="en-US"/>
              </w:rPr>
            </w:pPr>
            <w:r w:rsidRPr="00FB1A93">
              <w:rPr>
                <w:b/>
                <w:sz w:val="22"/>
                <w:szCs w:val="22"/>
                <w:lang w:val="en-US"/>
              </w:rPr>
              <w:t>Статья 1</w:t>
            </w:r>
          </w:p>
        </w:tc>
        <w:tc>
          <w:tcPr>
            <w:tcW w:w="4217" w:type="dxa"/>
            <w:gridSpan w:val="2"/>
          </w:tcPr>
          <w:p w:rsidR="00B95AD3" w:rsidRPr="00FB1A93" w:rsidRDefault="00B95AD3" w:rsidP="00832BF9">
            <w:pPr>
              <w:rPr>
                <w:b/>
                <w:lang w:val="en-US"/>
              </w:rPr>
            </w:pPr>
            <w:r w:rsidRPr="00FB1A93">
              <w:rPr>
                <w:b/>
                <w:sz w:val="22"/>
                <w:szCs w:val="22"/>
                <w:lang w:val="en-US"/>
              </w:rPr>
              <w:t>Определения</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2</w:t>
            </w:r>
          </w:p>
        </w:tc>
        <w:tc>
          <w:tcPr>
            <w:tcW w:w="3567" w:type="dxa"/>
          </w:tcPr>
          <w:p w:rsidR="00B95AD3" w:rsidRPr="00FB1A93" w:rsidRDefault="00B95AD3" w:rsidP="00832BF9">
            <w:pPr>
              <w:rPr>
                <w:b/>
                <w:lang w:val="en-US"/>
              </w:rPr>
            </w:pPr>
            <w:r w:rsidRPr="00FB1A93">
              <w:rPr>
                <w:b/>
                <w:sz w:val="22"/>
                <w:szCs w:val="22"/>
                <w:lang w:val="en-US"/>
              </w:rPr>
              <w:t>Subject of the Contract</w:t>
            </w:r>
          </w:p>
        </w:tc>
        <w:tc>
          <w:tcPr>
            <w:tcW w:w="1320" w:type="dxa"/>
            <w:gridSpan w:val="2"/>
          </w:tcPr>
          <w:p w:rsidR="00B95AD3" w:rsidRPr="00FB1A93" w:rsidRDefault="00B95AD3" w:rsidP="00832BF9">
            <w:pPr>
              <w:rPr>
                <w:b/>
                <w:lang w:val="en-US"/>
              </w:rPr>
            </w:pPr>
            <w:r w:rsidRPr="00FB1A93">
              <w:rPr>
                <w:b/>
                <w:sz w:val="22"/>
                <w:szCs w:val="22"/>
                <w:lang w:val="en-US"/>
              </w:rPr>
              <w:t>Статья 2</w:t>
            </w:r>
          </w:p>
        </w:tc>
        <w:tc>
          <w:tcPr>
            <w:tcW w:w="4217" w:type="dxa"/>
            <w:gridSpan w:val="2"/>
          </w:tcPr>
          <w:p w:rsidR="00B95AD3" w:rsidRPr="00FB1A93" w:rsidRDefault="00B95AD3" w:rsidP="00CC24A2">
            <w:pPr>
              <w:jc w:val="both"/>
              <w:rPr>
                <w:b/>
                <w:lang w:val="en-US"/>
              </w:rPr>
            </w:pPr>
            <w:r w:rsidRPr="00FB1A93">
              <w:rPr>
                <w:b/>
                <w:sz w:val="22"/>
                <w:szCs w:val="22"/>
                <w:lang w:val="en-US"/>
              </w:rPr>
              <w:t>Предмет Контракта</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3</w:t>
            </w:r>
          </w:p>
        </w:tc>
        <w:tc>
          <w:tcPr>
            <w:tcW w:w="3567" w:type="dxa"/>
          </w:tcPr>
          <w:p w:rsidR="00B95AD3" w:rsidRPr="00FB1A93" w:rsidRDefault="00B95AD3" w:rsidP="00832BF9">
            <w:pPr>
              <w:rPr>
                <w:b/>
                <w:lang w:val="en-US"/>
              </w:rPr>
            </w:pPr>
            <w:r w:rsidRPr="00FB1A93">
              <w:rPr>
                <w:b/>
                <w:sz w:val="22"/>
                <w:szCs w:val="22"/>
                <w:lang w:val="en-US"/>
              </w:rPr>
              <w:t>Description of Services</w:t>
            </w:r>
          </w:p>
        </w:tc>
        <w:tc>
          <w:tcPr>
            <w:tcW w:w="1320" w:type="dxa"/>
            <w:gridSpan w:val="2"/>
          </w:tcPr>
          <w:p w:rsidR="00B95AD3" w:rsidRPr="00FB1A93" w:rsidRDefault="00B95AD3" w:rsidP="00832BF9">
            <w:pPr>
              <w:rPr>
                <w:b/>
                <w:lang w:val="en-US"/>
              </w:rPr>
            </w:pPr>
            <w:r w:rsidRPr="00FB1A93">
              <w:rPr>
                <w:b/>
                <w:sz w:val="22"/>
                <w:szCs w:val="22"/>
                <w:lang w:val="en-US"/>
              </w:rPr>
              <w:t>Статья 3</w:t>
            </w:r>
          </w:p>
        </w:tc>
        <w:tc>
          <w:tcPr>
            <w:tcW w:w="4217" w:type="dxa"/>
            <w:gridSpan w:val="2"/>
          </w:tcPr>
          <w:p w:rsidR="00B95AD3" w:rsidRPr="00FB1A93" w:rsidRDefault="00B95AD3" w:rsidP="00832BF9">
            <w:pPr>
              <w:jc w:val="both"/>
              <w:rPr>
                <w:b/>
                <w:lang w:val="en-US"/>
              </w:rPr>
            </w:pPr>
            <w:r w:rsidRPr="00FB1A93">
              <w:rPr>
                <w:b/>
                <w:sz w:val="22"/>
                <w:szCs w:val="22"/>
                <w:lang w:val="en-US"/>
              </w:rPr>
              <w:t>Описание услуг</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4</w:t>
            </w:r>
          </w:p>
        </w:tc>
        <w:tc>
          <w:tcPr>
            <w:tcW w:w="3567" w:type="dxa"/>
          </w:tcPr>
          <w:p w:rsidR="00B95AD3" w:rsidRPr="00FB1A93" w:rsidRDefault="00B95AD3" w:rsidP="00832BF9">
            <w:pPr>
              <w:rPr>
                <w:b/>
                <w:lang w:val="en-US"/>
              </w:rPr>
            </w:pPr>
            <w:r w:rsidRPr="00FB1A93">
              <w:rPr>
                <w:b/>
                <w:sz w:val="22"/>
                <w:szCs w:val="22"/>
                <w:lang w:val="en-US"/>
              </w:rPr>
              <w:t>Working schedule for service rendering</w:t>
            </w:r>
          </w:p>
        </w:tc>
        <w:tc>
          <w:tcPr>
            <w:tcW w:w="1320" w:type="dxa"/>
            <w:gridSpan w:val="2"/>
          </w:tcPr>
          <w:p w:rsidR="00B95AD3" w:rsidRPr="00FB1A93" w:rsidRDefault="00B95AD3" w:rsidP="00832BF9">
            <w:pPr>
              <w:rPr>
                <w:b/>
                <w:lang w:val="en-US"/>
              </w:rPr>
            </w:pPr>
            <w:r w:rsidRPr="00FB1A93">
              <w:rPr>
                <w:b/>
                <w:sz w:val="22"/>
                <w:szCs w:val="22"/>
                <w:lang w:val="en-US"/>
              </w:rPr>
              <w:t>Статья 4</w:t>
            </w:r>
          </w:p>
        </w:tc>
        <w:tc>
          <w:tcPr>
            <w:tcW w:w="4217" w:type="dxa"/>
            <w:gridSpan w:val="2"/>
          </w:tcPr>
          <w:p w:rsidR="00B95AD3" w:rsidRPr="00FB1A93" w:rsidRDefault="00B95AD3" w:rsidP="00832BF9">
            <w:pPr>
              <w:jc w:val="both"/>
              <w:rPr>
                <w:b/>
                <w:lang w:val="en-US"/>
              </w:rPr>
            </w:pPr>
            <w:r w:rsidRPr="00FB1A93">
              <w:rPr>
                <w:b/>
                <w:sz w:val="22"/>
                <w:szCs w:val="22"/>
                <w:lang w:val="en-US"/>
              </w:rPr>
              <w:t>Рабочий график предоставления услуг</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5</w:t>
            </w:r>
          </w:p>
        </w:tc>
        <w:tc>
          <w:tcPr>
            <w:tcW w:w="3567" w:type="dxa"/>
          </w:tcPr>
          <w:p w:rsidR="00B95AD3" w:rsidRPr="00FB1A93" w:rsidRDefault="00B95AD3" w:rsidP="00832BF9">
            <w:pPr>
              <w:rPr>
                <w:b/>
                <w:lang w:val="en-US"/>
              </w:rPr>
            </w:pPr>
            <w:r w:rsidRPr="00FB1A93">
              <w:rPr>
                <w:b/>
                <w:sz w:val="22"/>
                <w:szCs w:val="22"/>
                <w:lang w:val="en-US"/>
              </w:rPr>
              <w:t>General Conditions of services rendering</w:t>
            </w:r>
          </w:p>
        </w:tc>
        <w:tc>
          <w:tcPr>
            <w:tcW w:w="1320" w:type="dxa"/>
            <w:gridSpan w:val="2"/>
          </w:tcPr>
          <w:p w:rsidR="00B95AD3" w:rsidRPr="00FB1A93" w:rsidRDefault="00B95AD3" w:rsidP="00832BF9">
            <w:pPr>
              <w:rPr>
                <w:b/>
                <w:lang w:val="en-US"/>
              </w:rPr>
            </w:pPr>
            <w:r w:rsidRPr="00FB1A93">
              <w:rPr>
                <w:b/>
                <w:sz w:val="22"/>
                <w:szCs w:val="22"/>
                <w:lang w:val="en-US"/>
              </w:rPr>
              <w:t>Статья 5</w:t>
            </w:r>
          </w:p>
        </w:tc>
        <w:tc>
          <w:tcPr>
            <w:tcW w:w="4217" w:type="dxa"/>
            <w:gridSpan w:val="2"/>
          </w:tcPr>
          <w:p w:rsidR="00B95AD3" w:rsidRPr="00FB1A93" w:rsidRDefault="00B95AD3" w:rsidP="00832BF9">
            <w:pPr>
              <w:jc w:val="both"/>
              <w:rPr>
                <w:b/>
                <w:lang w:val="en-US"/>
              </w:rPr>
            </w:pPr>
            <w:r w:rsidRPr="00FB1A93">
              <w:rPr>
                <w:b/>
                <w:sz w:val="22"/>
                <w:szCs w:val="22"/>
                <w:lang w:val="en-US"/>
              </w:rPr>
              <w:t>Общие условия предоставления услуг</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6</w:t>
            </w:r>
          </w:p>
        </w:tc>
        <w:tc>
          <w:tcPr>
            <w:tcW w:w="3567" w:type="dxa"/>
          </w:tcPr>
          <w:p w:rsidR="00B95AD3" w:rsidRPr="00FB1A93" w:rsidRDefault="00B95AD3" w:rsidP="00832BF9">
            <w:pPr>
              <w:rPr>
                <w:b/>
                <w:lang w:val="en-US"/>
              </w:rPr>
            </w:pPr>
            <w:r w:rsidRPr="00FB1A93">
              <w:rPr>
                <w:b/>
                <w:sz w:val="22"/>
                <w:szCs w:val="22"/>
                <w:lang w:val="en-US"/>
              </w:rPr>
              <w:t>Rights and obligations of the parties</w:t>
            </w:r>
          </w:p>
        </w:tc>
        <w:tc>
          <w:tcPr>
            <w:tcW w:w="1320" w:type="dxa"/>
            <w:gridSpan w:val="2"/>
          </w:tcPr>
          <w:p w:rsidR="00B95AD3" w:rsidRPr="00FB1A93" w:rsidRDefault="00B95AD3" w:rsidP="00832BF9">
            <w:pPr>
              <w:rPr>
                <w:b/>
                <w:lang w:val="en-US"/>
              </w:rPr>
            </w:pPr>
            <w:r w:rsidRPr="00FB1A93">
              <w:rPr>
                <w:b/>
                <w:sz w:val="22"/>
                <w:szCs w:val="22"/>
                <w:lang w:val="en-US"/>
              </w:rPr>
              <w:t>Статья 6</w:t>
            </w:r>
          </w:p>
        </w:tc>
        <w:tc>
          <w:tcPr>
            <w:tcW w:w="4217" w:type="dxa"/>
            <w:gridSpan w:val="2"/>
          </w:tcPr>
          <w:p w:rsidR="00B95AD3" w:rsidRPr="00FB1A93" w:rsidRDefault="00B95AD3" w:rsidP="00832BF9">
            <w:pPr>
              <w:jc w:val="both"/>
              <w:rPr>
                <w:b/>
                <w:lang w:val="en-US"/>
              </w:rPr>
            </w:pPr>
            <w:r w:rsidRPr="00FB1A93">
              <w:rPr>
                <w:b/>
                <w:sz w:val="22"/>
                <w:szCs w:val="22"/>
                <w:lang w:val="en-US"/>
              </w:rPr>
              <w:t>Права и обязанности Сторон</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7</w:t>
            </w:r>
          </w:p>
        </w:tc>
        <w:tc>
          <w:tcPr>
            <w:tcW w:w="3567" w:type="dxa"/>
          </w:tcPr>
          <w:p w:rsidR="00B95AD3" w:rsidRPr="00FB1A93" w:rsidRDefault="00B95AD3" w:rsidP="00832BF9">
            <w:pPr>
              <w:rPr>
                <w:b/>
                <w:lang w:val="en-US"/>
              </w:rPr>
            </w:pPr>
            <w:r w:rsidRPr="00FB1A93">
              <w:rPr>
                <w:b/>
                <w:sz w:val="22"/>
                <w:szCs w:val="22"/>
                <w:lang w:val="en-US"/>
              </w:rPr>
              <w:t>Remuneration and price rate</w:t>
            </w:r>
          </w:p>
        </w:tc>
        <w:tc>
          <w:tcPr>
            <w:tcW w:w="1320" w:type="dxa"/>
            <w:gridSpan w:val="2"/>
          </w:tcPr>
          <w:p w:rsidR="00B95AD3" w:rsidRPr="00FB1A93" w:rsidRDefault="00B95AD3" w:rsidP="00832BF9">
            <w:pPr>
              <w:rPr>
                <w:b/>
                <w:lang w:val="en-US"/>
              </w:rPr>
            </w:pPr>
            <w:r w:rsidRPr="00FB1A93">
              <w:rPr>
                <w:b/>
                <w:sz w:val="22"/>
                <w:szCs w:val="22"/>
                <w:lang w:val="en-US"/>
              </w:rPr>
              <w:t>Статья 7</w:t>
            </w:r>
          </w:p>
        </w:tc>
        <w:tc>
          <w:tcPr>
            <w:tcW w:w="4217" w:type="dxa"/>
            <w:gridSpan w:val="2"/>
          </w:tcPr>
          <w:p w:rsidR="00B95AD3" w:rsidRPr="00FB1A93" w:rsidRDefault="00B95AD3" w:rsidP="00832BF9">
            <w:pPr>
              <w:jc w:val="both"/>
              <w:rPr>
                <w:b/>
                <w:lang w:val="en-US"/>
              </w:rPr>
            </w:pPr>
            <w:r w:rsidRPr="00FB1A93">
              <w:rPr>
                <w:b/>
                <w:sz w:val="22"/>
                <w:szCs w:val="22"/>
                <w:lang w:val="en-US"/>
              </w:rPr>
              <w:t>Оплата и тарифы</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8</w:t>
            </w:r>
          </w:p>
        </w:tc>
        <w:tc>
          <w:tcPr>
            <w:tcW w:w="3567" w:type="dxa"/>
          </w:tcPr>
          <w:p w:rsidR="00B95AD3" w:rsidRPr="00FB1A93" w:rsidRDefault="00B95AD3" w:rsidP="00832BF9">
            <w:pPr>
              <w:rPr>
                <w:b/>
                <w:lang w:val="en-US"/>
              </w:rPr>
            </w:pPr>
            <w:r w:rsidRPr="00FB1A93">
              <w:rPr>
                <w:b/>
                <w:sz w:val="22"/>
                <w:szCs w:val="22"/>
                <w:lang w:val="en-US"/>
              </w:rPr>
              <w:t>Terms of Payment</w:t>
            </w:r>
          </w:p>
        </w:tc>
        <w:tc>
          <w:tcPr>
            <w:tcW w:w="1320" w:type="dxa"/>
            <w:gridSpan w:val="2"/>
          </w:tcPr>
          <w:p w:rsidR="00B95AD3" w:rsidRPr="00FB1A93" w:rsidRDefault="00B95AD3" w:rsidP="00832BF9">
            <w:pPr>
              <w:rPr>
                <w:b/>
                <w:lang w:val="en-US"/>
              </w:rPr>
            </w:pPr>
            <w:r w:rsidRPr="00FB1A93">
              <w:rPr>
                <w:b/>
                <w:sz w:val="22"/>
                <w:szCs w:val="22"/>
                <w:lang w:val="en-US"/>
              </w:rPr>
              <w:t>Статья 8</w:t>
            </w:r>
          </w:p>
        </w:tc>
        <w:tc>
          <w:tcPr>
            <w:tcW w:w="4217" w:type="dxa"/>
            <w:gridSpan w:val="2"/>
          </w:tcPr>
          <w:p w:rsidR="00B95AD3" w:rsidRPr="00FB1A93" w:rsidRDefault="00B95AD3" w:rsidP="00832BF9">
            <w:pPr>
              <w:jc w:val="both"/>
              <w:rPr>
                <w:b/>
                <w:lang w:val="en-US"/>
              </w:rPr>
            </w:pPr>
            <w:r w:rsidRPr="00FB1A93">
              <w:rPr>
                <w:b/>
                <w:sz w:val="22"/>
                <w:szCs w:val="22"/>
                <w:lang w:val="en-US"/>
              </w:rPr>
              <w:t>Условия платежа</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9</w:t>
            </w:r>
          </w:p>
        </w:tc>
        <w:tc>
          <w:tcPr>
            <w:tcW w:w="3567" w:type="dxa"/>
          </w:tcPr>
          <w:p w:rsidR="00B95AD3" w:rsidRPr="00FB1A93" w:rsidRDefault="00B95AD3" w:rsidP="00832BF9">
            <w:pPr>
              <w:rPr>
                <w:b/>
                <w:lang w:val="en-US"/>
              </w:rPr>
            </w:pPr>
            <w:r w:rsidRPr="00FB1A93">
              <w:rPr>
                <w:b/>
                <w:sz w:val="22"/>
                <w:szCs w:val="22"/>
                <w:lang w:val="en-US"/>
              </w:rPr>
              <w:t>Taxes and duties</w:t>
            </w:r>
          </w:p>
        </w:tc>
        <w:tc>
          <w:tcPr>
            <w:tcW w:w="1320" w:type="dxa"/>
            <w:gridSpan w:val="2"/>
          </w:tcPr>
          <w:p w:rsidR="00B95AD3" w:rsidRPr="00FB1A93" w:rsidRDefault="00B95AD3" w:rsidP="00832BF9">
            <w:pPr>
              <w:rPr>
                <w:b/>
                <w:lang w:val="en-US"/>
              </w:rPr>
            </w:pPr>
            <w:r w:rsidRPr="00FB1A93">
              <w:rPr>
                <w:b/>
                <w:sz w:val="22"/>
                <w:szCs w:val="22"/>
                <w:lang w:val="en-US"/>
              </w:rPr>
              <w:t>Статья 9</w:t>
            </w:r>
          </w:p>
        </w:tc>
        <w:tc>
          <w:tcPr>
            <w:tcW w:w="4217" w:type="dxa"/>
            <w:gridSpan w:val="2"/>
          </w:tcPr>
          <w:p w:rsidR="00B95AD3" w:rsidRPr="00FB1A93" w:rsidRDefault="00B95AD3" w:rsidP="00832BF9">
            <w:pPr>
              <w:jc w:val="both"/>
              <w:rPr>
                <w:b/>
                <w:lang w:val="en-US"/>
              </w:rPr>
            </w:pPr>
            <w:r w:rsidRPr="00FB1A93">
              <w:rPr>
                <w:b/>
                <w:sz w:val="22"/>
                <w:szCs w:val="22"/>
                <w:lang w:val="en-US"/>
              </w:rPr>
              <w:t>Налоги и сборы</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10</w:t>
            </w:r>
          </w:p>
        </w:tc>
        <w:tc>
          <w:tcPr>
            <w:tcW w:w="3567" w:type="dxa"/>
          </w:tcPr>
          <w:p w:rsidR="00B95AD3" w:rsidRPr="00FB1A93" w:rsidRDefault="00B95AD3" w:rsidP="00832BF9">
            <w:pPr>
              <w:rPr>
                <w:b/>
                <w:lang w:val="en-US"/>
              </w:rPr>
            </w:pPr>
            <w:r w:rsidRPr="00FB1A93">
              <w:rPr>
                <w:b/>
                <w:sz w:val="22"/>
                <w:szCs w:val="22"/>
                <w:lang w:val="en-US"/>
              </w:rPr>
              <w:t>Language</w:t>
            </w:r>
          </w:p>
        </w:tc>
        <w:tc>
          <w:tcPr>
            <w:tcW w:w="1320" w:type="dxa"/>
            <w:gridSpan w:val="2"/>
          </w:tcPr>
          <w:p w:rsidR="00B95AD3" w:rsidRPr="00FB1A93" w:rsidRDefault="00B95AD3" w:rsidP="00832BF9">
            <w:pPr>
              <w:rPr>
                <w:b/>
                <w:lang w:val="en-US"/>
              </w:rPr>
            </w:pPr>
            <w:r w:rsidRPr="00FB1A93">
              <w:rPr>
                <w:b/>
                <w:sz w:val="22"/>
                <w:szCs w:val="22"/>
                <w:lang w:val="en-US"/>
              </w:rPr>
              <w:t>Статья 10</w:t>
            </w:r>
          </w:p>
        </w:tc>
        <w:tc>
          <w:tcPr>
            <w:tcW w:w="4217" w:type="dxa"/>
            <w:gridSpan w:val="2"/>
          </w:tcPr>
          <w:p w:rsidR="00B95AD3" w:rsidRPr="00FB1A93" w:rsidRDefault="00B95AD3" w:rsidP="00832BF9">
            <w:pPr>
              <w:jc w:val="both"/>
              <w:rPr>
                <w:b/>
                <w:lang w:val="en-US"/>
              </w:rPr>
            </w:pPr>
            <w:r w:rsidRPr="00FB1A93">
              <w:rPr>
                <w:b/>
                <w:sz w:val="22"/>
                <w:szCs w:val="22"/>
                <w:lang w:val="en-US"/>
              </w:rPr>
              <w:t>Язык</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11</w:t>
            </w:r>
          </w:p>
        </w:tc>
        <w:tc>
          <w:tcPr>
            <w:tcW w:w="3567" w:type="dxa"/>
          </w:tcPr>
          <w:p w:rsidR="00B95AD3" w:rsidRPr="00FB1A93" w:rsidRDefault="00B95AD3" w:rsidP="00832BF9">
            <w:pPr>
              <w:rPr>
                <w:b/>
                <w:lang w:val="en-US"/>
              </w:rPr>
            </w:pPr>
            <w:r w:rsidRPr="00FB1A93">
              <w:rPr>
                <w:b/>
                <w:sz w:val="22"/>
                <w:szCs w:val="22"/>
                <w:lang w:val="en-US"/>
              </w:rPr>
              <w:t>Coordination and liason</w:t>
            </w:r>
          </w:p>
        </w:tc>
        <w:tc>
          <w:tcPr>
            <w:tcW w:w="1320" w:type="dxa"/>
            <w:gridSpan w:val="2"/>
          </w:tcPr>
          <w:p w:rsidR="00B95AD3" w:rsidRPr="00FB1A93" w:rsidRDefault="00B95AD3" w:rsidP="00832BF9">
            <w:pPr>
              <w:rPr>
                <w:b/>
                <w:lang w:val="en-US"/>
              </w:rPr>
            </w:pPr>
            <w:r w:rsidRPr="00FB1A93">
              <w:rPr>
                <w:b/>
                <w:sz w:val="22"/>
                <w:szCs w:val="22"/>
                <w:lang w:val="en-US"/>
              </w:rPr>
              <w:t>Статья 11</w:t>
            </w:r>
          </w:p>
        </w:tc>
        <w:tc>
          <w:tcPr>
            <w:tcW w:w="4217" w:type="dxa"/>
            <w:gridSpan w:val="2"/>
          </w:tcPr>
          <w:p w:rsidR="00B95AD3" w:rsidRPr="00FB1A93" w:rsidRDefault="00B95AD3" w:rsidP="00832BF9">
            <w:pPr>
              <w:jc w:val="both"/>
              <w:rPr>
                <w:b/>
                <w:lang w:val="en-US"/>
              </w:rPr>
            </w:pPr>
            <w:r w:rsidRPr="00FB1A93">
              <w:rPr>
                <w:b/>
                <w:sz w:val="22"/>
                <w:szCs w:val="22"/>
                <w:lang w:val="en-US"/>
              </w:rPr>
              <w:t>Координирование и взаимодействие</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12</w:t>
            </w:r>
          </w:p>
        </w:tc>
        <w:tc>
          <w:tcPr>
            <w:tcW w:w="3567" w:type="dxa"/>
          </w:tcPr>
          <w:p w:rsidR="00B95AD3" w:rsidRPr="00FB1A93" w:rsidRDefault="00B95AD3" w:rsidP="00832BF9">
            <w:pPr>
              <w:rPr>
                <w:b/>
                <w:lang w:val="en-US"/>
              </w:rPr>
            </w:pPr>
            <w:r w:rsidRPr="00FB1A93">
              <w:rPr>
                <w:b/>
                <w:sz w:val="22"/>
                <w:szCs w:val="22"/>
                <w:lang w:val="en-US"/>
              </w:rPr>
              <w:t>Variation and suspension</w:t>
            </w:r>
          </w:p>
        </w:tc>
        <w:tc>
          <w:tcPr>
            <w:tcW w:w="1320" w:type="dxa"/>
            <w:gridSpan w:val="2"/>
          </w:tcPr>
          <w:p w:rsidR="00B95AD3" w:rsidRPr="00FB1A93" w:rsidRDefault="00B95AD3" w:rsidP="00832BF9">
            <w:pPr>
              <w:rPr>
                <w:b/>
                <w:lang w:val="en-US"/>
              </w:rPr>
            </w:pPr>
            <w:r w:rsidRPr="00FB1A93">
              <w:rPr>
                <w:b/>
                <w:sz w:val="22"/>
                <w:szCs w:val="22"/>
                <w:lang w:val="en-US"/>
              </w:rPr>
              <w:t>Статья 12</w:t>
            </w:r>
          </w:p>
        </w:tc>
        <w:tc>
          <w:tcPr>
            <w:tcW w:w="4217" w:type="dxa"/>
            <w:gridSpan w:val="2"/>
          </w:tcPr>
          <w:p w:rsidR="00B95AD3" w:rsidRPr="00FB1A93" w:rsidRDefault="00B95AD3" w:rsidP="00832BF9">
            <w:pPr>
              <w:rPr>
                <w:b/>
                <w:lang w:val="en-US"/>
              </w:rPr>
            </w:pPr>
            <w:r w:rsidRPr="00FB1A93">
              <w:rPr>
                <w:b/>
                <w:sz w:val="22"/>
                <w:szCs w:val="22"/>
                <w:lang w:val="en-US"/>
              </w:rPr>
              <w:t xml:space="preserve">Изменения и временное прекращение </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13</w:t>
            </w:r>
          </w:p>
        </w:tc>
        <w:tc>
          <w:tcPr>
            <w:tcW w:w="3567" w:type="dxa"/>
          </w:tcPr>
          <w:p w:rsidR="00B95AD3" w:rsidRPr="00FB1A93" w:rsidRDefault="00B95AD3" w:rsidP="00832BF9">
            <w:pPr>
              <w:rPr>
                <w:b/>
                <w:lang w:val="en-US"/>
              </w:rPr>
            </w:pPr>
            <w:r w:rsidRPr="00FB1A93">
              <w:rPr>
                <w:b/>
                <w:sz w:val="22"/>
                <w:szCs w:val="22"/>
                <w:lang w:val="en-US"/>
              </w:rPr>
              <w:t>Property rights and confidentiality</w:t>
            </w:r>
          </w:p>
        </w:tc>
        <w:tc>
          <w:tcPr>
            <w:tcW w:w="1320" w:type="dxa"/>
            <w:gridSpan w:val="2"/>
          </w:tcPr>
          <w:p w:rsidR="00B95AD3" w:rsidRPr="00FB1A93" w:rsidRDefault="00B95AD3" w:rsidP="00832BF9">
            <w:pPr>
              <w:rPr>
                <w:b/>
                <w:lang w:val="en-US"/>
              </w:rPr>
            </w:pPr>
            <w:r w:rsidRPr="00FB1A93">
              <w:rPr>
                <w:b/>
                <w:sz w:val="22"/>
                <w:szCs w:val="22"/>
                <w:lang w:val="en-US"/>
              </w:rPr>
              <w:t>Статья 13</w:t>
            </w:r>
          </w:p>
        </w:tc>
        <w:tc>
          <w:tcPr>
            <w:tcW w:w="4217" w:type="dxa"/>
            <w:gridSpan w:val="2"/>
          </w:tcPr>
          <w:p w:rsidR="00B95AD3" w:rsidRPr="00FB1A93" w:rsidRDefault="00B95AD3" w:rsidP="00832BF9">
            <w:pPr>
              <w:rPr>
                <w:b/>
                <w:lang w:val="en-US"/>
              </w:rPr>
            </w:pPr>
            <w:r w:rsidRPr="00FB1A93">
              <w:rPr>
                <w:b/>
                <w:sz w:val="22"/>
                <w:szCs w:val="22"/>
                <w:lang w:val="en-US"/>
              </w:rPr>
              <w:t>Права собственности и конфиденциальность</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14</w:t>
            </w:r>
          </w:p>
        </w:tc>
        <w:tc>
          <w:tcPr>
            <w:tcW w:w="3567" w:type="dxa"/>
          </w:tcPr>
          <w:p w:rsidR="00B95AD3" w:rsidRPr="00FB1A93" w:rsidRDefault="00B95AD3" w:rsidP="00832BF9">
            <w:pPr>
              <w:rPr>
                <w:b/>
                <w:lang w:val="en-US"/>
              </w:rPr>
            </w:pPr>
            <w:r w:rsidRPr="00FB1A93">
              <w:rPr>
                <w:b/>
                <w:sz w:val="22"/>
                <w:szCs w:val="22"/>
                <w:lang w:val="en-US"/>
              </w:rPr>
              <w:t>Warranty</w:t>
            </w:r>
          </w:p>
        </w:tc>
        <w:tc>
          <w:tcPr>
            <w:tcW w:w="1320" w:type="dxa"/>
            <w:gridSpan w:val="2"/>
          </w:tcPr>
          <w:p w:rsidR="00B95AD3" w:rsidRPr="00FB1A93" w:rsidRDefault="00B95AD3" w:rsidP="00832BF9">
            <w:pPr>
              <w:rPr>
                <w:b/>
                <w:lang w:val="en-US"/>
              </w:rPr>
            </w:pPr>
            <w:r w:rsidRPr="00FB1A93">
              <w:rPr>
                <w:b/>
                <w:sz w:val="22"/>
                <w:szCs w:val="22"/>
                <w:lang w:val="en-US"/>
              </w:rPr>
              <w:t>Статья 14</w:t>
            </w:r>
          </w:p>
        </w:tc>
        <w:tc>
          <w:tcPr>
            <w:tcW w:w="4217" w:type="dxa"/>
            <w:gridSpan w:val="2"/>
          </w:tcPr>
          <w:p w:rsidR="00B95AD3" w:rsidRPr="00FB1A93" w:rsidRDefault="00B95AD3" w:rsidP="00832BF9">
            <w:pPr>
              <w:jc w:val="both"/>
              <w:rPr>
                <w:b/>
                <w:lang w:val="en-US"/>
              </w:rPr>
            </w:pPr>
            <w:r w:rsidRPr="00FB1A93">
              <w:rPr>
                <w:b/>
                <w:sz w:val="22"/>
                <w:szCs w:val="22"/>
                <w:lang w:val="en-US"/>
              </w:rPr>
              <w:t>Гарантии</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15</w:t>
            </w:r>
          </w:p>
        </w:tc>
        <w:tc>
          <w:tcPr>
            <w:tcW w:w="3567" w:type="dxa"/>
          </w:tcPr>
          <w:p w:rsidR="00B95AD3" w:rsidRPr="00FB1A93" w:rsidRDefault="00B95AD3" w:rsidP="00832BF9">
            <w:pPr>
              <w:rPr>
                <w:b/>
                <w:lang w:val="en-US"/>
              </w:rPr>
            </w:pPr>
            <w:r w:rsidRPr="00FB1A93">
              <w:rPr>
                <w:b/>
                <w:sz w:val="22"/>
                <w:szCs w:val="22"/>
                <w:lang w:val="en-US"/>
              </w:rPr>
              <w:t>Third Party Nuclear Liability</w:t>
            </w:r>
          </w:p>
        </w:tc>
        <w:tc>
          <w:tcPr>
            <w:tcW w:w="1320" w:type="dxa"/>
            <w:gridSpan w:val="2"/>
          </w:tcPr>
          <w:p w:rsidR="00B95AD3" w:rsidRPr="00FB1A93" w:rsidRDefault="00B95AD3" w:rsidP="00832BF9">
            <w:pPr>
              <w:rPr>
                <w:b/>
                <w:lang w:val="en-US"/>
              </w:rPr>
            </w:pPr>
            <w:r w:rsidRPr="00FB1A93">
              <w:rPr>
                <w:b/>
                <w:sz w:val="22"/>
                <w:szCs w:val="22"/>
                <w:lang w:val="en-US"/>
              </w:rPr>
              <w:t>Статья 15</w:t>
            </w:r>
          </w:p>
        </w:tc>
        <w:tc>
          <w:tcPr>
            <w:tcW w:w="4217" w:type="dxa"/>
            <w:gridSpan w:val="2"/>
          </w:tcPr>
          <w:p w:rsidR="00B95AD3" w:rsidRPr="006D5284" w:rsidRDefault="00B95AD3" w:rsidP="00832BF9">
            <w:pPr>
              <w:jc w:val="both"/>
              <w:rPr>
                <w:b/>
              </w:rPr>
            </w:pPr>
            <w:r w:rsidRPr="00324F5E">
              <w:rPr>
                <w:b/>
                <w:sz w:val="22"/>
                <w:szCs w:val="22"/>
              </w:rPr>
              <w:t>Ядерная ответственность</w:t>
            </w:r>
            <w:r>
              <w:rPr>
                <w:b/>
                <w:sz w:val="22"/>
                <w:szCs w:val="22"/>
              </w:rPr>
              <w:t xml:space="preserve"> </w:t>
            </w:r>
            <w:r w:rsidR="00324F5E">
              <w:rPr>
                <w:b/>
                <w:sz w:val="22"/>
                <w:szCs w:val="22"/>
              </w:rPr>
              <w:t xml:space="preserve">перед </w:t>
            </w:r>
            <w:r>
              <w:rPr>
                <w:b/>
                <w:sz w:val="22"/>
                <w:szCs w:val="22"/>
              </w:rPr>
              <w:t>третьи</w:t>
            </w:r>
            <w:r w:rsidR="00324F5E">
              <w:rPr>
                <w:b/>
                <w:sz w:val="22"/>
                <w:szCs w:val="22"/>
              </w:rPr>
              <w:t>ми</w:t>
            </w:r>
            <w:r>
              <w:rPr>
                <w:b/>
                <w:sz w:val="22"/>
                <w:szCs w:val="22"/>
              </w:rPr>
              <w:t xml:space="preserve"> </w:t>
            </w:r>
            <w:r w:rsidR="00401E6D" w:rsidRPr="006D5284">
              <w:rPr>
                <w:b/>
                <w:sz w:val="22"/>
                <w:szCs w:val="22"/>
              </w:rPr>
              <w:t>лиц</w:t>
            </w:r>
            <w:r w:rsidR="006D5284" w:rsidRPr="006D5284">
              <w:rPr>
                <w:b/>
                <w:sz w:val="22"/>
                <w:szCs w:val="22"/>
              </w:rPr>
              <w:t>ами</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16</w:t>
            </w:r>
          </w:p>
        </w:tc>
        <w:tc>
          <w:tcPr>
            <w:tcW w:w="3567" w:type="dxa"/>
          </w:tcPr>
          <w:p w:rsidR="00B95AD3" w:rsidRPr="00FB1A93" w:rsidRDefault="00B95AD3" w:rsidP="00832BF9">
            <w:pPr>
              <w:rPr>
                <w:b/>
                <w:lang w:val="en-US"/>
              </w:rPr>
            </w:pPr>
            <w:r w:rsidRPr="00FB1A93">
              <w:rPr>
                <w:b/>
                <w:sz w:val="22"/>
                <w:szCs w:val="22"/>
                <w:lang w:val="en-US"/>
              </w:rPr>
              <w:t>Force Majeure</w:t>
            </w:r>
          </w:p>
        </w:tc>
        <w:tc>
          <w:tcPr>
            <w:tcW w:w="1320" w:type="dxa"/>
            <w:gridSpan w:val="2"/>
          </w:tcPr>
          <w:p w:rsidR="00B95AD3" w:rsidRPr="00FB1A93" w:rsidRDefault="00B95AD3" w:rsidP="00832BF9">
            <w:pPr>
              <w:rPr>
                <w:b/>
                <w:lang w:val="en-US"/>
              </w:rPr>
            </w:pPr>
            <w:r w:rsidRPr="00FB1A93">
              <w:rPr>
                <w:b/>
                <w:sz w:val="22"/>
                <w:szCs w:val="22"/>
                <w:lang w:val="en-US"/>
              </w:rPr>
              <w:t>Статья 16</w:t>
            </w:r>
          </w:p>
        </w:tc>
        <w:tc>
          <w:tcPr>
            <w:tcW w:w="4217" w:type="dxa"/>
            <w:gridSpan w:val="2"/>
          </w:tcPr>
          <w:p w:rsidR="00B95AD3" w:rsidRPr="00FB1A93" w:rsidRDefault="00B95AD3" w:rsidP="00832BF9">
            <w:pPr>
              <w:jc w:val="both"/>
              <w:rPr>
                <w:b/>
                <w:lang w:val="en-US"/>
              </w:rPr>
            </w:pPr>
            <w:r w:rsidRPr="00FB1A93">
              <w:rPr>
                <w:b/>
                <w:sz w:val="22"/>
                <w:szCs w:val="22"/>
                <w:lang w:val="en-US"/>
              </w:rPr>
              <w:t>Форс-мажор</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17</w:t>
            </w:r>
          </w:p>
        </w:tc>
        <w:tc>
          <w:tcPr>
            <w:tcW w:w="3567" w:type="dxa"/>
          </w:tcPr>
          <w:p w:rsidR="00B95AD3" w:rsidRPr="00FB1A93" w:rsidRDefault="00B95AD3" w:rsidP="00832BF9">
            <w:pPr>
              <w:rPr>
                <w:b/>
                <w:lang w:val="en-US"/>
              </w:rPr>
            </w:pPr>
            <w:r w:rsidRPr="00FB1A93">
              <w:rPr>
                <w:b/>
                <w:sz w:val="22"/>
                <w:szCs w:val="22"/>
                <w:lang w:val="en-US"/>
              </w:rPr>
              <w:t>Liquidated damages</w:t>
            </w:r>
          </w:p>
        </w:tc>
        <w:tc>
          <w:tcPr>
            <w:tcW w:w="1320" w:type="dxa"/>
            <w:gridSpan w:val="2"/>
          </w:tcPr>
          <w:p w:rsidR="00B95AD3" w:rsidRPr="00FB1A93" w:rsidRDefault="00B95AD3" w:rsidP="00832BF9">
            <w:pPr>
              <w:rPr>
                <w:b/>
                <w:lang w:val="en-US"/>
              </w:rPr>
            </w:pPr>
            <w:r w:rsidRPr="00FB1A93">
              <w:rPr>
                <w:b/>
                <w:sz w:val="22"/>
                <w:szCs w:val="22"/>
                <w:lang w:val="en-US"/>
              </w:rPr>
              <w:t>Статья 17</w:t>
            </w:r>
          </w:p>
        </w:tc>
        <w:tc>
          <w:tcPr>
            <w:tcW w:w="4217" w:type="dxa"/>
            <w:gridSpan w:val="2"/>
          </w:tcPr>
          <w:p w:rsidR="00B95AD3" w:rsidRPr="00FB1A93" w:rsidRDefault="00B95AD3" w:rsidP="00832BF9">
            <w:pPr>
              <w:jc w:val="both"/>
              <w:rPr>
                <w:b/>
                <w:lang w:val="en-US"/>
              </w:rPr>
            </w:pPr>
            <w:r w:rsidRPr="00FB1A93">
              <w:rPr>
                <w:b/>
                <w:sz w:val="22"/>
                <w:szCs w:val="22"/>
                <w:lang w:val="en-US"/>
              </w:rPr>
              <w:t>Возмещение убытков</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18</w:t>
            </w:r>
          </w:p>
        </w:tc>
        <w:tc>
          <w:tcPr>
            <w:tcW w:w="3567" w:type="dxa"/>
          </w:tcPr>
          <w:p w:rsidR="00B95AD3" w:rsidRPr="00FB1A93" w:rsidRDefault="00B95AD3" w:rsidP="00832BF9">
            <w:pPr>
              <w:rPr>
                <w:b/>
                <w:lang w:val="en-US"/>
              </w:rPr>
            </w:pPr>
            <w:r w:rsidRPr="00FB1A93">
              <w:rPr>
                <w:b/>
                <w:sz w:val="22"/>
                <w:szCs w:val="22"/>
                <w:lang w:val="en-US"/>
              </w:rPr>
              <w:t>Settlement of disputes</w:t>
            </w:r>
          </w:p>
        </w:tc>
        <w:tc>
          <w:tcPr>
            <w:tcW w:w="1320" w:type="dxa"/>
            <w:gridSpan w:val="2"/>
          </w:tcPr>
          <w:p w:rsidR="00B95AD3" w:rsidRPr="00FB1A93" w:rsidRDefault="00B95AD3" w:rsidP="00832BF9">
            <w:pPr>
              <w:rPr>
                <w:b/>
                <w:lang w:val="en-US"/>
              </w:rPr>
            </w:pPr>
            <w:r w:rsidRPr="00FB1A93">
              <w:rPr>
                <w:b/>
                <w:sz w:val="22"/>
                <w:szCs w:val="22"/>
                <w:lang w:val="en-US"/>
              </w:rPr>
              <w:t>Статья 18</w:t>
            </w:r>
          </w:p>
        </w:tc>
        <w:tc>
          <w:tcPr>
            <w:tcW w:w="4217" w:type="dxa"/>
            <w:gridSpan w:val="2"/>
          </w:tcPr>
          <w:p w:rsidR="00B95AD3" w:rsidRPr="00FB1A93" w:rsidRDefault="00B95AD3" w:rsidP="00832BF9">
            <w:pPr>
              <w:jc w:val="both"/>
              <w:rPr>
                <w:b/>
                <w:lang w:val="en-US"/>
              </w:rPr>
            </w:pPr>
            <w:r w:rsidRPr="00FB1A93">
              <w:rPr>
                <w:b/>
                <w:sz w:val="22"/>
                <w:szCs w:val="22"/>
                <w:lang w:val="en-US"/>
              </w:rPr>
              <w:t>Разрешение споров</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19</w:t>
            </w:r>
          </w:p>
        </w:tc>
        <w:tc>
          <w:tcPr>
            <w:tcW w:w="3567" w:type="dxa"/>
          </w:tcPr>
          <w:p w:rsidR="00B95AD3" w:rsidRPr="00FB1A93" w:rsidRDefault="00B95AD3" w:rsidP="00832BF9">
            <w:pPr>
              <w:rPr>
                <w:b/>
                <w:lang w:val="en-US"/>
              </w:rPr>
            </w:pPr>
            <w:r w:rsidRPr="00FB1A93">
              <w:rPr>
                <w:b/>
                <w:sz w:val="22"/>
                <w:szCs w:val="22"/>
                <w:lang w:val="en-US"/>
              </w:rPr>
              <w:t>Liability</w:t>
            </w:r>
          </w:p>
        </w:tc>
        <w:tc>
          <w:tcPr>
            <w:tcW w:w="1320" w:type="dxa"/>
            <w:gridSpan w:val="2"/>
          </w:tcPr>
          <w:p w:rsidR="00B95AD3" w:rsidRPr="00FB1A93" w:rsidRDefault="00B95AD3" w:rsidP="00832BF9">
            <w:pPr>
              <w:rPr>
                <w:b/>
                <w:lang w:val="en-US"/>
              </w:rPr>
            </w:pPr>
            <w:r w:rsidRPr="00FB1A93">
              <w:rPr>
                <w:b/>
                <w:sz w:val="22"/>
                <w:szCs w:val="22"/>
                <w:lang w:val="en-US"/>
              </w:rPr>
              <w:t>Статья 19</w:t>
            </w:r>
          </w:p>
        </w:tc>
        <w:tc>
          <w:tcPr>
            <w:tcW w:w="4217" w:type="dxa"/>
            <w:gridSpan w:val="2"/>
          </w:tcPr>
          <w:p w:rsidR="00B95AD3" w:rsidRPr="00FB1A93" w:rsidRDefault="00B95AD3" w:rsidP="00832BF9">
            <w:pPr>
              <w:jc w:val="both"/>
              <w:rPr>
                <w:b/>
                <w:lang w:val="en-US"/>
              </w:rPr>
            </w:pPr>
            <w:r w:rsidRPr="00FB1A93">
              <w:rPr>
                <w:b/>
                <w:sz w:val="22"/>
                <w:szCs w:val="22"/>
                <w:lang w:val="en-US"/>
              </w:rPr>
              <w:t>Ответственность</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20</w:t>
            </w:r>
          </w:p>
        </w:tc>
        <w:tc>
          <w:tcPr>
            <w:tcW w:w="3567" w:type="dxa"/>
          </w:tcPr>
          <w:p w:rsidR="00B95AD3" w:rsidRPr="00FB1A93" w:rsidRDefault="00B95AD3" w:rsidP="00832BF9">
            <w:pPr>
              <w:rPr>
                <w:b/>
                <w:lang w:val="en-US"/>
              </w:rPr>
            </w:pPr>
            <w:r w:rsidRPr="00FB1A93">
              <w:rPr>
                <w:b/>
                <w:sz w:val="22"/>
                <w:szCs w:val="22"/>
                <w:lang w:val="en-US"/>
              </w:rPr>
              <w:t>Effectiveness of the Contract</w:t>
            </w:r>
          </w:p>
        </w:tc>
        <w:tc>
          <w:tcPr>
            <w:tcW w:w="1320" w:type="dxa"/>
            <w:gridSpan w:val="2"/>
          </w:tcPr>
          <w:p w:rsidR="00B95AD3" w:rsidRPr="00FB1A93" w:rsidRDefault="00B95AD3" w:rsidP="00832BF9">
            <w:pPr>
              <w:rPr>
                <w:b/>
                <w:lang w:val="en-US"/>
              </w:rPr>
            </w:pPr>
            <w:r w:rsidRPr="00FB1A93">
              <w:rPr>
                <w:b/>
                <w:sz w:val="22"/>
                <w:szCs w:val="22"/>
                <w:lang w:val="en-US"/>
              </w:rPr>
              <w:t>Статья 20</w:t>
            </w:r>
          </w:p>
        </w:tc>
        <w:tc>
          <w:tcPr>
            <w:tcW w:w="4217" w:type="dxa"/>
            <w:gridSpan w:val="2"/>
          </w:tcPr>
          <w:p w:rsidR="00B95AD3" w:rsidRPr="00FB1A93" w:rsidRDefault="00B95AD3" w:rsidP="00832BF9">
            <w:pPr>
              <w:jc w:val="both"/>
              <w:rPr>
                <w:b/>
                <w:lang w:val="en-US"/>
              </w:rPr>
            </w:pPr>
            <w:r w:rsidRPr="00FB1A93">
              <w:rPr>
                <w:b/>
                <w:sz w:val="22"/>
                <w:szCs w:val="22"/>
                <w:lang w:val="en-US"/>
              </w:rPr>
              <w:t>Вступление Контракта в силу</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21</w:t>
            </w:r>
          </w:p>
        </w:tc>
        <w:tc>
          <w:tcPr>
            <w:tcW w:w="3567" w:type="dxa"/>
          </w:tcPr>
          <w:p w:rsidR="00B95AD3" w:rsidRPr="00FB1A93" w:rsidRDefault="00B95AD3" w:rsidP="00832BF9">
            <w:pPr>
              <w:rPr>
                <w:b/>
                <w:lang w:val="en-US"/>
              </w:rPr>
            </w:pPr>
            <w:r w:rsidRPr="00FB1A93">
              <w:rPr>
                <w:b/>
                <w:sz w:val="22"/>
                <w:szCs w:val="22"/>
                <w:lang w:val="en-US"/>
              </w:rPr>
              <w:t xml:space="preserve">Miscellaneous </w:t>
            </w:r>
          </w:p>
        </w:tc>
        <w:tc>
          <w:tcPr>
            <w:tcW w:w="1320" w:type="dxa"/>
            <w:gridSpan w:val="2"/>
          </w:tcPr>
          <w:p w:rsidR="00B95AD3" w:rsidRPr="00FB1A93" w:rsidRDefault="00B95AD3" w:rsidP="00832BF9">
            <w:pPr>
              <w:rPr>
                <w:b/>
                <w:lang w:val="en-US"/>
              </w:rPr>
            </w:pPr>
            <w:r w:rsidRPr="00FB1A93">
              <w:rPr>
                <w:b/>
                <w:sz w:val="22"/>
                <w:szCs w:val="22"/>
                <w:lang w:val="en-US"/>
              </w:rPr>
              <w:t>Статья 21</w:t>
            </w:r>
          </w:p>
        </w:tc>
        <w:tc>
          <w:tcPr>
            <w:tcW w:w="4217" w:type="dxa"/>
            <w:gridSpan w:val="2"/>
          </w:tcPr>
          <w:p w:rsidR="00B95AD3" w:rsidRPr="00FB1A93" w:rsidRDefault="00B95AD3" w:rsidP="00832BF9">
            <w:pPr>
              <w:jc w:val="both"/>
              <w:rPr>
                <w:b/>
                <w:lang w:val="en-US"/>
              </w:rPr>
            </w:pPr>
            <w:r w:rsidRPr="00FB1A93">
              <w:rPr>
                <w:b/>
                <w:sz w:val="22"/>
                <w:szCs w:val="22"/>
                <w:lang w:val="en-US"/>
              </w:rPr>
              <w:t>Разное</w:t>
            </w:r>
          </w:p>
        </w:tc>
      </w:tr>
      <w:tr w:rsidR="00B95AD3" w:rsidRPr="00FB1A93" w:rsidTr="00A23C25">
        <w:trPr>
          <w:gridAfter w:val="1"/>
          <w:wAfter w:w="4676" w:type="dxa"/>
          <w:trHeight w:val="20"/>
        </w:trPr>
        <w:tc>
          <w:tcPr>
            <w:tcW w:w="1277" w:type="dxa"/>
          </w:tcPr>
          <w:p w:rsidR="00B95AD3" w:rsidRPr="00FB1A93" w:rsidRDefault="00B95AD3" w:rsidP="00832BF9">
            <w:pPr>
              <w:rPr>
                <w:b/>
                <w:lang w:val="en-US"/>
              </w:rPr>
            </w:pPr>
            <w:r w:rsidRPr="00FB1A93">
              <w:rPr>
                <w:b/>
                <w:sz w:val="22"/>
                <w:szCs w:val="22"/>
                <w:lang w:val="en-US"/>
              </w:rPr>
              <w:t>Article 22</w:t>
            </w:r>
          </w:p>
        </w:tc>
        <w:tc>
          <w:tcPr>
            <w:tcW w:w="3567" w:type="dxa"/>
          </w:tcPr>
          <w:p w:rsidR="00B95AD3" w:rsidRPr="00FB1A93" w:rsidRDefault="00B95AD3" w:rsidP="00832BF9">
            <w:pPr>
              <w:rPr>
                <w:b/>
                <w:lang w:val="en-US"/>
              </w:rPr>
            </w:pPr>
            <w:r w:rsidRPr="00FB1A93">
              <w:rPr>
                <w:b/>
                <w:sz w:val="22"/>
                <w:szCs w:val="22"/>
                <w:lang w:val="en-US"/>
              </w:rPr>
              <w:t>Legal addresses</w:t>
            </w:r>
          </w:p>
        </w:tc>
        <w:tc>
          <w:tcPr>
            <w:tcW w:w="1320" w:type="dxa"/>
            <w:gridSpan w:val="2"/>
          </w:tcPr>
          <w:p w:rsidR="00B95AD3" w:rsidRPr="00FB1A93" w:rsidRDefault="00B95AD3" w:rsidP="00832BF9">
            <w:pPr>
              <w:rPr>
                <w:b/>
                <w:lang w:val="en-US"/>
              </w:rPr>
            </w:pPr>
            <w:r w:rsidRPr="00FB1A93">
              <w:rPr>
                <w:b/>
                <w:sz w:val="22"/>
                <w:szCs w:val="22"/>
                <w:lang w:val="en-US"/>
              </w:rPr>
              <w:t>Статья 22</w:t>
            </w:r>
          </w:p>
        </w:tc>
        <w:tc>
          <w:tcPr>
            <w:tcW w:w="4217" w:type="dxa"/>
            <w:gridSpan w:val="2"/>
          </w:tcPr>
          <w:p w:rsidR="00B95AD3" w:rsidRPr="00FB1A93" w:rsidRDefault="00B95AD3" w:rsidP="00832BF9">
            <w:pPr>
              <w:jc w:val="both"/>
              <w:rPr>
                <w:b/>
                <w:lang w:val="en-US"/>
              </w:rPr>
            </w:pPr>
            <w:r w:rsidRPr="00FB1A93">
              <w:rPr>
                <w:b/>
                <w:sz w:val="22"/>
                <w:szCs w:val="22"/>
                <w:lang w:val="en-US"/>
              </w:rPr>
              <w:t>Юридические адреса</w:t>
            </w:r>
          </w:p>
        </w:tc>
      </w:tr>
      <w:tr w:rsidR="00B95AD3" w:rsidRPr="00FB1A93" w:rsidTr="00A23C25">
        <w:trPr>
          <w:gridAfter w:val="1"/>
          <w:wAfter w:w="4676" w:type="dxa"/>
          <w:trHeight w:val="320"/>
        </w:trPr>
        <w:tc>
          <w:tcPr>
            <w:tcW w:w="4844" w:type="dxa"/>
            <w:gridSpan w:val="2"/>
          </w:tcPr>
          <w:p w:rsidR="00B95AD3" w:rsidRPr="00FB1A93" w:rsidRDefault="00B95AD3">
            <w:pPr>
              <w:rPr>
                <w:b/>
                <w:lang w:val="en-US"/>
              </w:rPr>
            </w:pPr>
          </w:p>
        </w:tc>
        <w:tc>
          <w:tcPr>
            <w:tcW w:w="5537" w:type="dxa"/>
            <w:gridSpan w:val="4"/>
          </w:tcPr>
          <w:p w:rsidR="00B95AD3" w:rsidRPr="00FB1A93" w:rsidRDefault="00B95AD3">
            <w:pPr>
              <w:jc w:val="both"/>
              <w:rPr>
                <w:b/>
              </w:rPr>
            </w:pPr>
          </w:p>
        </w:tc>
      </w:tr>
      <w:tr w:rsidR="00B95AD3" w:rsidRPr="00FB1A93" w:rsidTr="00A23C25">
        <w:trPr>
          <w:gridAfter w:val="1"/>
          <w:wAfter w:w="4676" w:type="dxa"/>
          <w:trHeight w:val="320"/>
        </w:trPr>
        <w:tc>
          <w:tcPr>
            <w:tcW w:w="4844" w:type="dxa"/>
            <w:gridSpan w:val="2"/>
          </w:tcPr>
          <w:p w:rsidR="00B95AD3" w:rsidRPr="00FB1A93" w:rsidRDefault="00B95AD3">
            <w:pPr>
              <w:rPr>
                <w:b/>
                <w:lang w:val="en-US"/>
              </w:rPr>
            </w:pPr>
            <w:r w:rsidRPr="00FB1A93">
              <w:rPr>
                <w:b/>
                <w:sz w:val="22"/>
                <w:szCs w:val="22"/>
                <w:lang w:val="en-US"/>
              </w:rPr>
              <w:t>List of Appendices</w:t>
            </w:r>
          </w:p>
        </w:tc>
        <w:tc>
          <w:tcPr>
            <w:tcW w:w="5537" w:type="dxa"/>
            <w:gridSpan w:val="4"/>
          </w:tcPr>
          <w:p w:rsidR="00B95AD3" w:rsidRPr="00FB1A93" w:rsidRDefault="00B95AD3">
            <w:pPr>
              <w:jc w:val="both"/>
              <w:rPr>
                <w:b/>
              </w:rPr>
            </w:pPr>
            <w:r w:rsidRPr="00FB1A93">
              <w:rPr>
                <w:b/>
                <w:sz w:val="22"/>
                <w:szCs w:val="22"/>
              </w:rPr>
              <w:t>Перечень Приложений</w:t>
            </w:r>
          </w:p>
        </w:tc>
      </w:tr>
      <w:tr w:rsidR="00B95AD3" w:rsidRPr="00FB1A93" w:rsidTr="00A23C25">
        <w:trPr>
          <w:gridAfter w:val="1"/>
          <w:wAfter w:w="4676" w:type="dxa"/>
        </w:trPr>
        <w:tc>
          <w:tcPr>
            <w:tcW w:w="4844" w:type="dxa"/>
            <w:gridSpan w:val="2"/>
          </w:tcPr>
          <w:p w:rsidR="00B95AD3" w:rsidRPr="006D5284" w:rsidRDefault="00B95AD3" w:rsidP="0076505B">
            <w:pPr>
              <w:numPr>
                <w:ilvl w:val="0"/>
                <w:numId w:val="1"/>
              </w:numPr>
              <w:tabs>
                <w:tab w:val="clear" w:pos="720"/>
                <w:tab w:val="num" w:pos="192"/>
              </w:tabs>
              <w:spacing w:line="120" w:lineRule="atLeast"/>
              <w:ind w:left="192" w:hanging="240"/>
              <w:jc w:val="both"/>
              <w:rPr>
                <w:lang w:val="en-US"/>
              </w:rPr>
            </w:pPr>
            <w:r w:rsidRPr="006D5284">
              <w:rPr>
                <w:b/>
                <w:bCs/>
                <w:spacing w:val="-1"/>
                <w:sz w:val="22"/>
                <w:szCs w:val="22"/>
                <w:lang w:val="en-US"/>
              </w:rPr>
              <w:t>Appendix 1:</w:t>
            </w:r>
            <w:r w:rsidRPr="006D5284">
              <w:rPr>
                <w:spacing w:val="-1"/>
                <w:sz w:val="22"/>
                <w:szCs w:val="22"/>
                <w:lang w:val="en-US"/>
              </w:rPr>
              <w:t>The list of enterprises and specialists for providing engineering services for Bushehr NPP</w:t>
            </w:r>
          </w:p>
          <w:p w:rsidR="00B95AD3" w:rsidRPr="006D5284" w:rsidRDefault="00B95AD3" w:rsidP="0076505B">
            <w:pPr>
              <w:numPr>
                <w:ilvl w:val="0"/>
                <w:numId w:val="1"/>
              </w:numPr>
              <w:tabs>
                <w:tab w:val="clear" w:pos="720"/>
                <w:tab w:val="num" w:pos="192"/>
              </w:tabs>
              <w:spacing w:line="120" w:lineRule="atLeast"/>
              <w:ind w:left="192" w:hanging="240"/>
              <w:jc w:val="both"/>
              <w:rPr>
                <w:spacing w:val="-1"/>
                <w:lang w:val="en-US"/>
              </w:rPr>
            </w:pPr>
            <w:r w:rsidRPr="006D5284">
              <w:rPr>
                <w:b/>
                <w:bCs/>
                <w:spacing w:val="-1"/>
                <w:sz w:val="22"/>
                <w:szCs w:val="22"/>
                <w:lang w:val="en-US"/>
              </w:rPr>
              <w:t xml:space="preserve">Appendix 2: </w:t>
            </w:r>
            <w:r w:rsidRPr="006D5284">
              <w:rPr>
                <w:bCs/>
                <w:spacing w:val="-1"/>
                <w:sz w:val="22"/>
                <w:szCs w:val="22"/>
                <w:lang w:val="en-US"/>
              </w:rPr>
              <w:t>The list of enterprises on engineering support of operation  of BNPP units specifying its specialization</w:t>
            </w:r>
          </w:p>
          <w:p w:rsidR="00B95AD3" w:rsidRPr="006D5284" w:rsidRDefault="00B95AD3" w:rsidP="0076505B">
            <w:pPr>
              <w:numPr>
                <w:ilvl w:val="0"/>
                <w:numId w:val="1"/>
              </w:numPr>
              <w:tabs>
                <w:tab w:val="clear" w:pos="720"/>
                <w:tab w:val="num" w:pos="192"/>
              </w:tabs>
              <w:spacing w:line="120" w:lineRule="atLeast"/>
              <w:ind w:left="192" w:hanging="240"/>
              <w:jc w:val="both"/>
              <w:rPr>
                <w:spacing w:val="-1"/>
                <w:lang w:val="en-US"/>
              </w:rPr>
            </w:pPr>
            <w:r w:rsidRPr="006D5284">
              <w:rPr>
                <w:b/>
                <w:bCs/>
                <w:spacing w:val="-1"/>
                <w:sz w:val="22"/>
                <w:szCs w:val="22"/>
                <w:lang w:val="en-US"/>
              </w:rPr>
              <w:t xml:space="preserve">Appendix 3: </w:t>
            </w:r>
            <w:r w:rsidRPr="006D5284">
              <w:rPr>
                <w:spacing w:val="-1"/>
                <w:sz w:val="22"/>
                <w:szCs w:val="22"/>
                <w:lang w:val="en-US"/>
              </w:rPr>
              <w:t>Application Form for sending specialists to BNPP site (sample)</w:t>
            </w:r>
          </w:p>
          <w:p w:rsidR="00B95AD3" w:rsidRPr="006D5284" w:rsidRDefault="00B95AD3" w:rsidP="0076505B">
            <w:pPr>
              <w:numPr>
                <w:ilvl w:val="0"/>
                <w:numId w:val="1"/>
              </w:numPr>
              <w:tabs>
                <w:tab w:val="clear" w:pos="720"/>
                <w:tab w:val="num" w:pos="192"/>
              </w:tabs>
              <w:spacing w:line="120" w:lineRule="atLeast"/>
              <w:ind w:left="192" w:hanging="240"/>
              <w:jc w:val="both"/>
              <w:rPr>
                <w:spacing w:val="-1"/>
                <w:lang w:val="en-US"/>
              </w:rPr>
            </w:pPr>
            <w:r w:rsidRPr="006D5284">
              <w:rPr>
                <w:b/>
                <w:bCs/>
                <w:spacing w:val="-1"/>
                <w:sz w:val="22"/>
                <w:szCs w:val="22"/>
                <w:lang w:val="en-US"/>
              </w:rPr>
              <w:t xml:space="preserve">Appendix 4: </w:t>
            </w:r>
            <w:r w:rsidRPr="006D5284">
              <w:rPr>
                <w:spacing w:val="-1"/>
                <w:sz w:val="22"/>
                <w:szCs w:val="22"/>
                <w:lang w:val="en-US"/>
              </w:rPr>
              <w:t xml:space="preserve">Application Form for </w:t>
            </w:r>
            <w:r w:rsidRPr="006D5284">
              <w:rPr>
                <w:sz w:val="22"/>
                <w:szCs w:val="22"/>
                <w:lang w:val="en-US"/>
              </w:rPr>
              <w:t>the</w:t>
            </w:r>
            <w:r w:rsidRPr="006D5284">
              <w:rPr>
                <w:sz w:val="22"/>
                <w:szCs w:val="22"/>
                <w:lang w:val="en-US" w:eastAsia="zh-CN"/>
              </w:rPr>
              <w:t xml:space="preserve"> Engineering</w:t>
            </w:r>
            <w:r w:rsidRPr="006D5284">
              <w:rPr>
                <w:sz w:val="22"/>
                <w:szCs w:val="22"/>
                <w:lang w:val="en-US"/>
              </w:rPr>
              <w:t xml:space="preserve"> </w:t>
            </w:r>
            <w:r w:rsidRPr="006D5284">
              <w:rPr>
                <w:spacing w:val="-1"/>
                <w:sz w:val="22"/>
                <w:szCs w:val="22"/>
                <w:lang w:val="en-US"/>
              </w:rPr>
              <w:t>Services at the The Principal’s Request (sample)</w:t>
            </w:r>
          </w:p>
          <w:p w:rsidR="00B95AD3" w:rsidRPr="006D5284" w:rsidRDefault="00B95AD3" w:rsidP="0076505B">
            <w:pPr>
              <w:numPr>
                <w:ilvl w:val="0"/>
                <w:numId w:val="1"/>
              </w:numPr>
              <w:tabs>
                <w:tab w:val="clear" w:pos="720"/>
                <w:tab w:val="num" w:pos="192"/>
              </w:tabs>
              <w:spacing w:line="120" w:lineRule="atLeast"/>
              <w:ind w:left="192" w:hanging="240"/>
              <w:jc w:val="both"/>
              <w:rPr>
                <w:lang w:val="en-US"/>
              </w:rPr>
            </w:pPr>
            <w:r w:rsidRPr="006D5284">
              <w:rPr>
                <w:b/>
                <w:bCs/>
                <w:sz w:val="22"/>
                <w:szCs w:val="22"/>
                <w:lang w:val="en-US"/>
              </w:rPr>
              <w:t xml:space="preserve">Appendix 5: </w:t>
            </w:r>
            <w:r w:rsidRPr="006D5284">
              <w:rPr>
                <w:spacing w:val="-1"/>
                <w:sz w:val="22"/>
                <w:szCs w:val="22"/>
                <w:lang w:val="en-US"/>
              </w:rPr>
              <w:t>Certificate on Engineering Services Completion (sample</w:t>
            </w:r>
            <w:r w:rsidRPr="006D5284">
              <w:rPr>
                <w:sz w:val="22"/>
                <w:szCs w:val="22"/>
                <w:lang w:val="en-US"/>
              </w:rPr>
              <w:t>)</w:t>
            </w:r>
            <w:r w:rsidRPr="006D5284">
              <w:rPr>
                <w:spacing w:val="-1"/>
                <w:sz w:val="22"/>
                <w:szCs w:val="22"/>
                <w:lang w:val="en-US"/>
              </w:rPr>
              <w:t xml:space="preserve"> </w:t>
            </w:r>
          </w:p>
          <w:p w:rsidR="00B95AD3" w:rsidRPr="006D5284" w:rsidRDefault="00B95AD3" w:rsidP="0076505B">
            <w:pPr>
              <w:pStyle w:val="o2"/>
              <w:numPr>
                <w:ilvl w:val="0"/>
                <w:numId w:val="1"/>
              </w:numPr>
              <w:tabs>
                <w:tab w:val="clear" w:pos="720"/>
                <w:tab w:val="num" w:pos="192"/>
              </w:tabs>
              <w:overflowPunct/>
              <w:autoSpaceDE/>
              <w:adjustRightInd/>
              <w:spacing w:line="120" w:lineRule="atLeast"/>
              <w:ind w:left="192" w:hanging="240"/>
              <w:rPr>
                <w:sz w:val="22"/>
                <w:szCs w:val="22"/>
              </w:rPr>
            </w:pPr>
            <w:r w:rsidRPr="006D5284">
              <w:rPr>
                <w:b/>
                <w:bCs/>
                <w:sz w:val="22"/>
                <w:szCs w:val="22"/>
              </w:rPr>
              <w:t xml:space="preserve">Appendix 6: </w:t>
            </w:r>
            <w:r w:rsidRPr="006D5284">
              <w:rPr>
                <w:bCs/>
                <w:sz w:val="22"/>
                <w:szCs w:val="22"/>
              </w:rPr>
              <w:t>Acceptance</w:t>
            </w:r>
            <w:r w:rsidRPr="006D5284">
              <w:rPr>
                <w:b/>
                <w:bCs/>
                <w:sz w:val="22"/>
                <w:szCs w:val="22"/>
              </w:rPr>
              <w:t xml:space="preserve"> </w:t>
            </w:r>
            <w:r w:rsidRPr="006D5284">
              <w:rPr>
                <w:spacing w:val="-1"/>
                <w:sz w:val="22"/>
                <w:szCs w:val="22"/>
              </w:rPr>
              <w:t>Certificate on  Works Completion (sample</w:t>
            </w:r>
            <w:r w:rsidRPr="006D5284">
              <w:rPr>
                <w:sz w:val="22"/>
                <w:szCs w:val="22"/>
              </w:rPr>
              <w:t>)</w:t>
            </w:r>
          </w:p>
          <w:p w:rsidR="00B95AD3" w:rsidRPr="006D5284" w:rsidRDefault="00B95AD3" w:rsidP="0076505B">
            <w:pPr>
              <w:numPr>
                <w:ilvl w:val="0"/>
                <w:numId w:val="1"/>
              </w:numPr>
              <w:tabs>
                <w:tab w:val="clear" w:pos="720"/>
                <w:tab w:val="num" w:pos="192"/>
              </w:tabs>
              <w:spacing w:line="120" w:lineRule="atLeast"/>
              <w:ind w:left="192" w:hanging="240"/>
              <w:jc w:val="both"/>
              <w:rPr>
                <w:spacing w:val="-1"/>
                <w:lang w:val="en-US"/>
              </w:rPr>
            </w:pPr>
            <w:r w:rsidRPr="006D5284">
              <w:rPr>
                <w:b/>
                <w:bCs/>
                <w:sz w:val="22"/>
                <w:szCs w:val="22"/>
                <w:lang w:val="en-US"/>
              </w:rPr>
              <w:t xml:space="preserve">Appendix 7: </w:t>
            </w:r>
            <w:r w:rsidRPr="006D5284">
              <w:rPr>
                <w:spacing w:val="-1"/>
                <w:sz w:val="22"/>
                <w:szCs w:val="22"/>
                <w:lang w:val="en-US"/>
              </w:rPr>
              <w:t xml:space="preserve">Expense Calculation Table on the </w:t>
            </w:r>
            <w:r w:rsidRPr="006D5284">
              <w:rPr>
                <w:spacing w:val="-1"/>
                <w:sz w:val="22"/>
                <w:szCs w:val="22"/>
                <w:lang w:val="en-US" w:eastAsia="zh-CN"/>
              </w:rPr>
              <w:t>Engineering</w:t>
            </w:r>
            <w:r w:rsidRPr="006D5284">
              <w:rPr>
                <w:spacing w:val="-1"/>
                <w:sz w:val="22"/>
                <w:szCs w:val="22"/>
                <w:lang w:val="en-US"/>
              </w:rPr>
              <w:t xml:space="preserve"> Services (sample)</w:t>
            </w:r>
          </w:p>
          <w:p w:rsidR="00B95AD3" w:rsidRPr="006D5284" w:rsidRDefault="00B95AD3" w:rsidP="0076505B">
            <w:pPr>
              <w:numPr>
                <w:ilvl w:val="0"/>
                <w:numId w:val="1"/>
              </w:numPr>
              <w:tabs>
                <w:tab w:val="clear" w:pos="720"/>
                <w:tab w:val="num" w:pos="192"/>
              </w:tabs>
              <w:spacing w:line="120" w:lineRule="atLeast"/>
              <w:ind w:left="192" w:hanging="240"/>
              <w:jc w:val="both"/>
              <w:rPr>
                <w:spacing w:val="-1"/>
                <w:lang w:val="en-US"/>
              </w:rPr>
            </w:pPr>
            <w:r w:rsidRPr="006D5284">
              <w:rPr>
                <w:b/>
                <w:bCs/>
                <w:spacing w:val="-1"/>
                <w:sz w:val="22"/>
                <w:szCs w:val="22"/>
                <w:lang w:val="en-US"/>
              </w:rPr>
              <w:t xml:space="preserve">Appendix </w:t>
            </w:r>
            <w:r w:rsidRPr="006D5284">
              <w:rPr>
                <w:b/>
                <w:bCs/>
                <w:spacing w:val="-1"/>
                <w:sz w:val="22"/>
                <w:szCs w:val="22"/>
              </w:rPr>
              <w:t>8</w:t>
            </w:r>
            <w:r w:rsidRPr="006D5284">
              <w:rPr>
                <w:b/>
                <w:bCs/>
                <w:spacing w:val="-1"/>
                <w:sz w:val="22"/>
                <w:szCs w:val="22"/>
                <w:lang w:val="en-US"/>
              </w:rPr>
              <w:t>:</w:t>
            </w:r>
            <w:r w:rsidRPr="006D5284">
              <w:rPr>
                <w:b/>
                <w:bCs/>
                <w:sz w:val="22"/>
                <w:szCs w:val="22"/>
                <w:lang w:val="en-US"/>
              </w:rPr>
              <w:t xml:space="preserve"> </w:t>
            </w:r>
            <w:r w:rsidRPr="006D5284">
              <w:rPr>
                <w:sz w:val="22"/>
                <w:szCs w:val="22"/>
                <w:lang w:val="en-US"/>
              </w:rPr>
              <w:t>Payment Application (sample)</w:t>
            </w:r>
          </w:p>
          <w:p w:rsidR="00B95AD3" w:rsidRPr="006D5284" w:rsidRDefault="00B95AD3" w:rsidP="008B414C">
            <w:pPr>
              <w:numPr>
                <w:ilvl w:val="0"/>
                <w:numId w:val="1"/>
              </w:numPr>
              <w:tabs>
                <w:tab w:val="clear" w:pos="720"/>
                <w:tab w:val="num" w:pos="192"/>
              </w:tabs>
              <w:spacing w:line="120" w:lineRule="atLeast"/>
              <w:ind w:left="192" w:hanging="240"/>
              <w:jc w:val="both"/>
              <w:rPr>
                <w:b/>
                <w:bCs/>
                <w:lang w:val="en-US"/>
              </w:rPr>
            </w:pPr>
            <w:r w:rsidRPr="006D5284">
              <w:rPr>
                <w:b/>
                <w:bCs/>
                <w:sz w:val="22"/>
                <w:szCs w:val="22"/>
                <w:lang w:val="en-US"/>
              </w:rPr>
              <w:t>Appendix 9:</w:t>
            </w:r>
            <w:r w:rsidRPr="006D5284">
              <w:rPr>
                <w:rFonts w:eastAsia="Times New Roman"/>
                <w:b/>
                <w:w w:val="105"/>
                <w:sz w:val="22"/>
                <w:szCs w:val="22"/>
                <w:lang w:val="en-US"/>
              </w:rPr>
              <w:t xml:space="preserve"> </w:t>
            </w:r>
            <w:r w:rsidRPr="006D5284">
              <w:rPr>
                <w:sz w:val="22"/>
                <w:szCs w:val="22"/>
                <w:lang w:val="en-US"/>
              </w:rPr>
              <w:t>The opened list of the potentially cooperation areas</w:t>
            </w:r>
          </w:p>
          <w:p w:rsidR="00B95AD3" w:rsidRPr="006D5284" w:rsidRDefault="00B95AD3" w:rsidP="008B414C">
            <w:pPr>
              <w:numPr>
                <w:ilvl w:val="0"/>
                <w:numId w:val="1"/>
              </w:numPr>
              <w:tabs>
                <w:tab w:val="clear" w:pos="720"/>
                <w:tab w:val="num" w:pos="192"/>
              </w:tabs>
              <w:spacing w:line="120" w:lineRule="atLeast"/>
              <w:ind w:left="192" w:hanging="240"/>
              <w:jc w:val="both"/>
              <w:rPr>
                <w:lang w:val="en-US"/>
              </w:rPr>
            </w:pPr>
            <w:r w:rsidRPr="006D5284">
              <w:rPr>
                <w:b/>
                <w:bCs/>
                <w:sz w:val="22"/>
                <w:szCs w:val="22"/>
                <w:lang w:val="en-US"/>
              </w:rPr>
              <w:t xml:space="preserve">Appendix 10: </w:t>
            </w:r>
            <w:r w:rsidR="00985D0E" w:rsidRPr="006D5284">
              <w:rPr>
                <w:sz w:val="22"/>
                <w:szCs w:val="22"/>
                <w:lang w:val="en-US"/>
              </w:rPr>
              <w:t>Duties and job description of permanent personnel of the contractor at the site</w:t>
            </w:r>
          </w:p>
          <w:p w:rsidR="00B95AD3" w:rsidRPr="006D5284" w:rsidRDefault="00B95AD3" w:rsidP="008B414C">
            <w:pPr>
              <w:numPr>
                <w:ilvl w:val="0"/>
                <w:numId w:val="1"/>
              </w:numPr>
              <w:tabs>
                <w:tab w:val="clear" w:pos="720"/>
                <w:tab w:val="num" w:pos="192"/>
              </w:tabs>
              <w:spacing w:line="120" w:lineRule="atLeast"/>
              <w:ind w:left="192" w:hanging="240"/>
              <w:jc w:val="both"/>
              <w:rPr>
                <w:lang w:val="en-US"/>
              </w:rPr>
            </w:pPr>
            <w:r w:rsidRPr="006D5284">
              <w:rPr>
                <w:b/>
                <w:bCs/>
                <w:sz w:val="22"/>
                <w:szCs w:val="22"/>
                <w:lang w:val="en-US"/>
              </w:rPr>
              <w:t>Appendix 11:</w:t>
            </w:r>
            <w:r w:rsidRPr="006D5284">
              <w:rPr>
                <w:sz w:val="22"/>
                <w:szCs w:val="22"/>
                <w:lang w:val="en-US"/>
              </w:rPr>
              <w:t xml:space="preserve"> Format of the Timesheet</w:t>
            </w:r>
          </w:p>
          <w:p w:rsidR="00B95AD3" w:rsidRPr="006D5284" w:rsidRDefault="00B95AD3" w:rsidP="00A3077D">
            <w:pPr>
              <w:numPr>
                <w:ilvl w:val="0"/>
                <w:numId w:val="1"/>
              </w:numPr>
              <w:tabs>
                <w:tab w:val="clear" w:pos="720"/>
                <w:tab w:val="num" w:pos="192"/>
              </w:tabs>
              <w:spacing w:line="120" w:lineRule="atLeast"/>
              <w:ind w:left="192" w:hanging="240"/>
              <w:jc w:val="both"/>
              <w:rPr>
                <w:lang w:val="en-US"/>
              </w:rPr>
            </w:pPr>
            <w:r w:rsidRPr="006D5284">
              <w:rPr>
                <w:b/>
                <w:bCs/>
                <w:sz w:val="22"/>
                <w:szCs w:val="22"/>
                <w:lang w:val="en-US"/>
              </w:rPr>
              <w:t>Appendix 12:</w:t>
            </w:r>
            <w:r w:rsidRPr="006D5284">
              <w:rPr>
                <w:sz w:val="22"/>
                <w:szCs w:val="22"/>
                <w:lang w:val="en-US"/>
              </w:rPr>
              <w:t xml:space="preserve"> Monthly Report Format</w:t>
            </w:r>
          </w:p>
          <w:p w:rsidR="00985D0E" w:rsidRPr="006D5284" w:rsidRDefault="00B95AD3" w:rsidP="00985D0E">
            <w:pPr>
              <w:spacing w:line="120" w:lineRule="atLeast"/>
              <w:ind w:left="192" w:hanging="192"/>
              <w:jc w:val="both"/>
              <w:rPr>
                <w:lang w:val="en-US"/>
              </w:rPr>
            </w:pPr>
            <w:r w:rsidRPr="006D5284">
              <w:rPr>
                <w:b/>
                <w:bCs/>
                <w:sz w:val="22"/>
                <w:szCs w:val="22"/>
                <w:lang w:val="en-US"/>
              </w:rPr>
              <w:t>Appendix 13:</w:t>
            </w:r>
            <w:r w:rsidRPr="006D5284">
              <w:rPr>
                <w:sz w:val="22"/>
                <w:szCs w:val="22"/>
                <w:lang w:val="en-US"/>
              </w:rPr>
              <w:t xml:space="preserve"> Certificate of Release of Annual </w:t>
            </w:r>
            <w:r w:rsidRPr="006D5284">
              <w:rPr>
                <w:sz w:val="22"/>
                <w:szCs w:val="22"/>
                <w:lang w:val="en-US"/>
              </w:rPr>
              <w:lastRenderedPageBreak/>
              <w:t>Retention</w:t>
            </w:r>
          </w:p>
          <w:p w:rsidR="00985D0E" w:rsidRPr="006D5284" w:rsidRDefault="00B95AD3" w:rsidP="00985D0E">
            <w:pPr>
              <w:spacing w:line="120" w:lineRule="atLeast"/>
              <w:ind w:left="192" w:hanging="192"/>
              <w:jc w:val="both"/>
              <w:rPr>
                <w:lang w:val="en-US"/>
              </w:rPr>
            </w:pPr>
            <w:r w:rsidRPr="006D5284">
              <w:rPr>
                <w:b/>
                <w:bCs/>
                <w:sz w:val="22"/>
                <w:szCs w:val="22"/>
                <w:lang w:val="en-US"/>
              </w:rPr>
              <w:t xml:space="preserve">Appendix 14: </w:t>
            </w:r>
            <w:r w:rsidR="00985D0E" w:rsidRPr="006D5284">
              <w:rPr>
                <w:sz w:val="22"/>
                <w:szCs w:val="22"/>
                <w:lang w:val="en-US"/>
              </w:rPr>
              <w:t>Reuqirement of Qualification of the Contractor Personnel</w:t>
            </w:r>
          </w:p>
          <w:p w:rsidR="00985D0E" w:rsidRPr="006D5284" w:rsidRDefault="00B95AD3" w:rsidP="00985D0E">
            <w:pPr>
              <w:spacing w:line="120" w:lineRule="atLeast"/>
              <w:ind w:left="192" w:hanging="192"/>
              <w:jc w:val="both"/>
              <w:rPr>
                <w:spacing w:val="-1"/>
                <w:lang w:val="en-US"/>
              </w:rPr>
            </w:pPr>
            <w:r w:rsidRPr="006D5284">
              <w:rPr>
                <w:b/>
                <w:bCs/>
                <w:sz w:val="22"/>
                <w:szCs w:val="22"/>
                <w:lang w:val="en-US"/>
              </w:rPr>
              <w:t xml:space="preserve">Appendix 15: </w:t>
            </w:r>
            <w:r w:rsidR="00985D0E" w:rsidRPr="006D5284">
              <w:rPr>
                <w:sz w:val="22"/>
                <w:szCs w:val="22"/>
                <w:lang w:val="en-US"/>
              </w:rPr>
              <w:t>Work Handover and Payment Schedule</w:t>
            </w:r>
            <w:r w:rsidR="00985D0E" w:rsidRPr="006D5284">
              <w:rPr>
                <w:spacing w:val="-1"/>
                <w:sz w:val="22"/>
                <w:szCs w:val="22"/>
                <w:lang w:val="en-US"/>
              </w:rPr>
              <w:t xml:space="preserve">  </w:t>
            </w:r>
          </w:p>
          <w:p w:rsidR="00985D0E" w:rsidRPr="006D5284" w:rsidRDefault="00B95AD3" w:rsidP="00985D0E">
            <w:pPr>
              <w:spacing w:line="120" w:lineRule="atLeast"/>
              <w:ind w:left="192" w:hanging="192"/>
              <w:jc w:val="both"/>
              <w:rPr>
                <w:spacing w:val="-1"/>
                <w:sz w:val="22"/>
                <w:szCs w:val="22"/>
                <w:lang w:val="en-US"/>
              </w:rPr>
            </w:pPr>
            <w:r w:rsidRPr="006D5284">
              <w:rPr>
                <w:b/>
                <w:bCs/>
                <w:sz w:val="22"/>
                <w:szCs w:val="22"/>
                <w:lang w:val="en-US"/>
              </w:rPr>
              <w:t>Appendix  16:</w:t>
            </w:r>
            <w:r w:rsidRPr="006D5284">
              <w:rPr>
                <w:spacing w:val="-1"/>
                <w:sz w:val="22"/>
                <w:szCs w:val="22"/>
                <w:lang w:val="en-US"/>
              </w:rPr>
              <w:t xml:space="preserve"> BNPP-1 Working Regulation of the Contractor’s Personnel</w:t>
            </w:r>
          </w:p>
          <w:p w:rsidR="007B5399" w:rsidRPr="006D5284" w:rsidRDefault="00901163" w:rsidP="00985D0E">
            <w:pPr>
              <w:spacing w:line="120" w:lineRule="atLeast"/>
              <w:ind w:left="192" w:hanging="192"/>
              <w:jc w:val="both"/>
              <w:rPr>
                <w:spacing w:val="-1"/>
                <w:sz w:val="22"/>
                <w:szCs w:val="22"/>
                <w:lang w:val="en-US"/>
              </w:rPr>
            </w:pPr>
            <w:r w:rsidRPr="006D5284">
              <w:rPr>
                <w:b/>
                <w:bCs/>
                <w:sz w:val="22"/>
                <w:szCs w:val="22"/>
                <w:lang w:val="en-US"/>
              </w:rPr>
              <w:t>Appendix  17:</w:t>
            </w:r>
            <w:r w:rsidRPr="006D5284">
              <w:rPr>
                <w:spacing w:val="-1"/>
                <w:sz w:val="22"/>
                <w:szCs w:val="22"/>
                <w:lang w:val="en-US"/>
              </w:rPr>
              <w:t xml:space="preserve"> Working and Living Conditions of the Contractor's Personnel</w:t>
            </w:r>
          </w:p>
          <w:p w:rsidR="00B95AD3" w:rsidRPr="006D5284" w:rsidRDefault="00B95AD3" w:rsidP="00A84212">
            <w:pPr>
              <w:spacing w:line="120" w:lineRule="atLeast"/>
              <w:ind w:left="-48"/>
              <w:jc w:val="both"/>
              <w:rPr>
                <w:spacing w:val="-1"/>
                <w:lang w:val="en-US"/>
              </w:rPr>
            </w:pPr>
          </w:p>
        </w:tc>
        <w:tc>
          <w:tcPr>
            <w:tcW w:w="5537" w:type="dxa"/>
            <w:gridSpan w:val="4"/>
          </w:tcPr>
          <w:p w:rsidR="00B95AD3" w:rsidRPr="006D5284" w:rsidRDefault="00B95AD3" w:rsidP="0076505B">
            <w:pPr>
              <w:numPr>
                <w:ilvl w:val="0"/>
                <w:numId w:val="1"/>
              </w:numPr>
              <w:tabs>
                <w:tab w:val="clear" w:pos="720"/>
                <w:tab w:val="num" w:pos="252"/>
                <w:tab w:val="left" w:pos="4918"/>
              </w:tabs>
              <w:spacing w:line="120" w:lineRule="atLeast"/>
              <w:ind w:left="252" w:right="149" w:hanging="226"/>
              <w:jc w:val="both"/>
            </w:pPr>
            <w:r w:rsidRPr="006D5284">
              <w:rPr>
                <w:b/>
                <w:bCs/>
                <w:spacing w:val="-1"/>
                <w:sz w:val="22"/>
                <w:szCs w:val="22"/>
              </w:rPr>
              <w:lastRenderedPageBreak/>
              <w:t xml:space="preserve">Приложение 1: </w:t>
            </w:r>
            <w:r w:rsidRPr="006D5284">
              <w:rPr>
                <w:bCs/>
                <w:spacing w:val="-1"/>
                <w:sz w:val="22"/>
                <w:szCs w:val="22"/>
              </w:rPr>
              <w:t>Перечень предприятий и специалистов по оказанию инжиниринговых услуг для</w:t>
            </w:r>
            <w:r w:rsidRPr="006D5284">
              <w:rPr>
                <w:spacing w:val="-1"/>
                <w:sz w:val="22"/>
                <w:szCs w:val="22"/>
              </w:rPr>
              <w:t xml:space="preserve"> Бушерской АЭС. </w:t>
            </w:r>
          </w:p>
          <w:p w:rsidR="00B95AD3" w:rsidRPr="006D5284" w:rsidRDefault="00B95AD3" w:rsidP="0076505B">
            <w:pPr>
              <w:numPr>
                <w:ilvl w:val="0"/>
                <w:numId w:val="1"/>
              </w:numPr>
              <w:tabs>
                <w:tab w:val="clear" w:pos="720"/>
                <w:tab w:val="num" w:pos="252"/>
                <w:tab w:val="left" w:pos="4918"/>
              </w:tabs>
              <w:spacing w:line="120" w:lineRule="atLeast"/>
              <w:ind w:left="252" w:right="149" w:hanging="226"/>
              <w:jc w:val="both"/>
              <w:rPr>
                <w:spacing w:val="-1"/>
              </w:rPr>
            </w:pPr>
            <w:r w:rsidRPr="006D5284">
              <w:rPr>
                <w:b/>
                <w:bCs/>
                <w:spacing w:val="-1"/>
                <w:sz w:val="22"/>
                <w:szCs w:val="22"/>
              </w:rPr>
              <w:t xml:space="preserve">Приложение 2: </w:t>
            </w:r>
            <w:r w:rsidRPr="006D5284">
              <w:rPr>
                <w:bCs/>
                <w:spacing w:val="-1"/>
                <w:sz w:val="22"/>
                <w:szCs w:val="22"/>
              </w:rPr>
              <w:t>Перечень предприятий по сопровождению эксплуатации блоков БАЭС с указанием их специализации.</w:t>
            </w:r>
            <w:r w:rsidRPr="006D5284">
              <w:rPr>
                <w:spacing w:val="-1"/>
                <w:sz w:val="22"/>
                <w:szCs w:val="22"/>
              </w:rPr>
              <w:t xml:space="preserve"> </w:t>
            </w:r>
          </w:p>
          <w:p w:rsidR="00B95AD3" w:rsidRPr="006D5284" w:rsidRDefault="00B95AD3" w:rsidP="0076505B">
            <w:pPr>
              <w:numPr>
                <w:ilvl w:val="0"/>
                <w:numId w:val="1"/>
              </w:numPr>
              <w:tabs>
                <w:tab w:val="clear" w:pos="720"/>
                <w:tab w:val="num" w:pos="252"/>
                <w:tab w:val="left" w:pos="4918"/>
              </w:tabs>
              <w:spacing w:line="120" w:lineRule="atLeast"/>
              <w:ind w:left="252" w:right="149" w:hanging="226"/>
              <w:jc w:val="both"/>
              <w:rPr>
                <w:spacing w:val="-1"/>
              </w:rPr>
            </w:pPr>
            <w:r w:rsidRPr="006D5284">
              <w:rPr>
                <w:b/>
                <w:bCs/>
                <w:spacing w:val="-1"/>
                <w:sz w:val="22"/>
                <w:szCs w:val="22"/>
              </w:rPr>
              <w:t xml:space="preserve">Приложение 3: </w:t>
            </w:r>
            <w:r w:rsidRPr="006D5284">
              <w:rPr>
                <w:spacing w:val="-1"/>
                <w:sz w:val="22"/>
                <w:szCs w:val="22"/>
              </w:rPr>
              <w:t>Заявка на командирование на площадку БАЭС (образец)</w:t>
            </w:r>
          </w:p>
          <w:p w:rsidR="00B95AD3" w:rsidRPr="006D5284" w:rsidRDefault="00B95AD3" w:rsidP="0076505B">
            <w:pPr>
              <w:numPr>
                <w:ilvl w:val="0"/>
                <w:numId w:val="1"/>
              </w:numPr>
              <w:tabs>
                <w:tab w:val="clear" w:pos="720"/>
                <w:tab w:val="num" w:pos="252"/>
                <w:tab w:val="left" w:pos="4918"/>
              </w:tabs>
              <w:spacing w:line="120" w:lineRule="atLeast"/>
              <w:ind w:left="252" w:right="149" w:hanging="226"/>
              <w:jc w:val="both"/>
              <w:rPr>
                <w:spacing w:val="-1"/>
              </w:rPr>
            </w:pPr>
            <w:r w:rsidRPr="006D5284">
              <w:rPr>
                <w:b/>
                <w:bCs/>
                <w:spacing w:val="-1"/>
                <w:sz w:val="22"/>
                <w:szCs w:val="22"/>
              </w:rPr>
              <w:t xml:space="preserve">Приложение 4: </w:t>
            </w:r>
            <w:r w:rsidRPr="006D5284">
              <w:rPr>
                <w:bCs/>
                <w:spacing w:val="-1"/>
                <w:sz w:val="22"/>
                <w:szCs w:val="22"/>
              </w:rPr>
              <w:t xml:space="preserve">Заявка на инжиниринговые услуги по запросу </w:t>
            </w:r>
            <w:r w:rsidR="00FA4FE7" w:rsidRPr="006D5284">
              <w:rPr>
                <w:bCs/>
                <w:spacing w:val="-1"/>
                <w:sz w:val="22"/>
                <w:szCs w:val="22"/>
              </w:rPr>
              <w:t>Заказчик</w:t>
            </w:r>
            <w:r w:rsidRPr="006D5284">
              <w:rPr>
                <w:bCs/>
                <w:spacing w:val="-1"/>
                <w:sz w:val="22"/>
                <w:szCs w:val="22"/>
              </w:rPr>
              <w:t>а</w:t>
            </w:r>
            <w:r w:rsidRPr="006D5284">
              <w:rPr>
                <w:spacing w:val="-1"/>
                <w:sz w:val="22"/>
                <w:szCs w:val="22"/>
              </w:rPr>
              <w:t xml:space="preserve"> (образец)</w:t>
            </w:r>
          </w:p>
          <w:p w:rsidR="00B95AD3" w:rsidRPr="006D5284" w:rsidRDefault="00B95AD3" w:rsidP="0076505B">
            <w:pPr>
              <w:numPr>
                <w:ilvl w:val="0"/>
                <w:numId w:val="1"/>
              </w:numPr>
              <w:tabs>
                <w:tab w:val="clear" w:pos="720"/>
                <w:tab w:val="num" w:pos="252"/>
                <w:tab w:val="left" w:pos="4918"/>
              </w:tabs>
              <w:spacing w:line="120" w:lineRule="atLeast"/>
              <w:ind w:left="252" w:right="149" w:hanging="226"/>
              <w:jc w:val="both"/>
            </w:pPr>
            <w:r w:rsidRPr="006D5284">
              <w:rPr>
                <w:b/>
                <w:bCs/>
                <w:sz w:val="22"/>
                <w:szCs w:val="22"/>
              </w:rPr>
              <w:t xml:space="preserve">Приложение 5: </w:t>
            </w:r>
            <w:r w:rsidRPr="006D5284">
              <w:rPr>
                <w:bCs/>
                <w:sz w:val="22"/>
                <w:szCs w:val="22"/>
              </w:rPr>
              <w:t>Акт о завершении услуг</w:t>
            </w:r>
            <w:r w:rsidRPr="006D5284">
              <w:rPr>
                <w:sz w:val="22"/>
                <w:szCs w:val="22"/>
              </w:rPr>
              <w:t xml:space="preserve"> (образец)</w:t>
            </w:r>
          </w:p>
          <w:p w:rsidR="00B95AD3" w:rsidRPr="006D5284" w:rsidRDefault="00B95AD3" w:rsidP="0076505B">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Приложение</w:t>
            </w:r>
            <w:r w:rsidRPr="006D5284">
              <w:rPr>
                <w:b/>
                <w:bCs/>
                <w:sz w:val="22"/>
                <w:szCs w:val="22"/>
                <w:lang w:val="ru-RU"/>
              </w:rPr>
              <w:t xml:space="preserve"> 6: </w:t>
            </w:r>
            <w:r w:rsidRPr="006D5284">
              <w:rPr>
                <w:bCs/>
                <w:sz w:val="22"/>
                <w:szCs w:val="22"/>
                <w:lang w:val="ru-RU"/>
              </w:rPr>
              <w:t xml:space="preserve">Акт сдачи-приемки выполненных работ </w:t>
            </w:r>
            <w:r w:rsidRPr="006D5284">
              <w:rPr>
                <w:sz w:val="22"/>
                <w:szCs w:val="22"/>
                <w:lang w:val="ru-RU"/>
              </w:rPr>
              <w:t>(образец)</w:t>
            </w:r>
          </w:p>
          <w:p w:rsidR="00B95AD3" w:rsidRPr="006D5284" w:rsidRDefault="00B95AD3" w:rsidP="0076505B">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Приложение</w:t>
            </w:r>
            <w:r w:rsidRPr="006D5284">
              <w:rPr>
                <w:b/>
                <w:bCs/>
                <w:sz w:val="22"/>
                <w:szCs w:val="22"/>
                <w:lang w:val="ru-RU"/>
              </w:rPr>
              <w:t xml:space="preserve"> 7: </w:t>
            </w:r>
            <w:r w:rsidRPr="006D5284">
              <w:rPr>
                <w:bCs/>
                <w:sz w:val="22"/>
                <w:szCs w:val="22"/>
                <w:lang w:val="ru-RU"/>
              </w:rPr>
              <w:t>Смета на оказание инжиниринговых услуг</w:t>
            </w:r>
            <w:r w:rsidRPr="006D5284">
              <w:rPr>
                <w:sz w:val="22"/>
                <w:szCs w:val="22"/>
                <w:lang w:val="ru-RU"/>
              </w:rPr>
              <w:t xml:space="preserve"> (образец)</w:t>
            </w:r>
          </w:p>
          <w:p w:rsidR="00B95AD3" w:rsidRPr="006D5284" w:rsidRDefault="00B95AD3" w:rsidP="0076505B">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Приложение</w:t>
            </w:r>
            <w:r w:rsidRPr="006D5284">
              <w:rPr>
                <w:b/>
                <w:bCs/>
                <w:sz w:val="22"/>
                <w:szCs w:val="22"/>
                <w:lang w:val="ru-RU"/>
              </w:rPr>
              <w:t xml:space="preserve"> 8</w:t>
            </w:r>
            <w:r w:rsidRPr="006D5284">
              <w:rPr>
                <w:bCs/>
                <w:sz w:val="22"/>
                <w:szCs w:val="22"/>
                <w:lang w:val="ru-RU"/>
              </w:rPr>
              <w:t>: Заявка на оплату</w:t>
            </w:r>
            <w:r w:rsidRPr="006D5284">
              <w:rPr>
                <w:b/>
                <w:bCs/>
                <w:sz w:val="22"/>
                <w:szCs w:val="22"/>
                <w:lang w:val="ru-RU"/>
              </w:rPr>
              <w:t xml:space="preserve"> </w:t>
            </w:r>
            <w:r w:rsidRPr="006D5284">
              <w:rPr>
                <w:sz w:val="22"/>
                <w:szCs w:val="22"/>
                <w:lang w:val="ru-RU"/>
              </w:rPr>
              <w:t>(образец)</w:t>
            </w:r>
          </w:p>
          <w:p w:rsidR="00B95AD3" w:rsidRPr="006D5284" w:rsidRDefault="00B95AD3"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Приложение</w:t>
            </w:r>
            <w:r w:rsidRPr="006D5284">
              <w:rPr>
                <w:b/>
                <w:bCs/>
                <w:sz w:val="22"/>
                <w:szCs w:val="22"/>
                <w:lang w:val="ru-RU"/>
              </w:rPr>
              <w:t xml:space="preserve"> 9</w:t>
            </w:r>
            <w:r w:rsidRPr="006D5284">
              <w:rPr>
                <w:bCs/>
                <w:sz w:val="22"/>
                <w:szCs w:val="22"/>
                <w:lang w:val="ru-RU"/>
              </w:rPr>
              <w:t>: Открытый перечень потенциальных областей сотрудничества</w:t>
            </w:r>
          </w:p>
          <w:p w:rsidR="00B95AD3" w:rsidRPr="006D5284" w:rsidRDefault="00B95AD3"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10: </w:t>
            </w:r>
            <w:r w:rsidRPr="006D5284">
              <w:rPr>
                <w:bCs/>
                <w:spacing w:val="-1"/>
                <w:sz w:val="22"/>
                <w:szCs w:val="22"/>
                <w:lang w:val="ru-RU"/>
              </w:rPr>
              <w:t>Обязанности и должностные инструкции персонала Подрядчика, постоянно работающего на площадке</w:t>
            </w:r>
          </w:p>
          <w:p w:rsidR="00B95AD3" w:rsidRPr="006D5284" w:rsidRDefault="00B95AD3"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11: </w:t>
            </w:r>
            <w:r w:rsidRPr="006D5284">
              <w:rPr>
                <w:bCs/>
                <w:spacing w:val="-1"/>
                <w:sz w:val="22"/>
                <w:szCs w:val="22"/>
                <w:lang w:val="ru-RU"/>
              </w:rPr>
              <w:t xml:space="preserve">Форма табеля учета времени работы  </w:t>
            </w:r>
          </w:p>
          <w:p w:rsidR="00B95AD3" w:rsidRPr="006D5284" w:rsidRDefault="00B95AD3"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12: </w:t>
            </w:r>
            <w:r w:rsidRPr="006D5284">
              <w:rPr>
                <w:bCs/>
                <w:spacing w:val="-1"/>
                <w:sz w:val="22"/>
                <w:szCs w:val="22"/>
                <w:lang w:val="ru-RU"/>
              </w:rPr>
              <w:t>Форма месячного отчета</w:t>
            </w:r>
          </w:p>
          <w:p w:rsidR="00B95AD3" w:rsidRPr="006D5284" w:rsidRDefault="005129E4"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13: </w:t>
            </w:r>
            <w:r w:rsidRPr="006D5284">
              <w:rPr>
                <w:bCs/>
                <w:spacing w:val="-1"/>
                <w:sz w:val="22"/>
                <w:szCs w:val="22"/>
                <w:lang w:val="ru-RU"/>
              </w:rPr>
              <w:t xml:space="preserve">Сертификат освобождения от </w:t>
            </w:r>
            <w:r w:rsidRPr="006D5284">
              <w:rPr>
                <w:bCs/>
                <w:spacing w:val="-1"/>
                <w:sz w:val="22"/>
                <w:szCs w:val="22"/>
                <w:lang w:val="ru-RU"/>
              </w:rPr>
              <w:lastRenderedPageBreak/>
              <w:t>ежегодных удержаний</w:t>
            </w:r>
          </w:p>
          <w:p w:rsidR="005129E4" w:rsidRPr="006D5284" w:rsidRDefault="005129E4"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14: </w:t>
            </w:r>
            <w:r w:rsidRPr="006D5284">
              <w:rPr>
                <w:bCs/>
                <w:spacing w:val="-1"/>
                <w:sz w:val="22"/>
                <w:szCs w:val="22"/>
                <w:lang w:val="ru-RU"/>
              </w:rPr>
              <w:t>Требования к квалификации персонала Подрядчика</w:t>
            </w:r>
          </w:p>
          <w:p w:rsidR="005129E4" w:rsidRPr="006D5284" w:rsidRDefault="005129E4"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15: </w:t>
            </w:r>
            <w:r w:rsidRPr="006D5284">
              <w:rPr>
                <w:bCs/>
                <w:spacing w:val="-1"/>
                <w:sz w:val="22"/>
                <w:szCs w:val="22"/>
                <w:lang w:val="ru-RU"/>
              </w:rPr>
              <w:t>График приема-сдачи и оплаты выполненных работ</w:t>
            </w:r>
          </w:p>
          <w:p w:rsidR="005129E4" w:rsidRPr="006D5284" w:rsidRDefault="005129E4"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16: </w:t>
            </w:r>
            <w:ins w:id="0" w:author="Павлютенков Юрий Владимирович" w:date="2014-03-28T09:59:00Z">
              <w:r w:rsidR="00075E43" w:rsidRPr="00075E43">
                <w:rPr>
                  <w:bCs/>
                  <w:spacing w:val="-1"/>
                  <w:sz w:val="22"/>
                  <w:szCs w:val="22"/>
                  <w:highlight w:val="green"/>
                  <w:lang w:val="ru-RU"/>
                  <w:rPrChange w:id="1" w:author="Павлютенков Юрий Владимирович" w:date="2014-03-28T09:59:00Z">
                    <w:rPr>
                      <w:b/>
                      <w:bCs/>
                      <w:kern w:val="0"/>
                      <w:sz w:val="24"/>
                      <w:szCs w:val="28"/>
                      <w:lang w:val="ru-RU" w:eastAsia="ru-RU"/>
                    </w:rPr>
                  </w:rPrChange>
                </w:rPr>
                <w:t>Распорядок работы персонала Подрядчика на АЭС "Бушер</w:t>
              </w:r>
            </w:ins>
            <w:del w:id="2" w:author="Павлютенков Юрий Владимирович" w:date="2014-03-28T09:59:00Z">
              <w:r w:rsidRPr="006D5284" w:rsidDel="006D6694">
                <w:rPr>
                  <w:bCs/>
                  <w:spacing w:val="-1"/>
                  <w:sz w:val="22"/>
                  <w:szCs w:val="22"/>
                  <w:lang w:val="ru-RU"/>
                </w:rPr>
                <w:delText>Рабочие нормы и правила Бушерской АЭС для персонала Подрядчика</w:delText>
              </w:r>
            </w:del>
          </w:p>
          <w:p w:rsidR="007B5399" w:rsidRPr="006D5284" w:rsidRDefault="00901163" w:rsidP="009B6A5D">
            <w:pPr>
              <w:pStyle w:val="o2"/>
              <w:numPr>
                <w:ilvl w:val="0"/>
                <w:numId w:val="1"/>
              </w:numPr>
              <w:tabs>
                <w:tab w:val="clear" w:pos="720"/>
                <w:tab w:val="num" w:pos="252"/>
                <w:tab w:val="left" w:pos="4918"/>
              </w:tabs>
              <w:overflowPunct/>
              <w:autoSpaceDE/>
              <w:adjustRightInd/>
              <w:spacing w:line="120" w:lineRule="atLeast"/>
              <w:ind w:left="252" w:right="149" w:hanging="226"/>
              <w:rPr>
                <w:sz w:val="22"/>
                <w:szCs w:val="22"/>
                <w:lang w:val="ru-RU"/>
              </w:rPr>
            </w:pPr>
            <w:r w:rsidRPr="006D5284">
              <w:rPr>
                <w:b/>
                <w:bCs/>
                <w:spacing w:val="-1"/>
                <w:sz w:val="22"/>
                <w:szCs w:val="22"/>
                <w:lang w:val="ru-RU"/>
              </w:rPr>
              <w:t xml:space="preserve">Приложение 17: </w:t>
            </w:r>
            <w:r w:rsidRPr="006D5284">
              <w:rPr>
                <w:sz w:val="24"/>
                <w:szCs w:val="24"/>
                <w:lang w:val="ru-RU"/>
              </w:rPr>
              <w:t>Условия работы и проживания персонала Подрядчика</w:t>
            </w:r>
          </w:p>
          <w:p w:rsidR="00B95AD3" w:rsidRPr="006D5284" w:rsidRDefault="00B95AD3" w:rsidP="0076505B">
            <w:pPr>
              <w:pStyle w:val="o2"/>
              <w:tabs>
                <w:tab w:val="left" w:pos="4918"/>
              </w:tabs>
              <w:overflowPunct/>
              <w:autoSpaceDE/>
              <w:adjustRightInd/>
              <w:spacing w:line="120" w:lineRule="atLeast"/>
              <w:ind w:left="720" w:right="149" w:hanging="357"/>
              <w:rPr>
                <w:sz w:val="22"/>
                <w:szCs w:val="22"/>
                <w:lang w:val="ru-RU"/>
              </w:rPr>
            </w:pPr>
          </w:p>
          <w:p w:rsidR="00B95AD3" w:rsidRPr="006D5284" w:rsidRDefault="00B95AD3" w:rsidP="0076505B">
            <w:pPr>
              <w:tabs>
                <w:tab w:val="left" w:pos="4918"/>
              </w:tabs>
              <w:spacing w:line="120" w:lineRule="atLeast"/>
              <w:ind w:right="149" w:hanging="357"/>
              <w:jc w:val="center"/>
            </w:pPr>
          </w:p>
        </w:tc>
      </w:tr>
      <w:tr w:rsidR="00B95AD3" w:rsidRPr="00FB1A93" w:rsidTr="00A23C25">
        <w:trPr>
          <w:gridAfter w:val="1"/>
          <w:wAfter w:w="4676" w:type="dxa"/>
        </w:trPr>
        <w:tc>
          <w:tcPr>
            <w:tcW w:w="4844" w:type="dxa"/>
            <w:gridSpan w:val="2"/>
          </w:tcPr>
          <w:p w:rsidR="00B95AD3" w:rsidRPr="00FB1A93" w:rsidRDefault="00B95AD3" w:rsidP="0097108D">
            <w:pPr>
              <w:pStyle w:val="22"/>
              <w:snapToGrid w:val="0"/>
              <w:spacing w:line="240" w:lineRule="auto"/>
              <w:ind w:right="69"/>
              <w:jc w:val="both"/>
              <w:rPr>
                <w:lang w:val="en-US"/>
              </w:rPr>
            </w:pPr>
            <w:r>
              <w:rPr>
                <w:b/>
                <w:bCs/>
                <w:kern w:val="2"/>
                <w:sz w:val="22"/>
                <w:szCs w:val="22"/>
                <w:lang w:val="en-US"/>
              </w:rPr>
              <w:lastRenderedPageBreak/>
              <w:t>Nuclear Power Production and Development Co. of IRAN (NPPD)</w:t>
            </w:r>
            <w:r w:rsidRPr="00FB1A93">
              <w:rPr>
                <w:b/>
                <w:bCs/>
                <w:kern w:val="2"/>
                <w:sz w:val="22"/>
                <w:szCs w:val="22"/>
                <w:lang w:val="en-US"/>
              </w:rPr>
              <w:t xml:space="preserve"> </w:t>
            </w:r>
            <w:r w:rsidRPr="00FB1A93">
              <w:rPr>
                <w:kern w:val="2"/>
                <w:sz w:val="22"/>
                <w:szCs w:val="22"/>
                <w:lang w:val="en-US"/>
              </w:rPr>
              <w:t>represented by Mr. _______, acting on the basis of company’s cha</w:t>
            </w:r>
            <w:r>
              <w:rPr>
                <w:kern w:val="2"/>
                <w:sz w:val="22"/>
                <w:szCs w:val="22"/>
                <w:lang w:val="en-US"/>
              </w:rPr>
              <w:t>rter</w:t>
            </w:r>
            <w:r w:rsidRPr="00FB1A93">
              <w:rPr>
                <w:kern w:val="2"/>
                <w:sz w:val="22"/>
                <w:szCs w:val="22"/>
                <w:lang w:val="en-US"/>
              </w:rPr>
              <w:t xml:space="preserve">, the company duly organized and validity existing pursuant to the laws of IRI, hereinafter referred to as “the </w:t>
            </w:r>
            <w:r>
              <w:rPr>
                <w:kern w:val="2"/>
                <w:sz w:val="22"/>
                <w:szCs w:val="22"/>
                <w:lang w:val="en-US"/>
              </w:rPr>
              <w:t>The Principal</w:t>
            </w:r>
            <w:r w:rsidRPr="00FB1A93">
              <w:rPr>
                <w:kern w:val="2"/>
                <w:sz w:val="22"/>
                <w:szCs w:val="22"/>
                <w:lang w:val="en-US"/>
              </w:rPr>
              <w:t xml:space="preserve">”, and </w:t>
            </w:r>
            <w:r w:rsidRPr="00FB1A93">
              <w:rPr>
                <w:b/>
                <w:kern w:val="2"/>
                <w:sz w:val="22"/>
                <w:szCs w:val="22"/>
                <w:lang w:val="en-US"/>
              </w:rPr>
              <w:t xml:space="preserve">Open </w:t>
            </w:r>
            <w:r w:rsidRPr="00FB1A93">
              <w:rPr>
                <w:b/>
                <w:bCs/>
                <w:sz w:val="22"/>
                <w:szCs w:val="22"/>
                <w:lang w:val="en-US"/>
              </w:rPr>
              <w:t xml:space="preserve">Joint Stock Company “Russian Concern </w:t>
            </w:r>
            <w:r w:rsidRPr="00FB1A93">
              <w:rPr>
                <w:b/>
                <w:sz w:val="22"/>
                <w:szCs w:val="22"/>
                <w:lang w:val="en-US"/>
              </w:rPr>
              <w:t>for Electric and Thermal Energy Production at Nuclear Power Plants</w:t>
            </w:r>
            <w:r w:rsidRPr="00FB1A93">
              <w:rPr>
                <w:b/>
                <w:bCs/>
                <w:sz w:val="22"/>
                <w:szCs w:val="22"/>
                <w:lang w:val="en-US"/>
              </w:rPr>
              <w:t>”</w:t>
            </w:r>
            <w:r w:rsidRPr="00FB1A93">
              <w:rPr>
                <w:bCs/>
                <w:sz w:val="22"/>
                <w:szCs w:val="22"/>
                <w:lang w:val="en-US"/>
              </w:rPr>
              <w:t xml:space="preserve"> </w:t>
            </w:r>
            <w:r w:rsidRPr="00FB1A93">
              <w:rPr>
                <w:b/>
                <w:bCs/>
                <w:sz w:val="22"/>
                <w:szCs w:val="22"/>
                <w:lang w:val="en-US"/>
              </w:rPr>
              <w:t>(JSC “Concern Rosenergoatom”)</w:t>
            </w:r>
            <w:r w:rsidRPr="00FB1A93">
              <w:rPr>
                <w:kern w:val="2"/>
                <w:sz w:val="22"/>
                <w:szCs w:val="22"/>
                <w:lang w:val="en-US"/>
              </w:rPr>
              <w:t xml:space="preserve">, the company duly organized and validity existing pursuant to the laws of Russian Federation, represented by Mr. V.G. Asmolov, First Deputy Director General, acting on the basis of Power of attorney dated </w:t>
            </w:r>
            <w:r w:rsidRPr="00FB1A93">
              <w:rPr>
                <w:sz w:val="22"/>
                <w:szCs w:val="22"/>
                <w:lang w:val="en-US"/>
              </w:rPr>
              <w:t xml:space="preserve">24.12.2013 № 9/608/2013-D013 </w:t>
            </w:r>
            <w:r w:rsidRPr="00FB1A93">
              <w:rPr>
                <w:kern w:val="2"/>
                <w:sz w:val="22"/>
                <w:szCs w:val="22"/>
                <w:lang w:val="en-US"/>
              </w:rPr>
              <w:t xml:space="preserve">hereinafter referred to as “the Contractor”, hereinafter referred to as the “Parties”, </w:t>
            </w:r>
            <w:r w:rsidRPr="00FB1A93">
              <w:rPr>
                <w:sz w:val="22"/>
                <w:szCs w:val="22"/>
                <w:lang w:val="en-US"/>
              </w:rPr>
              <w:t>through friendly consultation, have agreed to sign the Contract, hereinafter referred to as “Contract”.</w:t>
            </w:r>
          </w:p>
        </w:tc>
        <w:tc>
          <w:tcPr>
            <w:tcW w:w="5537" w:type="dxa"/>
            <w:gridSpan w:val="4"/>
          </w:tcPr>
          <w:p w:rsidR="00B95AD3" w:rsidRPr="00FB1A93" w:rsidRDefault="00303B4C" w:rsidP="00E54219">
            <w:pPr>
              <w:tabs>
                <w:tab w:val="left" w:pos="4918"/>
              </w:tabs>
              <w:snapToGrid w:val="0"/>
              <w:spacing w:line="120" w:lineRule="atLeast"/>
              <w:ind w:right="147"/>
              <w:jc w:val="both"/>
              <w:rPr>
                <w:color w:val="FF0000"/>
              </w:rPr>
            </w:pPr>
            <w:r w:rsidRPr="006D5284">
              <w:rPr>
                <w:b/>
                <w:bCs/>
                <w:sz w:val="22"/>
                <w:szCs w:val="22"/>
              </w:rPr>
              <w:t>Компания по производству и развитию ядерной энергии</w:t>
            </w:r>
            <w:r>
              <w:rPr>
                <w:b/>
                <w:bCs/>
                <w:sz w:val="22"/>
                <w:szCs w:val="22"/>
              </w:rPr>
              <w:t xml:space="preserve"> </w:t>
            </w:r>
            <w:r w:rsidR="00985D0E" w:rsidRPr="00985D0E">
              <w:rPr>
                <w:b/>
                <w:bCs/>
                <w:sz w:val="22"/>
                <w:szCs w:val="22"/>
              </w:rPr>
              <w:t>Ирана</w:t>
            </w:r>
            <w:r w:rsidR="00B10867">
              <w:rPr>
                <w:b/>
                <w:bCs/>
                <w:sz w:val="22"/>
                <w:szCs w:val="22"/>
              </w:rPr>
              <w:t xml:space="preserve"> </w:t>
            </w:r>
            <w:r w:rsidR="00985D0E" w:rsidRPr="00985D0E">
              <w:rPr>
                <w:b/>
                <w:bCs/>
                <w:kern w:val="2"/>
                <w:sz w:val="22"/>
                <w:szCs w:val="22"/>
              </w:rPr>
              <w:t>(</w:t>
            </w:r>
            <w:r w:rsidR="00B10867">
              <w:rPr>
                <w:b/>
                <w:bCs/>
                <w:kern w:val="2"/>
                <w:sz w:val="22"/>
                <w:szCs w:val="22"/>
                <w:lang w:val="en-US"/>
              </w:rPr>
              <w:t>NPPD</w:t>
            </w:r>
            <w:r w:rsidR="00985D0E" w:rsidRPr="00985D0E">
              <w:rPr>
                <w:b/>
                <w:bCs/>
                <w:kern w:val="2"/>
                <w:sz w:val="22"/>
                <w:szCs w:val="22"/>
              </w:rPr>
              <w:t xml:space="preserve">) </w:t>
            </w:r>
            <w:r w:rsidR="00B95AD3" w:rsidRPr="00FB1A93">
              <w:rPr>
                <w:sz w:val="22"/>
                <w:szCs w:val="22"/>
              </w:rPr>
              <w:t xml:space="preserve">в лице г-на __________, действующего на основании Устава компании, в надлежащем порядке учрежденной и осуществляющей свою деятельность в соответствии с законодательством Исламской Республики Иран, именуемая далее </w:t>
            </w:r>
            <w:r w:rsidR="00B95AD3" w:rsidRPr="00FB1A93">
              <w:rPr>
                <w:b/>
                <w:bCs/>
                <w:sz w:val="22"/>
                <w:szCs w:val="22"/>
              </w:rPr>
              <w:t>«</w:t>
            </w:r>
            <w:r w:rsidR="00FA4FE7">
              <w:rPr>
                <w:b/>
                <w:bCs/>
                <w:sz w:val="22"/>
                <w:szCs w:val="22"/>
              </w:rPr>
              <w:t>Заказчик</w:t>
            </w:r>
            <w:r w:rsidR="00B95AD3" w:rsidRPr="00FB1A93">
              <w:rPr>
                <w:b/>
                <w:bCs/>
                <w:sz w:val="22"/>
                <w:szCs w:val="22"/>
              </w:rPr>
              <w:t>»</w:t>
            </w:r>
            <w:r w:rsidR="00B95AD3" w:rsidRPr="00FB1A93">
              <w:rPr>
                <w:sz w:val="22"/>
                <w:szCs w:val="22"/>
              </w:rPr>
              <w:t xml:space="preserve">, и </w:t>
            </w:r>
            <w:r w:rsidR="00B95AD3" w:rsidRPr="00FB1A93">
              <w:rPr>
                <w:b/>
                <w:sz w:val="22"/>
                <w:szCs w:val="22"/>
              </w:rPr>
              <w:t xml:space="preserve">Открытое акционерное общество </w:t>
            </w:r>
            <w:r w:rsidR="00B95AD3" w:rsidRPr="00FB1A93">
              <w:rPr>
                <w:b/>
                <w:bCs/>
                <w:sz w:val="22"/>
                <w:szCs w:val="22"/>
              </w:rPr>
              <w:t>«Российский концерн  по производству электрической и тепловой энергии на атомных станциях (ОАО «Концерн Росэнергоатом»)</w:t>
            </w:r>
            <w:r w:rsidR="00B95AD3" w:rsidRPr="00FB1A93">
              <w:rPr>
                <w:sz w:val="22"/>
                <w:szCs w:val="22"/>
              </w:rPr>
              <w:t xml:space="preserve">, компания, в надлежащем порядке учрежденная и осуществляющая свою деятельность в соответствии с законодательством Российской Федерации, далее именуемая </w:t>
            </w:r>
            <w:r w:rsidR="00B95AD3" w:rsidRPr="00FB1A93">
              <w:rPr>
                <w:b/>
                <w:bCs/>
                <w:sz w:val="22"/>
                <w:szCs w:val="22"/>
              </w:rPr>
              <w:t>«Подрядчик»</w:t>
            </w:r>
            <w:r w:rsidR="00B95AD3" w:rsidRPr="00FB1A93">
              <w:rPr>
                <w:sz w:val="22"/>
                <w:szCs w:val="22"/>
              </w:rPr>
              <w:t xml:space="preserve">, в лице г-на </w:t>
            </w:r>
            <w:del w:id="3" w:author="boychenko-tv" w:date="2014-03-31T16:17:00Z">
              <w:r w:rsidR="00B95AD3" w:rsidRPr="00FB1A93" w:rsidDel="00E54219">
                <w:rPr>
                  <w:sz w:val="22"/>
                  <w:szCs w:val="22"/>
                </w:rPr>
                <w:delText>В.Г. Асмолова</w:delText>
              </w:r>
            </w:del>
            <w:ins w:id="4" w:author="boychenko-tv" w:date="2014-03-31T16:17:00Z">
              <w:r w:rsidR="00E54219">
                <w:rPr>
                  <w:sz w:val="22"/>
                  <w:szCs w:val="22"/>
                </w:rPr>
                <w:t>С.И. Антипова</w:t>
              </w:r>
            </w:ins>
            <w:r w:rsidR="00B95AD3" w:rsidRPr="00FB1A93">
              <w:rPr>
                <w:sz w:val="22"/>
                <w:szCs w:val="22"/>
              </w:rPr>
              <w:t xml:space="preserve">, </w:t>
            </w:r>
            <w:del w:id="5" w:author="boychenko-tv" w:date="2014-03-31T16:17:00Z">
              <w:r w:rsidR="00B95AD3" w:rsidRPr="00FB1A93" w:rsidDel="00E54219">
                <w:rPr>
                  <w:sz w:val="22"/>
                  <w:szCs w:val="22"/>
                </w:rPr>
                <w:delText>первого</w:delText>
              </w:r>
            </w:del>
            <w:r w:rsidR="00B95AD3" w:rsidRPr="00FB1A93">
              <w:rPr>
                <w:sz w:val="22"/>
                <w:szCs w:val="22"/>
              </w:rPr>
              <w:t xml:space="preserve"> заместителя Генерального директора, действующего на основании Доверенности от 2</w:t>
            </w:r>
            <w:ins w:id="6" w:author="boychenko-tv" w:date="2014-03-31T16:17:00Z">
              <w:r w:rsidR="00E54219">
                <w:rPr>
                  <w:sz w:val="22"/>
                  <w:szCs w:val="22"/>
                </w:rPr>
                <w:t>8</w:t>
              </w:r>
            </w:ins>
            <w:del w:id="7" w:author="boychenko-tv" w:date="2014-03-31T16:17:00Z">
              <w:r w:rsidR="00B95AD3" w:rsidRPr="00FB1A93" w:rsidDel="00E54219">
                <w:rPr>
                  <w:sz w:val="22"/>
                  <w:szCs w:val="22"/>
                </w:rPr>
                <w:delText>4</w:delText>
              </w:r>
            </w:del>
            <w:r w:rsidR="00B95AD3" w:rsidRPr="00FB1A93">
              <w:rPr>
                <w:sz w:val="22"/>
                <w:szCs w:val="22"/>
              </w:rPr>
              <w:t>.</w:t>
            </w:r>
            <w:ins w:id="8" w:author="boychenko-tv" w:date="2014-03-31T16:17:00Z">
              <w:r w:rsidR="00E54219">
                <w:rPr>
                  <w:sz w:val="22"/>
                  <w:szCs w:val="22"/>
                </w:rPr>
                <w:t>0</w:t>
              </w:r>
            </w:ins>
            <w:del w:id="9" w:author="boychenko-tv" w:date="2014-03-31T16:17:00Z">
              <w:r w:rsidR="00B95AD3" w:rsidRPr="00FB1A93" w:rsidDel="00E54219">
                <w:rPr>
                  <w:sz w:val="22"/>
                  <w:szCs w:val="22"/>
                </w:rPr>
                <w:delText>1</w:delText>
              </w:r>
            </w:del>
            <w:r w:rsidR="00B95AD3" w:rsidRPr="00FB1A93">
              <w:rPr>
                <w:sz w:val="22"/>
                <w:szCs w:val="22"/>
              </w:rPr>
              <w:t>2.201</w:t>
            </w:r>
            <w:ins w:id="10" w:author="boychenko-tv" w:date="2014-03-31T16:17:00Z">
              <w:r w:rsidR="00E54219">
                <w:rPr>
                  <w:sz w:val="22"/>
                  <w:szCs w:val="22"/>
                </w:rPr>
                <w:t>4</w:t>
              </w:r>
            </w:ins>
            <w:del w:id="11" w:author="boychenko-tv" w:date="2014-03-31T16:17:00Z">
              <w:r w:rsidR="00B95AD3" w:rsidRPr="00FB1A93" w:rsidDel="00E54219">
                <w:rPr>
                  <w:sz w:val="22"/>
                  <w:szCs w:val="22"/>
                </w:rPr>
                <w:delText>3</w:delText>
              </w:r>
            </w:del>
            <w:r w:rsidR="00B95AD3" w:rsidRPr="00FB1A93">
              <w:rPr>
                <w:sz w:val="22"/>
                <w:szCs w:val="22"/>
              </w:rPr>
              <w:t xml:space="preserve"> №</w:t>
            </w:r>
            <w:r w:rsidR="00B95AD3" w:rsidRPr="00FB1A93">
              <w:rPr>
                <w:sz w:val="22"/>
                <w:szCs w:val="22"/>
                <w:lang w:val="en-US"/>
              </w:rPr>
              <w:t> </w:t>
            </w:r>
            <w:r w:rsidR="00B95AD3" w:rsidRPr="00FB1A93">
              <w:rPr>
                <w:sz w:val="22"/>
                <w:szCs w:val="22"/>
              </w:rPr>
              <w:t>9/</w:t>
            </w:r>
            <w:ins w:id="12" w:author="boychenko-tv" w:date="2014-03-31T16:17:00Z">
              <w:r w:rsidR="00E54219">
                <w:rPr>
                  <w:sz w:val="22"/>
                  <w:szCs w:val="22"/>
                </w:rPr>
                <w:t>109</w:t>
              </w:r>
            </w:ins>
            <w:del w:id="13" w:author="boychenko-tv" w:date="2014-03-31T16:17:00Z">
              <w:r w:rsidR="00B95AD3" w:rsidRPr="00FB1A93" w:rsidDel="00E54219">
                <w:rPr>
                  <w:sz w:val="22"/>
                  <w:szCs w:val="22"/>
                </w:rPr>
                <w:delText>608</w:delText>
              </w:r>
            </w:del>
            <w:r w:rsidR="00B95AD3" w:rsidRPr="00FB1A93">
              <w:rPr>
                <w:sz w:val="22"/>
                <w:szCs w:val="22"/>
              </w:rPr>
              <w:t>/201</w:t>
            </w:r>
            <w:ins w:id="14" w:author="boychenko-tv" w:date="2014-03-31T16:17:00Z">
              <w:r w:rsidR="00E54219">
                <w:rPr>
                  <w:sz w:val="22"/>
                  <w:szCs w:val="22"/>
                </w:rPr>
                <w:t>4</w:t>
              </w:r>
            </w:ins>
            <w:del w:id="15" w:author="boychenko-tv" w:date="2014-03-31T16:17:00Z">
              <w:r w:rsidR="00B95AD3" w:rsidRPr="00FB1A93" w:rsidDel="00E54219">
                <w:rPr>
                  <w:sz w:val="22"/>
                  <w:szCs w:val="22"/>
                </w:rPr>
                <w:delText>3</w:delText>
              </w:r>
            </w:del>
            <w:r w:rsidR="00B95AD3" w:rsidRPr="00FB1A93">
              <w:rPr>
                <w:sz w:val="22"/>
                <w:szCs w:val="22"/>
              </w:rPr>
              <w:t>-</w:t>
            </w:r>
            <w:del w:id="16" w:author="boychenko-tv" w:date="2014-03-31T16:17:00Z">
              <w:r w:rsidR="00B95AD3" w:rsidRPr="00FB1A93" w:rsidDel="00E54219">
                <w:rPr>
                  <w:sz w:val="22"/>
                  <w:szCs w:val="22"/>
                </w:rPr>
                <w:delText>Д013</w:delText>
              </w:r>
            </w:del>
            <w:ins w:id="17" w:author="boychenko-tv" w:date="2014-03-31T16:17:00Z">
              <w:r w:rsidR="00E54219" w:rsidRPr="00FB1A93">
                <w:rPr>
                  <w:sz w:val="22"/>
                  <w:szCs w:val="22"/>
                </w:rPr>
                <w:t>Д</w:t>
              </w:r>
              <w:r w:rsidR="00E54219">
                <w:rPr>
                  <w:sz w:val="22"/>
                  <w:szCs w:val="22"/>
                </w:rPr>
                <w:t>ОВ</w:t>
              </w:r>
            </w:ins>
            <w:r w:rsidR="00B95AD3" w:rsidRPr="00FB1A93">
              <w:rPr>
                <w:sz w:val="22"/>
                <w:szCs w:val="22"/>
              </w:rPr>
              <w:t>, именуемые при совместном упоминании «</w:t>
            </w:r>
            <w:r w:rsidR="00B95AD3" w:rsidRPr="00FB1A93">
              <w:rPr>
                <w:b/>
                <w:sz w:val="22"/>
                <w:szCs w:val="22"/>
              </w:rPr>
              <w:t>Стороны</w:t>
            </w:r>
            <w:r w:rsidR="00B95AD3" w:rsidRPr="00FB1A93">
              <w:rPr>
                <w:sz w:val="22"/>
                <w:szCs w:val="22"/>
              </w:rPr>
              <w:t>», в результате дружественного обсуждения приняли решение о подписании настоящего Контракта, именуемого в дальнейшем «</w:t>
            </w:r>
            <w:r w:rsidR="00B95AD3" w:rsidRPr="00FB1A93">
              <w:rPr>
                <w:b/>
                <w:sz w:val="22"/>
                <w:szCs w:val="22"/>
              </w:rPr>
              <w:t>Контракт</w:t>
            </w:r>
            <w:r w:rsidR="00B95AD3" w:rsidRPr="00FB1A93">
              <w:rPr>
                <w:sz w:val="22"/>
                <w:szCs w:val="22"/>
              </w:rPr>
              <w:t>».</w:t>
            </w:r>
          </w:p>
        </w:tc>
      </w:tr>
      <w:tr w:rsidR="00B95AD3" w:rsidRPr="00FB1A93" w:rsidTr="00A23C25">
        <w:trPr>
          <w:gridAfter w:val="1"/>
          <w:wAfter w:w="4676" w:type="dxa"/>
          <w:trHeight w:val="210"/>
        </w:trPr>
        <w:tc>
          <w:tcPr>
            <w:tcW w:w="4844" w:type="dxa"/>
            <w:gridSpan w:val="2"/>
          </w:tcPr>
          <w:p w:rsidR="00B95AD3" w:rsidRPr="00FB1A93" w:rsidRDefault="00B95AD3">
            <w:pPr>
              <w:pStyle w:val="22"/>
              <w:snapToGrid w:val="0"/>
              <w:spacing w:line="240" w:lineRule="auto"/>
              <w:ind w:right="69"/>
              <w:jc w:val="both"/>
              <w:rPr>
                <w:b/>
                <w:bCs/>
                <w:kern w:val="2"/>
              </w:rPr>
            </w:pPr>
          </w:p>
        </w:tc>
        <w:tc>
          <w:tcPr>
            <w:tcW w:w="5537" w:type="dxa"/>
            <w:gridSpan w:val="4"/>
          </w:tcPr>
          <w:p w:rsidR="00B95AD3" w:rsidRPr="00FB1A93" w:rsidRDefault="00B95AD3" w:rsidP="007045C4">
            <w:pPr>
              <w:tabs>
                <w:tab w:val="left" w:pos="4918"/>
              </w:tabs>
              <w:snapToGrid w:val="0"/>
              <w:spacing w:before="80"/>
              <w:ind w:right="149"/>
              <w:jc w:val="both"/>
              <w:rPr>
                <w:b/>
                <w:bCs/>
              </w:rPr>
            </w:pPr>
          </w:p>
        </w:tc>
      </w:tr>
      <w:tr w:rsidR="00B95AD3" w:rsidRPr="00FB1A93" w:rsidTr="00A23C25">
        <w:trPr>
          <w:gridAfter w:val="1"/>
          <w:wAfter w:w="4676" w:type="dxa"/>
        </w:trPr>
        <w:tc>
          <w:tcPr>
            <w:tcW w:w="4844" w:type="dxa"/>
            <w:gridSpan w:val="2"/>
          </w:tcPr>
          <w:p w:rsidR="00B95AD3" w:rsidRPr="00FB1A93" w:rsidRDefault="00B95AD3" w:rsidP="007045C4">
            <w:pPr>
              <w:pStyle w:val="2"/>
              <w:numPr>
                <w:ilvl w:val="0"/>
                <w:numId w:val="0"/>
              </w:numPr>
              <w:spacing w:before="0" w:after="0" w:line="240" w:lineRule="auto"/>
              <w:ind w:left="720" w:right="69" w:hanging="720"/>
              <w:jc w:val="both"/>
              <w:rPr>
                <w:color w:val="auto"/>
                <w:sz w:val="22"/>
                <w:szCs w:val="22"/>
                <w:u w:val="none"/>
                <w:lang w:val="ru-RU"/>
              </w:rPr>
            </w:pPr>
            <w:bookmarkStart w:id="18" w:name="_Toc128403885"/>
            <w:r w:rsidRPr="00FB1A93">
              <w:rPr>
                <w:sz w:val="22"/>
                <w:szCs w:val="22"/>
                <w:u w:val="none"/>
              </w:rPr>
              <w:t xml:space="preserve">ARTICLE 1  </w:t>
            </w:r>
            <w:r>
              <w:rPr>
                <w:sz w:val="22"/>
                <w:szCs w:val="22"/>
                <w:u w:val="none"/>
              </w:rPr>
              <w:t xml:space="preserve">Abberiviation and </w:t>
            </w:r>
            <w:r w:rsidRPr="00FB1A93">
              <w:rPr>
                <w:sz w:val="22"/>
                <w:szCs w:val="22"/>
                <w:u w:val="none"/>
              </w:rPr>
              <w:t>DEFINITION</w:t>
            </w:r>
            <w:bookmarkEnd w:id="18"/>
          </w:p>
        </w:tc>
        <w:tc>
          <w:tcPr>
            <w:tcW w:w="5537" w:type="dxa"/>
            <w:gridSpan w:val="4"/>
          </w:tcPr>
          <w:p w:rsidR="00B95AD3" w:rsidRPr="00FB1A93" w:rsidRDefault="00B95AD3" w:rsidP="007045C4">
            <w:pPr>
              <w:pStyle w:val="2"/>
              <w:numPr>
                <w:ilvl w:val="0"/>
                <w:numId w:val="0"/>
              </w:numPr>
              <w:tabs>
                <w:tab w:val="left" w:pos="4918"/>
              </w:tabs>
              <w:spacing w:before="0" w:after="0" w:line="240" w:lineRule="auto"/>
              <w:ind w:left="720" w:right="149" w:hanging="720"/>
              <w:jc w:val="both"/>
              <w:rPr>
                <w:color w:val="auto"/>
                <w:sz w:val="22"/>
                <w:szCs w:val="22"/>
                <w:u w:val="none"/>
                <w:lang w:val="ru-RU"/>
              </w:rPr>
            </w:pPr>
            <w:bookmarkStart w:id="19" w:name="_Toc137353500"/>
            <w:r w:rsidRPr="00FB1A93">
              <w:rPr>
                <w:sz w:val="22"/>
                <w:szCs w:val="22"/>
                <w:u w:val="none"/>
              </w:rPr>
              <w:t xml:space="preserve">СТАТЬЯ 1  </w:t>
            </w:r>
            <w:r w:rsidR="000B3E11">
              <w:rPr>
                <w:sz w:val="22"/>
                <w:szCs w:val="22"/>
                <w:u w:val="none"/>
                <w:lang w:val="ru-RU"/>
              </w:rPr>
              <w:t>аббревиатуры</w:t>
            </w:r>
            <w:r w:rsidR="00B10867">
              <w:rPr>
                <w:sz w:val="22"/>
                <w:szCs w:val="22"/>
                <w:u w:val="none"/>
                <w:lang w:val="ru-RU"/>
              </w:rPr>
              <w:t xml:space="preserve"> и </w:t>
            </w:r>
            <w:r w:rsidRPr="00FB1A93">
              <w:rPr>
                <w:sz w:val="22"/>
                <w:szCs w:val="22"/>
                <w:u w:val="none"/>
              </w:rPr>
              <w:t>ОПРЕДЕЛЕНИ</w:t>
            </w:r>
            <w:bookmarkEnd w:id="19"/>
            <w:r w:rsidRPr="00FB1A93">
              <w:rPr>
                <w:sz w:val="22"/>
                <w:szCs w:val="22"/>
                <w:u w:val="none"/>
              </w:rPr>
              <w:t>Я</w:t>
            </w:r>
          </w:p>
        </w:tc>
      </w:tr>
      <w:tr w:rsidR="00B95AD3" w:rsidRPr="00FB1A93" w:rsidTr="00A23C25">
        <w:trPr>
          <w:gridAfter w:val="1"/>
          <w:wAfter w:w="4676" w:type="dxa"/>
        </w:trPr>
        <w:tc>
          <w:tcPr>
            <w:tcW w:w="4844" w:type="dxa"/>
            <w:gridSpan w:val="2"/>
          </w:tcPr>
          <w:p w:rsidR="00B95AD3" w:rsidRPr="00FB1A93" w:rsidRDefault="00B95AD3" w:rsidP="007045C4">
            <w:pPr>
              <w:pStyle w:val="22"/>
              <w:snapToGrid w:val="0"/>
              <w:spacing w:line="240" w:lineRule="auto"/>
              <w:ind w:right="69"/>
              <w:jc w:val="both"/>
              <w:rPr>
                <w:lang w:val="en-US"/>
              </w:rPr>
            </w:pPr>
            <w:r w:rsidRPr="00FB1A93">
              <w:rPr>
                <w:sz w:val="22"/>
                <w:szCs w:val="22"/>
                <w:lang w:val="en-US"/>
              </w:rPr>
              <w:t>The following terms with boldface, arranged in alphabetical order, shall have the meanings attributed to them below unless in any particular instance the Contract expressly indicates otherwise.</w:t>
            </w:r>
          </w:p>
        </w:tc>
        <w:tc>
          <w:tcPr>
            <w:tcW w:w="5537" w:type="dxa"/>
            <w:gridSpan w:val="4"/>
          </w:tcPr>
          <w:p w:rsidR="00B95AD3" w:rsidRPr="00FB1A93" w:rsidRDefault="00B95AD3" w:rsidP="007045C4">
            <w:pPr>
              <w:pStyle w:val="22"/>
              <w:tabs>
                <w:tab w:val="left" w:pos="4918"/>
              </w:tabs>
              <w:snapToGrid w:val="0"/>
              <w:spacing w:line="240" w:lineRule="auto"/>
              <w:ind w:right="149"/>
              <w:jc w:val="both"/>
            </w:pPr>
            <w:r w:rsidRPr="00FB1A93">
              <w:rPr>
                <w:sz w:val="22"/>
                <w:szCs w:val="22"/>
              </w:rPr>
              <w:t>Следующие термины, выделенные жирным шрифтом и расположенные в алфавитном порядке, должны иметь нижеприведенные значения во всех случаях, кроме других, четко оговоренных в Контракте.</w:t>
            </w:r>
          </w:p>
        </w:tc>
      </w:tr>
      <w:tr w:rsidR="00B95AD3" w:rsidRPr="00FB1A93" w:rsidTr="00A23C25">
        <w:trPr>
          <w:gridAfter w:val="1"/>
          <w:wAfter w:w="4676" w:type="dxa"/>
        </w:trPr>
        <w:tc>
          <w:tcPr>
            <w:tcW w:w="4844" w:type="dxa"/>
            <w:gridSpan w:val="2"/>
          </w:tcPr>
          <w:p w:rsidR="00B95AD3" w:rsidRPr="00FB1A93" w:rsidRDefault="00B95AD3" w:rsidP="0076505B">
            <w:pPr>
              <w:pStyle w:val="22"/>
              <w:widowControl w:val="0"/>
              <w:numPr>
                <w:ilvl w:val="1"/>
                <w:numId w:val="14"/>
              </w:numPr>
              <w:tabs>
                <w:tab w:val="clear" w:pos="360"/>
                <w:tab w:val="num" w:pos="0"/>
              </w:tabs>
              <w:snapToGrid w:val="0"/>
              <w:spacing w:after="0" w:line="240" w:lineRule="auto"/>
              <w:ind w:left="0" w:right="69"/>
              <w:jc w:val="both"/>
              <w:rPr>
                <w:lang w:val="en-US"/>
              </w:rPr>
            </w:pPr>
            <w:r w:rsidRPr="00FB1A93">
              <w:rPr>
                <w:b/>
                <w:sz w:val="22"/>
                <w:szCs w:val="22"/>
                <w:lang w:val="en-US" w:eastAsia="zh-CN"/>
              </w:rPr>
              <w:t xml:space="preserve">1.1 </w:t>
            </w:r>
            <w:r w:rsidRPr="00FB1A93">
              <w:rPr>
                <w:b/>
                <w:sz w:val="22"/>
                <w:szCs w:val="22"/>
                <w:lang w:val="en-US"/>
              </w:rPr>
              <w:t xml:space="preserve">Addenda to the Contract </w:t>
            </w:r>
            <w:r w:rsidRPr="00FB1A93">
              <w:rPr>
                <w:sz w:val="22"/>
                <w:szCs w:val="22"/>
                <w:lang w:val="en-US"/>
              </w:rPr>
              <w:t>means document(s) signed by and between the Parties in order to modify, supplement or amend the terms and conditions of the Contract. They may be put into effect by additional agreements or via exchange of letters.</w:t>
            </w:r>
          </w:p>
          <w:p w:rsidR="00B95AD3" w:rsidRPr="00FB1A93" w:rsidRDefault="00B95AD3">
            <w:pPr>
              <w:ind w:right="69"/>
              <w:jc w:val="both"/>
              <w:rPr>
                <w:lang w:val="en-US"/>
              </w:rPr>
            </w:pPr>
          </w:p>
        </w:tc>
        <w:tc>
          <w:tcPr>
            <w:tcW w:w="5537" w:type="dxa"/>
            <w:gridSpan w:val="4"/>
          </w:tcPr>
          <w:p w:rsidR="00B95AD3" w:rsidRPr="00FB1A93" w:rsidRDefault="00B95AD3" w:rsidP="007045C4">
            <w:pPr>
              <w:pStyle w:val="22"/>
              <w:widowControl w:val="0"/>
              <w:numPr>
                <w:ilvl w:val="1"/>
                <w:numId w:val="3"/>
              </w:numPr>
              <w:tabs>
                <w:tab w:val="left" w:pos="4918"/>
              </w:tabs>
              <w:snapToGrid w:val="0"/>
              <w:spacing w:after="0" w:line="240" w:lineRule="auto"/>
              <w:ind w:left="0" w:right="149" w:firstLine="0"/>
              <w:jc w:val="both"/>
            </w:pPr>
            <w:r w:rsidRPr="00FB1A93">
              <w:rPr>
                <w:b/>
                <w:bCs/>
                <w:sz w:val="22"/>
                <w:szCs w:val="22"/>
              </w:rPr>
              <w:t>Дополнения к Контракту</w:t>
            </w:r>
            <w:r w:rsidRPr="00FB1A93">
              <w:rPr>
                <w:sz w:val="22"/>
                <w:szCs w:val="22"/>
              </w:rPr>
              <w:t xml:space="preserve"> означает документ (документы), подписанные обеими Сторонами в целях внесения изменений, дополнений и поправок в сроки и условия Контракта. Они могут быть введены в силу посредством д</w:t>
            </w:r>
            <w:r w:rsidR="00694088">
              <w:rPr>
                <w:sz w:val="22"/>
                <w:szCs w:val="22"/>
              </w:rPr>
              <w:t xml:space="preserve">ополнительных соглашений или в </w:t>
            </w:r>
            <w:r w:rsidRPr="00FB1A93">
              <w:rPr>
                <w:sz w:val="22"/>
                <w:szCs w:val="22"/>
              </w:rPr>
              <w:t>результате официальной переписки.</w:t>
            </w:r>
          </w:p>
        </w:tc>
      </w:tr>
      <w:tr w:rsidR="00B95AD3" w:rsidRPr="00FB1A93" w:rsidTr="00A23C25">
        <w:trPr>
          <w:gridAfter w:val="1"/>
          <w:wAfter w:w="4676" w:type="dxa"/>
        </w:trPr>
        <w:tc>
          <w:tcPr>
            <w:tcW w:w="4844" w:type="dxa"/>
            <w:gridSpan w:val="2"/>
          </w:tcPr>
          <w:p w:rsidR="00B95AD3" w:rsidRPr="00FB1A93" w:rsidRDefault="00B95AD3" w:rsidP="0076505B">
            <w:pPr>
              <w:pStyle w:val="22"/>
              <w:widowControl w:val="0"/>
              <w:numPr>
                <w:ilvl w:val="1"/>
                <w:numId w:val="14"/>
              </w:numPr>
              <w:snapToGrid w:val="0"/>
              <w:spacing w:after="0" w:line="240" w:lineRule="auto"/>
              <w:ind w:left="0" w:right="69" w:firstLine="0"/>
              <w:jc w:val="both"/>
              <w:rPr>
                <w:lang w:val="en-US"/>
              </w:rPr>
            </w:pPr>
            <w:r w:rsidRPr="00FB1A93">
              <w:rPr>
                <w:b/>
                <w:sz w:val="22"/>
                <w:szCs w:val="22"/>
                <w:lang w:val="en-US"/>
              </w:rPr>
              <w:t xml:space="preserve">Contract </w:t>
            </w:r>
            <w:r w:rsidRPr="00FB1A93">
              <w:rPr>
                <w:sz w:val="22"/>
                <w:szCs w:val="22"/>
                <w:lang w:val="en-US"/>
              </w:rPr>
              <w:t>herein means the present Contract, its general provisions together with Appendices for the whole scope of services.</w:t>
            </w:r>
          </w:p>
        </w:tc>
        <w:tc>
          <w:tcPr>
            <w:tcW w:w="5537" w:type="dxa"/>
            <w:gridSpan w:val="4"/>
          </w:tcPr>
          <w:p w:rsidR="00B95AD3" w:rsidRPr="00FB1A93" w:rsidRDefault="00B95AD3" w:rsidP="007045C4">
            <w:pPr>
              <w:pStyle w:val="22"/>
              <w:widowControl w:val="0"/>
              <w:numPr>
                <w:ilvl w:val="1"/>
                <w:numId w:val="3"/>
              </w:numPr>
              <w:tabs>
                <w:tab w:val="left" w:pos="4918"/>
              </w:tabs>
              <w:snapToGrid w:val="0"/>
              <w:spacing w:after="0" w:line="240" w:lineRule="auto"/>
              <w:ind w:left="0" w:right="149" w:firstLine="0"/>
              <w:jc w:val="both"/>
            </w:pPr>
            <w:r w:rsidRPr="00FB1A93">
              <w:rPr>
                <w:b/>
                <w:bCs/>
                <w:sz w:val="22"/>
                <w:szCs w:val="22"/>
              </w:rPr>
              <w:t>Контракт</w:t>
            </w:r>
            <w:r w:rsidRPr="00FB1A93">
              <w:rPr>
                <w:sz w:val="22"/>
                <w:szCs w:val="22"/>
              </w:rPr>
              <w:t xml:space="preserve"> означает настоящий контракт, его общие положения, а также Приложения, на весь объем услуг.</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FB1A93" w:rsidTr="00A23C25">
        <w:trPr>
          <w:gridAfter w:val="1"/>
          <w:wAfter w:w="4676" w:type="dxa"/>
        </w:trPr>
        <w:tc>
          <w:tcPr>
            <w:tcW w:w="4844" w:type="dxa"/>
            <w:gridSpan w:val="2"/>
          </w:tcPr>
          <w:p w:rsidR="00B95AD3" w:rsidRPr="00FB1A93" w:rsidRDefault="00B95AD3" w:rsidP="004A0A79">
            <w:pPr>
              <w:pStyle w:val="22"/>
              <w:widowControl w:val="0"/>
              <w:numPr>
                <w:ilvl w:val="1"/>
                <w:numId w:val="14"/>
              </w:numPr>
              <w:snapToGrid w:val="0"/>
              <w:spacing w:after="0" w:line="240" w:lineRule="auto"/>
              <w:ind w:left="0" w:right="69" w:firstLine="0"/>
              <w:jc w:val="both"/>
              <w:rPr>
                <w:lang w:val="en-US"/>
              </w:rPr>
            </w:pPr>
            <w:r w:rsidRPr="00FB1A93">
              <w:rPr>
                <w:b/>
                <w:sz w:val="22"/>
                <w:szCs w:val="22"/>
                <w:lang w:val="en-US"/>
              </w:rPr>
              <w:t xml:space="preserve">Bushehr NPP (BNPP) </w:t>
            </w:r>
            <w:r w:rsidRPr="00FB1A93">
              <w:rPr>
                <w:sz w:val="22"/>
                <w:szCs w:val="22"/>
                <w:lang w:val="en-US"/>
              </w:rPr>
              <w:t>consists of one NPP unit VVER-1000 (</w:t>
            </w:r>
            <w:r>
              <w:rPr>
                <w:sz w:val="22"/>
                <w:szCs w:val="22"/>
                <w:lang w:val="en-US"/>
              </w:rPr>
              <w:t>V</w:t>
            </w:r>
            <w:r w:rsidRPr="00FB1A93">
              <w:rPr>
                <w:sz w:val="22"/>
                <w:szCs w:val="22"/>
                <w:lang w:val="en-US"/>
              </w:rPr>
              <w:t xml:space="preserve">-446), constructed by JSC ASE under the General Contract with </w:t>
            </w:r>
            <w:r>
              <w:rPr>
                <w:sz w:val="22"/>
                <w:szCs w:val="22"/>
                <w:lang w:val="en-US"/>
              </w:rPr>
              <w:t>NPPD</w:t>
            </w:r>
            <w:r w:rsidRPr="00FB1A93">
              <w:rPr>
                <w:sz w:val="22"/>
                <w:szCs w:val="22"/>
                <w:lang w:val="en-US"/>
              </w:rPr>
              <w:t>, and another two units to be constructed.</w:t>
            </w:r>
          </w:p>
          <w:p w:rsidR="00B95AD3" w:rsidRPr="00FB1A93" w:rsidRDefault="00B95AD3">
            <w:pPr>
              <w:ind w:right="69"/>
              <w:jc w:val="both"/>
              <w:rPr>
                <w:lang w:val="en-US"/>
              </w:rPr>
            </w:pPr>
          </w:p>
        </w:tc>
        <w:tc>
          <w:tcPr>
            <w:tcW w:w="5537" w:type="dxa"/>
            <w:gridSpan w:val="4"/>
          </w:tcPr>
          <w:p w:rsidR="00B95AD3" w:rsidRPr="00FB1A93" w:rsidRDefault="00B95AD3" w:rsidP="007045C4">
            <w:pPr>
              <w:pStyle w:val="22"/>
              <w:widowControl w:val="0"/>
              <w:numPr>
                <w:ilvl w:val="1"/>
                <w:numId w:val="3"/>
              </w:numPr>
              <w:tabs>
                <w:tab w:val="left" w:pos="4918"/>
              </w:tabs>
              <w:snapToGrid w:val="0"/>
              <w:spacing w:after="0" w:line="240" w:lineRule="auto"/>
              <w:ind w:left="0" w:right="149" w:firstLine="0"/>
              <w:jc w:val="both"/>
            </w:pPr>
            <w:r w:rsidRPr="00FB1A93">
              <w:rPr>
                <w:b/>
                <w:bCs/>
                <w:sz w:val="22"/>
                <w:szCs w:val="22"/>
              </w:rPr>
              <w:t>АЭС</w:t>
            </w:r>
            <w:r w:rsidRPr="00070DDF">
              <w:rPr>
                <w:b/>
                <w:bCs/>
                <w:sz w:val="22"/>
                <w:szCs w:val="22"/>
              </w:rPr>
              <w:t xml:space="preserve"> </w:t>
            </w:r>
            <w:r w:rsidR="009C632C">
              <w:rPr>
                <w:b/>
                <w:bCs/>
                <w:sz w:val="22"/>
                <w:szCs w:val="22"/>
              </w:rPr>
              <w:t xml:space="preserve">Бушер </w:t>
            </w:r>
            <w:r w:rsidRPr="00070DDF">
              <w:rPr>
                <w:b/>
                <w:bCs/>
                <w:sz w:val="22"/>
                <w:szCs w:val="22"/>
              </w:rPr>
              <w:t xml:space="preserve">(БАЭС) </w:t>
            </w:r>
            <w:r w:rsidR="00985D0E" w:rsidRPr="009C632C">
              <w:rPr>
                <w:bCs/>
                <w:sz w:val="22"/>
                <w:szCs w:val="22"/>
              </w:rPr>
              <w:t xml:space="preserve">включает один энергоблок типа ВВЭР-1000/446, построенный компанией ЗАО «Атомстройэкспорт» согласно общего контракта с </w:t>
            </w:r>
            <w:r w:rsidR="00694088" w:rsidRPr="006D5284">
              <w:rPr>
                <w:bCs/>
                <w:color w:val="993300"/>
                <w:sz w:val="22"/>
                <w:szCs w:val="22"/>
              </w:rPr>
              <w:t>Компанией по производству и развитию ядерной энергии</w:t>
            </w:r>
            <w:r w:rsidR="00070DDF" w:rsidRPr="009C632C">
              <w:rPr>
                <w:bCs/>
                <w:sz w:val="22"/>
                <w:szCs w:val="22"/>
              </w:rPr>
              <w:t xml:space="preserve"> Ирана</w:t>
            </w:r>
            <w:r w:rsidR="00985D0E" w:rsidRPr="009C632C">
              <w:rPr>
                <w:bCs/>
                <w:sz w:val="22"/>
                <w:szCs w:val="22"/>
              </w:rPr>
              <w:t xml:space="preserve">, а также еще два </w:t>
            </w:r>
            <w:r w:rsidR="00985D0E" w:rsidRPr="009C632C">
              <w:rPr>
                <w:bCs/>
                <w:sz w:val="22"/>
                <w:szCs w:val="22"/>
              </w:rPr>
              <w:lastRenderedPageBreak/>
              <w:t>энергоблока, которые планируется построить.</w:t>
            </w:r>
          </w:p>
        </w:tc>
      </w:tr>
      <w:tr w:rsidR="00B95AD3" w:rsidRPr="00FB1A93" w:rsidTr="009C632C">
        <w:trPr>
          <w:gridAfter w:val="1"/>
          <w:wAfter w:w="4676" w:type="dxa"/>
        </w:trPr>
        <w:tc>
          <w:tcPr>
            <w:tcW w:w="4844" w:type="dxa"/>
            <w:gridSpan w:val="2"/>
          </w:tcPr>
          <w:p w:rsidR="00B95AD3" w:rsidRPr="00FB1A93" w:rsidRDefault="00B95AD3" w:rsidP="007045C4">
            <w:pPr>
              <w:pStyle w:val="22"/>
              <w:widowControl w:val="0"/>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165AC3" w:rsidTr="009C63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1421"/>
        </w:trPr>
        <w:tc>
          <w:tcPr>
            <w:tcW w:w="4844" w:type="dxa"/>
            <w:gridSpan w:val="2"/>
            <w:tcBorders>
              <w:top w:val="nil"/>
              <w:left w:val="nil"/>
              <w:bottom w:val="nil"/>
              <w:right w:val="nil"/>
            </w:tcBorders>
          </w:tcPr>
          <w:p w:rsidR="00985D0E" w:rsidRPr="00985D0E" w:rsidRDefault="00985D0E" w:rsidP="00985D0E">
            <w:pPr>
              <w:pStyle w:val="22"/>
              <w:widowControl w:val="0"/>
              <w:numPr>
                <w:ilvl w:val="1"/>
                <w:numId w:val="14"/>
              </w:numPr>
              <w:snapToGrid w:val="0"/>
              <w:spacing w:after="0" w:line="240" w:lineRule="auto"/>
              <w:ind w:left="0" w:right="69" w:firstLine="0"/>
              <w:jc w:val="both"/>
              <w:rPr>
                <w:b/>
                <w:lang w:val="en-US"/>
              </w:rPr>
            </w:pPr>
            <w:r w:rsidRPr="009C632C">
              <w:rPr>
                <w:b/>
                <w:sz w:val="22"/>
                <w:szCs w:val="22"/>
                <w:lang w:val="en-US"/>
              </w:rPr>
              <w:t>BNPP</w:t>
            </w:r>
            <w:r w:rsidR="00B95AD3">
              <w:rPr>
                <w:b/>
                <w:sz w:val="22"/>
                <w:szCs w:val="22"/>
                <w:lang w:val="en-US"/>
              </w:rPr>
              <w:t xml:space="preserve"> Operation Company means the company authorize by the NPPD for safe operation of the BNPP.</w:t>
            </w:r>
          </w:p>
        </w:tc>
        <w:tc>
          <w:tcPr>
            <w:tcW w:w="5537" w:type="dxa"/>
            <w:gridSpan w:val="4"/>
            <w:tcBorders>
              <w:top w:val="nil"/>
              <w:left w:val="nil"/>
              <w:bottom w:val="nil"/>
              <w:right w:val="nil"/>
            </w:tcBorders>
          </w:tcPr>
          <w:p w:rsidR="00985D0E" w:rsidRDefault="00985D0E" w:rsidP="00985D0E">
            <w:pPr>
              <w:pStyle w:val="22"/>
              <w:widowControl w:val="0"/>
              <w:numPr>
                <w:ilvl w:val="1"/>
                <w:numId w:val="3"/>
              </w:numPr>
              <w:tabs>
                <w:tab w:val="left" w:pos="4918"/>
              </w:tabs>
              <w:snapToGrid w:val="0"/>
              <w:spacing w:after="0" w:line="240" w:lineRule="auto"/>
              <w:ind w:left="0" w:right="149" w:firstLine="0"/>
              <w:jc w:val="both"/>
              <w:rPr>
                <w:b/>
                <w:bCs/>
              </w:rPr>
            </w:pPr>
            <w:r w:rsidRPr="00985D0E">
              <w:rPr>
                <w:b/>
                <w:bCs/>
                <w:sz w:val="22"/>
                <w:szCs w:val="22"/>
              </w:rPr>
              <w:t xml:space="preserve">Эксплуатирующая организация АЭС Бушер означает компанию, уполномоченную </w:t>
            </w:r>
            <w:r w:rsidR="00165AC3" w:rsidRPr="00165AC3">
              <w:rPr>
                <w:b/>
                <w:bCs/>
                <w:sz w:val="22"/>
                <w:szCs w:val="22"/>
              </w:rPr>
              <w:t xml:space="preserve">Ядерно-энергетической Генерирующей компанией Ирана </w:t>
            </w:r>
            <w:r w:rsidR="00165AC3">
              <w:rPr>
                <w:b/>
                <w:bCs/>
                <w:sz w:val="22"/>
                <w:szCs w:val="22"/>
              </w:rPr>
              <w:t>осуществлять</w:t>
            </w:r>
            <w:r w:rsidR="00165AC3" w:rsidRPr="00165AC3">
              <w:rPr>
                <w:b/>
                <w:bCs/>
                <w:sz w:val="22"/>
                <w:szCs w:val="22"/>
              </w:rPr>
              <w:t xml:space="preserve"> безопасн</w:t>
            </w:r>
            <w:r w:rsidR="00165AC3">
              <w:rPr>
                <w:b/>
                <w:bCs/>
                <w:sz w:val="22"/>
                <w:szCs w:val="22"/>
              </w:rPr>
              <w:t>ую</w:t>
            </w:r>
            <w:r w:rsidR="00165AC3" w:rsidRPr="00165AC3">
              <w:rPr>
                <w:b/>
                <w:bCs/>
                <w:sz w:val="22"/>
                <w:szCs w:val="22"/>
              </w:rPr>
              <w:t xml:space="preserve"> эксплуатаци</w:t>
            </w:r>
            <w:r w:rsidR="00165AC3">
              <w:rPr>
                <w:b/>
                <w:bCs/>
                <w:sz w:val="22"/>
                <w:szCs w:val="22"/>
              </w:rPr>
              <w:t>ю</w:t>
            </w:r>
            <w:r w:rsidR="00165AC3" w:rsidRPr="00165AC3">
              <w:rPr>
                <w:b/>
                <w:bCs/>
                <w:sz w:val="22"/>
                <w:szCs w:val="22"/>
              </w:rPr>
              <w:t xml:space="preserve"> АЭС Бушер.</w:t>
            </w:r>
            <w:r w:rsidR="00165AC3">
              <w:rPr>
                <w:b/>
                <w:bCs/>
              </w:rPr>
              <w:t xml:space="preserve"> </w:t>
            </w:r>
          </w:p>
        </w:tc>
      </w:tr>
      <w:tr w:rsidR="00B95AD3" w:rsidRPr="00FB1A93" w:rsidTr="009C632C">
        <w:trPr>
          <w:gridAfter w:val="1"/>
          <w:wAfter w:w="4676" w:type="dxa"/>
        </w:trPr>
        <w:tc>
          <w:tcPr>
            <w:tcW w:w="4844" w:type="dxa"/>
            <w:gridSpan w:val="2"/>
          </w:tcPr>
          <w:p w:rsidR="00985D0E" w:rsidRDefault="00B95AD3" w:rsidP="00985D0E">
            <w:pPr>
              <w:pStyle w:val="22"/>
              <w:widowControl w:val="0"/>
              <w:numPr>
                <w:ilvl w:val="1"/>
                <w:numId w:val="14"/>
              </w:numPr>
              <w:snapToGrid w:val="0"/>
              <w:spacing w:after="0" w:line="240" w:lineRule="auto"/>
              <w:ind w:left="0" w:right="69" w:firstLine="0"/>
              <w:jc w:val="both"/>
              <w:rPr>
                <w:lang w:val="en-US"/>
              </w:rPr>
            </w:pPr>
            <w:r>
              <w:rPr>
                <w:b/>
                <w:sz w:val="22"/>
                <w:szCs w:val="22"/>
                <w:lang w:val="en-US"/>
              </w:rPr>
              <w:t>The Principal</w:t>
            </w:r>
            <w:r w:rsidRPr="00FB1A93">
              <w:rPr>
                <w:b/>
                <w:sz w:val="22"/>
                <w:szCs w:val="22"/>
                <w:lang w:val="en-US"/>
              </w:rPr>
              <w:t xml:space="preserve"> </w:t>
            </w:r>
            <w:r w:rsidRPr="00FB1A93">
              <w:rPr>
                <w:sz w:val="22"/>
                <w:szCs w:val="22"/>
                <w:lang w:val="en-US"/>
              </w:rPr>
              <w:t xml:space="preserve">herein means </w:t>
            </w:r>
            <w:r>
              <w:rPr>
                <w:sz w:val="22"/>
                <w:szCs w:val="22"/>
                <w:lang w:val="en-US"/>
              </w:rPr>
              <w:t>NPPD</w:t>
            </w:r>
            <w:r w:rsidRPr="00FB1A93">
              <w:rPr>
                <w:sz w:val="22"/>
                <w:szCs w:val="22"/>
                <w:lang w:val="en-US"/>
              </w:rPr>
              <w:t>, and their legitimate representatives, successors and assignees.</w:t>
            </w:r>
          </w:p>
        </w:tc>
        <w:tc>
          <w:tcPr>
            <w:tcW w:w="5537" w:type="dxa"/>
            <w:gridSpan w:val="4"/>
          </w:tcPr>
          <w:p w:rsidR="00B95AD3" w:rsidRPr="00FB1A93" w:rsidRDefault="00FA4FE7" w:rsidP="007045C4">
            <w:pPr>
              <w:pStyle w:val="22"/>
              <w:widowControl w:val="0"/>
              <w:numPr>
                <w:ilvl w:val="1"/>
                <w:numId w:val="3"/>
              </w:numPr>
              <w:tabs>
                <w:tab w:val="left" w:pos="4918"/>
              </w:tabs>
              <w:snapToGrid w:val="0"/>
              <w:spacing w:after="0" w:line="240" w:lineRule="auto"/>
              <w:ind w:left="0" w:right="149" w:firstLine="0"/>
              <w:jc w:val="both"/>
            </w:pPr>
            <w:r>
              <w:rPr>
                <w:b/>
                <w:bCs/>
                <w:sz w:val="22"/>
                <w:szCs w:val="22"/>
              </w:rPr>
              <w:t>Заказчик</w:t>
            </w:r>
            <w:r w:rsidR="00B95AD3" w:rsidRPr="00FB1A93">
              <w:rPr>
                <w:sz w:val="22"/>
                <w:szCs w:val="22"/>
              </w:rPr>
              <w:t xml:space="preserve"> означает </w:t>
            </w:r>
            <w:r w:rsidR="00165AC3" w:rsidRPr="00165AC3">
              <w:rPr>
                <w:b/>
                <w:bCs/>
                <w:sz w:val="22"/>
                <w:szCs w:val="22"/>
              </w:rPr>
              <w:t>Ядерно-энергетическ</w:t>
            </w:r>
            <w:r w:rsidR="00165AC3">
              <w:rPr>
                <w:b/>
                <w:bCs/>
                <w:sz w:val="22"/>
                <w:szCs w:val="22"/>
              </w:rPr>
              <w:t>ую</w:t>
            </w:r>
            <w:r w:rsidR="00165AC3" w:rsidRPr="00165AC3">
              <w:rPr>
                <w:b/>
                <w:bCs/>
                <w:sz w:val="22"/>
                <w:szCs w:val="22"/>
              </w:rPr>
              <w:t xml:space="preserve"> Генерирующ</w:t>
            </w:r>
            <w:r w:rsidR="00165AC3">
              <w:rPr>
                <w:b/>
                <w:bCs/>
                <w:sz w:val="22"/>
                <w:szCs w:val="22"/>
              </w:rPr>
              <w:t>ую</w:t>
            </w:r>
            <w:r w:rsidR="00165AC3" w:rsidRPr="00165AC3">
              <w:rPr>
                <w:b/>
                <w:bCs/>
                <w:sz w:val="22"/>
                <w:szCs w:val="22"/>
              </w:rPr>
              <w:t xml:space="preserve"> компани</w:t>
            </w:r>
            <w:r w:rsidR="00165AC3">
              <w:rPr>
                <w:b/>
                <w:bCs/>
                <w:sz w:val="22"/>
                <w:szCs w:val="22"/>
              </w:rPr>
              <w:t>ю</w:t>
            </w:r>
            <w:r w:rsidR="00165AC3" w:rsidRPr="00165AC3">
              <w:rPr>
                <w:b/>
                <w:bCs/>
                <w:sz w:val="22"/>
                <w:szCs w:val="22"/>
              </w:rPr>
              <w:t xml:space="preserve"> Ирана</w:t>
            </w:r>
            <w:r w:rsidR="00B95AD3" w:rsidRPr="00FB1A93">
              <w:rPr>
                <w:sz w:val="22"/>
                <w:szCs w:val="22"/>
              </w:rPr>
              <w:t xml:space="preserve">, а также ее представителей, правопреемников и уполномоченных лиц.  </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FB1A93" w:rsidTr="00A23C25">
        <w:trPr>
          <w:gridAfter w:val="1"/>
          <w:wAfter w:w="4676" w:type="dxa"/>
        </w:trPr>
        <w:tc>
          <w:tcPr>
            <w:tcW w:w="4844" w:type="dxa"/>
            <w:gridSpan w:val="2"/>
          </w:tcPr>
          <w:p w:rsidR="00B95AD3" w:rsidRPr="00FB1A93" w:rsidRDefault="00B95AD3" w:rsidP="0076505B">
            <w:pPr>
              <w:pStyle w:val="22"/>
              <w:widowControl w:val="0"/>
              <w:numPr>
                <w:ilvl w:val="1"/>
                <w:numId w:val="14"/>
              </w:numPr>
              <w:snapToGrid w:val="0"/>
              <w:spacing w:after="0" w:line="240" w:lineRule="auto"/>
              <w:ind w:left="0" w:right="69" w:firstLine="0"/>
              <w:jc w:val="both"/>
              <w:rPr>
                <w:lang w:val="en-US"/>
              </w:rPr>
            </w:pPr>
            <w:r>
              <w:rPr>
                <w:b/>
                <w:sz w:val="22"/>
                <w:szCs w:val="22"/>
                <w:lang w:val="en-US"/>
              </w:rPr>
              <w:t>The Principal</w:t>
            </w:r>
            <w:r w:rsidRPr="00FB1A93">
              <w:rPr>
                <w:b/>
                <w:sz w:val="22"/>
                <w:szCs w:val="22"/>
                <w:lang w:val="en-US"/>
              </w:rPr>
              <w:t xml:space="preserve">'s Bank </w:t>
            </w:r>
            <w:r w:rsidRPr="00FB1A93">
              <w:rPr>
                <w:sz w:val="22"/>
                <w:szCs w:val="22"/>
                <w:lang w:val="en-US"/>
              </w:rPr>
              <w:t xml:space="preserve">herein means ____. </w:t>
            </w:r>
          </w:p>
        </w:tc>
        <w:tc>
          <w:tcPr>
            <w:tcW w:w="5537" w:type="dxa"/>
            <w:gridSpan w:val="4"/>
          </w:tcPr>
          <w:p w:rsidR="00985D0E" w:rsidRDefault="00B95AD3" w:rsidP="00985D0E">
            <w:pPr>
              <w:pStyle w:val="22"/>
              <w:widowControl w:val="0"/>
              <w:numPr>
                <w:ilvl w:val="1"/>
                <w:numId w:val="3"/>
              </w:numPr>
              <w:tabs>
                <w:tab w:val="left" w:pos="4918"/>
              </w:tabs>
              <w:snapToGrid w:val="0"/>
              <w:spacing w:after="0" w:line="240" w:lineRule="auto"/>
              <w:ind w:left="0" w:right="149" w:firstLine="0"/>
              <w:jc w:val="both"/>
            </w:pPr>
            <w:r w:rsidRPr="00FB1A93">
              <w:rPr>
                <w:b/>
                <w:bCs/>
                <w:sz w:val="22"/>
                <w:szCs w:val="22"/>
              </w:rPr>
              <w:t xml:space="preserve">Банк </w:t>
            </w:r>
            <w:r w:rsidR="00FA4FE7">
              <w:rPr>
                <w:b/>
                <w:bCs/>
                <w:sz w:val="22"/>
                <w:szCs w:val="22"/>
              </w:rPr>
              <w:t>Заказчик</w:t>
            </w:r>
            <w:r w:rsidRPr="00FB1A93">
              <w:rPr>
                <w:b/>
                <w:bCs/>
                <w:sz w:val="22"/>
                <w:szCs w:val="22"/>
              </w:rPr>
              <w:t>а</w:t>
            </w:r>
            <w:r w:rsidR="00985D0E" w:rsidRPr="00985D0E">
              <w:rPr>
                <w:b/>
                <w:bCs/>
                <w:sz w:val="22"/>
                <w:szCs w:val="22"/>
              </w:rPr>
              <w:t xml:space="preserve"> означает _______.</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snapToGrid w:val="0"/>
              <w:spacing w:after="0" w:line="240" w:lineRule="auto"/>
              <w:ind w:right="69"/>
              <w:jc w:val="both"/>
              <w:rPr>
                <w:b/>
                <w:lang w:val="en-US"/>
              </w:rPr>
            </w:pPr>
          </w:p>
        </w:tc>
        <w:tc>
          <w:tcPr>
            <w:tcW w:w="5537" w:type="dxa"/>
            <w:gridSpan w:val="4"/>
          </w:tcPr>
          <w:p w:rsidR="00B95AD3" w:rsidRPr="00FB1A93" w:rsidRDefault="00B95AD3" w:rsidP="007045C4">
            <w:pPr>
              <w:pStyle w:val="22"/>
              <w:widowControl w:val="0"/>
              <w:tabs>
                <w:tab w:val="left" w:pos="4918"/>
                <w:tab w:val="left" w:pos="5240"/>
              </w:tabs>
              <w:snapToGrid w:val="0"/>
              <w:spacing w:after="0" w:line="240" w:lineRule="auto"/>
              <w:ind w:right="149"/>
              <w:jc w:val="both"/>
              <w:rPr>
                <w:b/>
                <w:bCs/>
              </w:rPr>
            </w:pPr>
          </w:p>
        </w:tc>
      </w:tr>
      <w:tr w:rsidR="00B95AD3" w:rsidRPr="00FB1A93" w:rsidTr="00A23C25">
        <w:trPr>
          <w:gridAfter w:val="1"/>
          <w:wAfter w:w="4676" w:type="dxa"/>
        </w:trPr>
        <w:tc>
          <w:tcPr>
            <w:tcW w:w="4844" w:type="dxa"/>
            <w:gridSpan w:val="2"/>
          </w:tcPr>
          <w:p w:rsidR="00B95AD3" w:rsidRPr="00FB1A93" w:rsidRDefault="009C632C">
            <w:pPr>
              <w:ind w:right="69"/>
              <w:jc w:val="both"/>
              <w:rPr>
                <w:lang w:val="en-US"/>
              </w:rPr>
            </w:pPr>
            <w:r w:rsidRPr="009C632C">
              <w:rPr>
                <w:b/>
                <w:sz w:val="22"/>
                <w:szCs w:val="22"/>
                <w:lang w:val="en-US"/>
              </w:rPr>
              <w:t xml:space="preserve">1.7 </w:t>
            </w:r>
            <w:r w:rsidR="00B95AD3" w:rsidRPr="00B409E9">
              <w:rPr>
                <w:b/>
                <w:sz w:val="22"/>
                <w:szCs w:val="22"/>
                <w:lang w:val="en-US"/>
              </w:rPr>
              <w:t>The Principal's Representative</w:t>
            </w:r>
            <w:r w:rsidR="00B95AD3" w:rsidRPr="00B409E9">
              <w:rPr>
                <w:sz w:val="22"/>
                <w:szCs w:val="22"/>
                <w:lang w:val="en-US"/>
              </w:rPr>
              <w:t xml:space="preserve"> herein means the person, firm or corporation designated by the Principal to perform the duties assigned to The Principal</w:t>
            </w:r>
            <w:r w:rsidR="00B95AD3">
              <w:rPr>
                <w:sz w:val="22"/>
                <w:szCs w:val="22"/>
                <w:lang w:val="en-US"/>
              </w:rPr>
              <w:t>'s Representative in the Contract.</w:t>
            </w:r>
          </w:p>
        </w:tc>
        <w:tc>
          <w:tcPr>
            <w:tcW w:w="5537" w:type="dxa"/>
            <w:gridSpan w:val="4"/>
          </w:tcPr>
          <w:p w:rsidR="00B95AD3" w:rsidRPr="00FB1A93" w:rsidRDefault="00B95AD3" w:rsidP="007045C4">
            <w:pPr>
              <w:pStyle w:val="22"/>
              <w:widowControl w:val="0"/>
              <w:numPr>
                <w:ilvl w:val="1"/>
                <w:numId w:val="3"/>
              </w:numPr>
              <w:tabs>
                <w:tab w:val="left" w:pos="4918"/>
                <w:tab w:val="left" w:pos="5240"/>
              </w:tabs>
              <w:snapToGrid w:val="0"/>
              <w:spacing w:after="0" w:line="240" w:lineRule="auto"/>
              <w:ind w:left="0" w:right="149" w:firstLine="0"/>
              <w:jc w:val="both"/>
            </w:pPr>
            <w:r w:rsidRPr="00FB1A93">
              <w:rPr>
                <w:b/>
                <w:bCs/>
                <w:sz w:val="22"/>
                <w:szCs w:val="22"/>
              </w:rPr>
              <w:t xml:space="preserve">Представитель </w:t>
            </w:r>
            <w:r w:rsidR="00FA4FE7">
              <w:rPr>
                <w:b/>
                <w:bCs/>
                <w:sz w:val="22"/>
                <w:szCs w:val="22"/>
              </w:rPr>
              <w:t>Заказчик</w:t>
            </w:r>
            <w:r w:rsidRPr="00FB1A93">
              <w:rPr>
                <w:b/>
                <w:bCs/>
                <w:sz w:val="22"/>
                <w:szCs w:val="22"/>
              </w:rPr>
              <w:t>а</w:t>
            </w:r>
            <w:r w:rsidRPr="00FB1A93">
              <w:rPr>
                <w:sz w:val="22"/>
                <w:szCs w:val="22"/>
              </w:rPr>
              <w:t xml:space="preserve"> </w:t>
            </w:r>
            <w:r w:rsidR="00165AC3">
              <w:rPr>
                <w:sz w:val="22"/>
                <w:szCs w:val="22"/>
              </w:rPr>
              <w:t xml:space="preserve">здесь </w:t>
            </w:r>
            <w:r w:rsidRPr="00FB1A93">
              <w:rPr>
                <w:sz w:val="22"/>
                <w:szCs w:val="22"/>
              </w:rPr>
              <w:t xml:space="preserve">означает физическое лицо, компанию или корпорацию, назначенную </w:t>
            </w:r>
            <w:r w:rsidR="00FA4FE7">
              <w:rPr>
                <w:sz w:val="22"/>
                <w:szCs w:val="22"/>
              </w:rPr>
              <w:t>Заказчик</w:t>
            </w:r>
            <w:r w:rsidRPr="00FB1A93">
              <w:rPr>
                <w:sz w:val="22"/>
                <w:szCs w:val="22"/>
              </w:rPr>
              <w:t xml:space="preserve">ом для выполнения обязательств, предписанных для Представителя </w:t>
            </w:r>
            <w:r w:rsidR="00FA4FE7">
              <w:rPr>
                <w:sz w:val="22"/>
                <w:szCs w:val="22"/>
              </w:rPr>
              <w:t>Заказчик</w:t>
            </w:r>
            <w:r w:rsidRPr="00FB1A93">
              <w:rPr>
                <w:sz w:val="22"/>
                <w:szCs w:val="22"/>
              </w:rPr>
              <w:t>а  настоящим Контрактом.</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 w:val="left" w:pos="5382"/>
              </w:tabs>
              <w:ind w:right="149"/>
              <w:jc w:val="both"/>
            </w:pPr>
          </w:p>
        </w:tc>
      </w:tr>
      <w:tr w:rsidR="00B95AD3" w:rsidRPr="00FB1A93" w:rsidTr="00327960">
        <w:trPr>
          <w:gridAfter w:val="1"/>
          <w:wAfter w:w="4676" w:type="dxa"/>
          <w:trHeight w:val="979"/>
        </w:trPr>
        <w:tc>
          <w:tcPr>
            <w:tcW w:w="4844" w:type="dxa"/>
            <w:gridSpan w:val="2"/>
          </w:tcPr>
          <w:p w:rsidR="00B95AD3" w:rsidRPr="00FB1A93" w:rsidRDefault="00075E43" w:rsidP="009C632C">
            <w:pPr>
              <w:pStyle w:val="22"/>
              <w:widowControl w:val="0"/>
              <w:numPr>
                <w:ilvl w:val="1"/>
                <w:numId w:val="3"/>
              </w:numPr>
              <w:tabs>
                <w:tab w:val="clear" w:pos="824"/>
                <w:tab w:val="num" w:pos="426"/>
              </w:tabs>
              <w:snapToGrid w:val="0"/>
              <w:spacing w:after="0" w:line="240" w:lineRule="auto"/>
              <w:ind w:left="0" w:right="69" w:firstLine="0"/>
              <w:jc w:val="both"/>
              <w:rPr>
                <w:lang w:val="en-US"/>
              </w:rPr>
            </w:pPr>
            <w:r w:rsidRPr="00075E43">
              <w:rPr>
                <w:b/>
                <w:sz w:val="22"/>
                <w:szCs w:val="22"/>
                <w:rPrChange w:id="20" w:author="Павлютенков Юрий Владимирович" w:date="2014-03-28T08:26:00Z">
                  <w:rPr>
                    <w:b/>
                    <w:sz w:val="22"/>
                    <w:szCs w:val="22"/>
                    <w:lang w:val="en-US"/>
                  </w:rPr>
                </w:rPrChange>
              </w:rPr>
              <w:t xml:space="preserve"> </w:t>
            </w:r>
            <w:r w:rsidR="00B95AD3" w:rsidRPr="00FB1A93">
              <w:rPr>
                <w:b/>
                <w:sz w:val="22"/>
                <w:szCs w:val="22"/>
                <w:lang w:val="en-US"/>
              </w:rPr>
              <w:t xml:space="preserve">Party or Parties </w:t>
            </w:r>
            <w:r w:rsidR="00B95AD3" w:rsidRPr="00FB1A93">
              <w:rPr>
                <w:sz w:val="22"/>
                <w:szCs w:val="22"/>
                <w:lang w:val="en-US"/>
              </w:rPr>
              <w:t xml:space="preserve">herein mean the </w:t>
            </w:r>
            <w:r w:rsidR="00B95AD3">
              <w:rPr>
                <w:sz w:val="22"/>
                <w:szCs w:val="22"/>
                <w:lang w:val="en-US"/>
              </w:rPr>
              <w:t>The Principal</w:t>
            </w:r>
            <w:r w:rsidR="00B95AD3" w:rsidRPr="00FB1A93">
              <w:rPr>
                <w:sz w:val="22"/>
                <w:szCs w:val="22"/>
                <w:lang w:val="en-US"/>
              </w:rPr>
              <w:t xml:space="preserve"> or the Contractor or </w:t>
            </w:r>
            <w:r w:rsidR="00B95AD3">
              <w:rPr>
                <w:sz w:val="22"/>
                <w:szCs w:val="22"/>
                <w:lang w:val="en-US"/>
              </w:rPr>
              <w:t>both</w:t>
            </w:r>
            <w:r w:rsidR="00B95AD3" w:rsidRPr="00FB1A93">
              <w:rPr>
                <w:sz w:val="22"/>
                <w:szCs w:val="22"/>
                <w:lang w:val="en-US"/>
              </w:rPr>
              <w:t>, as the context may require.</w:t>
            </w:r>
          </w:p>
        </w:tc>
        <w:tc>
          <w:tcPr>
            <w:tcW w:w="5537" w:type="dxa"/>
            <w:gridSpan w:val="4"/>
          </w:tcPr>
          <w:p w:rsidR="00B95AD3" w:rsidRPr="00FB1A93" w:rsidRDefault="009C632C" w:rsidP="009C632C">
            <w:pPr>
              <w:pStyle w:val="22"/>
              <w:widowControl w:val="0"/>
              <w:snapToGrid w:val="0"/>
              <w:spacing w:after="0" w:line="240" w:lineRule="auto"/>
              <w:ind w:right="149"/>
              <w:jc w:val="both"/>
            </w:pPr>
            <w:r>
              <w:rPr>
                <w:b/>
                <w:bCs/>
                <w:sz w:val="22"/>
                <w:szCs w:val="22"/>
              </w:rPr>
              <w:t>1.8</w:t>
            </w:r>
            <w:r w:rsidR="00327960">
              <w:rPr>
                <w:b/>
                <w:bCs/>
                <w:sz w:val="22"/>
                <w:szCs w:val="22"/>
                <w:lang w:val="en-US"/>
              </w:rPr>
              <w:t>   </w:t>
            </w:r>
            <w:r w:rsidR="00B95AD3" w:rsidRPr="00FB1A93">
              <w:rPr>
                <w:b/>
                <w:bCs/>
                <w:sz w:val="22"/>
                <w:szCs w:val="22"/>
              </w:rPr>
              <w:t>Сторона</w:t>
            </w:r>
            <w:r w:rsidR="00B95AD3" w:rsidRPr="00FB1A93">
              <w:rPr>
                <w:sz w:val="22"/>
                <w:szCs w:val="22"/>
              </w:rPr>
              <w:t xml:space="preserve">  или </w:t>
            </w:r>
            <w:r w:rsidR="00B95AD3" w:rsidRPr="00FB1A93">
              <w:rPr>
                <w:b/>
                <w:bCs/>
                <w:sz w:val="22"/>
                <w:szCs w:val="22"/>
              </w:rPr>
              <w:t>Стороны</w:t>
            </w:r>
            <w:r w:rsidR="00B95AD3" w:rsidRPr="00FB1A93">
              <w:rPr>
                <w:sz w:val="22"/>
                <w:szCs w:val="22"/>
              </w:rPr>
              <w:t xml:space="preserve"> </w:t>
            </w:r>
            <w:r w:rsidR="00226524">
              <w:rPr>
                <w:sz w:val="22"/>
                <w:szCs w:val="22"/>
              </w:rPr>
              <w:t xml:space="preserve">здесь </w:t>
            </w:r>
            <w:r w:rsidR="00B95AD3" w:rsidRPr="00FB1A93">
              <w:rPr>
                <w:sz w:val="22"/>
                <w:szCs w:val="22"/>
              </w:rPr>
              <w:t xml:space="preserve">означают </w:t>
            </w:r>
            <w:r w:rsidR="00FA4FE7">
              <w:rPr>
                <w:sz w:val="22"/>
                <w:szCs w:val="22"/>
              </w:rPr>
              <w:t>Заказчик</w:t>
            </w:r>
            <w:r w:rsidR="00B95AD3" w:rsidRPr="00FB1A93">
              <w:rPr>
                <w:sz w:val="22"/>
                <w:szCs w:val="22"/>
              </w:rPr>
              <w:t xml:space="preserve">а или Подрядчика, или </w:t>
            </w:r>
            <w:r w:rsidR="00226524">
              <w:rPr>
                <w:sz w:val="22"/>
                <w:szCs w:val="22"/>
              </w:rPr>
              <w:t>обе</w:t>
            </w:r>
            <w:r w:rsidR="00B95AD3" w:rsidRPr="00FB1A93">
              <w:rPr>
                <w:sz w:val="22"/>
                <w:szCs w:val="22"/>
              </w:rPr>
              <w:t xml:space="preserve"> стороны в зависимости от контекста.</w:t>
            </w:r>
          </w:p>
        </w:tc>
      </w:tr>
      <w:tr w:rsidR="00B95AD3" w:rsidRPr="00FB1A93" w:rsidTr="00327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1857"/>
        </w:trPr>
        <w:tc>
          <w:tcPr>
            <w:tcW w:w="4844" w:type="dxa"/>
            <w:gridSpan w:val="2"/>
            <w:tcBorders>
              <w:top w:val="nil"/>
              <w:left w:val="nil"/>
              <w:bottom w:val="nil"/>
              <w:right w:val="nil"/>
            </w:tcBorders>
          </w:tcPr>
          <w:p w:rsidR="00B95AD3" w:rsidRPr="00391E30" w:rsidRDefault="00B95AD3" w:rsidP="00327960">
            <w:pPr>
              <w:pStyle w:val="22"/>
              <w:widowControl w:val="0"/>
              <w:numPr>
                <w:ilvl w:val="1"/>
                <w:numId w:val="3"/>
              </w:numPr>
              <w:tabs>
                <w:tab w:val="left" w:pos="432"/>
              </w:tabs>
              <w:snapToGrid w:val="0"/>
              <w:spacing w:after="0" w:line="240" w:lineRule="auto"/>
              <w:ind w:right="69" w:hanging="824"/>
              <w:jc w:val="both"/>
              <w:rPr>
                <w:b/>
              </w:rPr>
            </w:pPr>
            <w:r w:rsidRPr="00327960">
              <w:rPr>
                <w:b/>
                <w:iCs/>
                <w:lang w:val="en-US"/>
              </w:rPr>
              <w:t>E</w:t>
            </w:r>
            <w:r w:rsidR="00985D0E" w:rsidRPr="00327960">
              <w:rPr>
                <w:b/>
                <w:lang w:val="en-US"/>
              </w:rPr>
              <w:t>ngineering services</w:t>
            </w:r>
            <w:r w:rsidRPr="00327960">
              <w:rPr>
                <w:b/>
                <w:iCs/>
                <w:lang w:val="en-US"/>
              </w:rPr>
              <w:t xml:space="preserve"> </w:t>
            </w:r>
            <w:r w:rsidRPr="00327960">
              <w:rPr>
                <w:iCs/>
                <w:lang w:val="en-US"/>
              </w:rPr>
              <w:t>means …</w:t>
            </w:r>
          </w:p>
        </w:tc>
        <w:tc>
          <w:tcPr>
            <w:tcW w:w="5537" w:type="dxa"/>
            <w:gridSpan w:val="4"/>
            <w:tcBorders>
              <w:top w:val="nil"/>
              <w:left w:val="nil"/>
              <w:bottom w:val="nil"/>
              <w:right w:val="nil"/>
            </w:tcBorders>
          </w:tcPr>
          <w:p w:rsidR="009C632C" w:rsidRPr="00327960" w:rsidRDefault="00327960" w:rsidP="00327960">
            <w:pPr>
              <w:pStyle w:val="22"/>
              <w:widowControl w:val="0"/>
              <w:tabs>
                <w:tab w:val="left" w:pos="259"/>
              </w:tabs>
              <w:snapToGrid w:val="0"/>
              <w:spacing w:after="0" w:line="240" w:lineRule="auto"/>
              <w:ind w:right="149"/>
              <w:jc w:val="both"/>
              <w:rPr>
                <w:b/>
                <w:bCs/>
              </w:rPr>
            </w:pPr>
            <w:r w:rsidRPr="00327960">
              <w:rPr>
                <w:b/>
                <w:bCs/>
                <w:sz w:val="22"/>
                <w:szCs w:val="22"/>
              </w:rPr>
              <w:t>1.9</w:t>
            </w:r>
            <w:r w:rsidRPr="00327960">
              <w:rPr>
                <w:b/>
                <w:bCs/>
                <w:sz w:val="22"/>
                <w:szCs w:val="22"/>
                <w:lang w:val="en-US"/>
              </w:rPr>
              <w:t> </w:t>
            </w:r>
            <w:r w:rsidR="00985D0E" w:rsidRPr="00327960">
              <w:rPr>
                <w:b/>
                <w:bCs/>
                <w:sz w:val="22"/>
                <w:szCs w:val="22"/>
              </w:rPr>
              <w:t>Инжиниринговые услуги означают</w:t>
            </w:r>
            <w:r w:rsidR="00EB0F98" w:rsidRPr="00327960">
              <w:t xml:space="preserve"> </w:t>
            </w:r>
            <w:r w:rsidR="00901163" w:rsidRPr="00327960">
              <w:t>комплекс инженерно-консультационных услуг, работ исследовательского, аналитического характера, выработку рекомендаций в области организации производства и управления, эксплуатации объектов и оборудования, реализации продукции.</w:t>
            </w:r>
          </w:p>
        </w:tc>
      </w:tr>
      <w:tr w:rsidR="00B95AD3" w:rsidRPr="00577A5F" w:rsidTr="00327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Pr>
        <w:tc>
          <w:tcPr>
            <w:tcW w:w="4844" w:type="dxa"/>
            <w:gridSpan w:val="2"/>
            <w:tcBorders>
              <w:top w:val="nil"/>
              <w:left w:val="nil"/>
              <w:bottom w:val="nil"/>
              <w:right w:val="nil"/>
            </w:tcBorders>
          </w:tcPr>
          <w:p w:rsidR="00985D0E" w:rsidRDefault="00075E43" w:rsidP="00327960">
            <w:pPr>
              <w:pStyle w:val="22"/>
              <w:widowControl w:val="0"/>
              <w:numPr>
                <w:ilvl w:val="1"/>
                <w:numId w:val="3"/>
              </w:numPr>
              <w:tabs>
                <w:tab w:val="left" w:pos="432"/>
              </w:tabs>
              <w:snapToGrid w:val="0"/>
              <w:spacing w:after="0" w:line="240" w:lineRule="auto"/>
              <w:ind w:left="0" w:right="69" w:firstLine="0"/>
              <w:jc w:val="both"/>
              <w:rPr>
                <w:iCs/>
                <w:lang w:val="en-US"/>
              </w:rPr>
            </w:pPr>
            <w:r w:rsidRPr="00075E43">
              <w:rPr>
                <w:iCs/>
                <w:rPrChange w:id="21" w:author="boychenko-tv" w:date="2014-03-27T15:04:00Z">
                  <w:rPr>
                    <w:iCs/>
                    <w:lang w:val="en-US"/>
                  </w:rPr>
                </w:rPrChange>
              </w:rPr>
              <w:t xml:space="preserve"> </w:t>
            </w:r>
            <w:r w:rsidR="00B95AD3">
              <w:rPr>
                <w:iCs/>
                <w:lang w:val="en-US"/>
              </w:rPr>
              <w:t>Technical support for operation means …</w:t>
            </w:r>
          </w:p>
        </w:tc>
        <w:tc>
          <w:tcPr>
            <w:tcW w:w="5537" w:type="dxa"/>
            <w:gridSpan w:val="4"/>
            <w:tcBorders>
              <w:top w:val="nil"/>
              <w:left w:val="nil"/>
              <w:bottom w:val="nil"/>
              <w:right w:val="nil"/>
            </w:tcBorders>
          </w:tcPr>
          <w:p w:rsidR="00985D0E" w:rsidRPr="00327960" w:rsidRDefault="00327960" w:rsidP="00327960">
            <w:pPr>
              <w:pStyle w:val="22"/>
              <w:widowControl w:val="0"/>
              <w:tabs>
                <w:tab w:val="left" w:pos="259"/>
              </w:tabs>
              <w:snapToGrid w:val="0"/>
              <w:spacing w:after="0" w:line="240" w:lineRule="auto"/>
              <w:ind w:right="149"/>
              <w:jc w:val="both"/>
              <w:rPr>
                <w:b/>
                <w:bCs/>
              </w:rPr>
            </w:pPr>
            <w:r w:rsidRPr="00327960">
              <w:rPr>
                <w:b/>
                <w:bCs/>
                <w:sz w:val="22"/>
                <w:szCs w:val="22"/>
              </w:rPr>
              <w:t>1.10</w:t>
            </w:r>
            <w:r w:rsidRPr="00327960">
              <w:rPr>
                <w:b/>
                <w:bCs/>
                <w:sz w:val="22"/>
                <w:szCs w:val="22"/>
                <w:lang w:val="en-US"/>
              </w:rPr>
              <w:t> </w:t>
            </w:r>
            <w:r w:rsidR="00985D0E" w:rsidRPr="00327960">
              <w:rPr>
                <w:b/>
                <w:bCs/>
                <w:sz w:val="22"/>
                <w:szCs w:val="22"/>
              </w:rPr>
              <w:t>Тех</w:t>
            </w:r>
            <w:r w:rsidR="00A455E4" w:rsidRPr="00327960">
              <w:rPr>
                <w:b/>
                <w:bCs/>
                <w:sz w:val="22"/>
                <w:szCs w:val="22"/>
              </w:rPr>
              <w:t>н</w:t>
            </w:r>
            <w:r w:rsidR="00985D0E" w:rsidRPr="00327960">
              <w:rPr>
                <w:b/>
                <w:bCs/>
                <w:sz w:val="22"/>
                <w:szCs w:val="22"/>
              </w:rPr>
              <w:t xml:space="preserve">ическая поддержка (сопровождение) </w:t>
            </w:r>
            <w:r w:rsidR="00A455E4" w:rsidRPr="00327960">
              <w:rPr>
                <w:b/>
                <w:bCs/>
                <w:sz w:val="22"/>
                <w:szCs w:val="22"/>
              </w:rPr>
              <w:t xml:space="preserve">эксплуатации </w:t>
            </w:r>
            <w:r w:rsidR="00985D0E" w:rsidRPr="00327960">
              <w:rPr>
                <w:b/>
                <w:bCs/>
                <w:sz w:val="22"/>
                <w:szCs w:val="22"/>
              </w:rPr>
              <w:t>означает</w:t>
            </w:r>
            <w:r w:rsidR="00EB0F98" w:rsidRPr="00327960">
              <w:t xml:space="preserve"> </w:t>
            </w:r>
            <w:r w:rsidR="00901163" w:rsidRPr="00327960">
              <w:t>выдачу технических рекомендаций и/или консультаций по эксплуатации оборудования и систем в дополнение к содержанию или для разъяснения содержания проектной, заводской, пусконаладочной и/или эксплуатационной документации.</w:t>
            </w:r>
          </w:p>
        </w:tc>
      </w:tr>
      <w:tr w:rsidR="00B95AD3" w:rsidRPr="00577A5F" w:rsidTr="00327960">
        <w:trPr>
          <w:gridAfter w:val="1"/>
          <w:wAfter w:w="4676" w:type="dxa"/>
        </w:trPr>
        <w:tc>
          <w:tcPr>
            <w:tcW w:w="4844" w:type="dxa"/>
            <w:gridSpan w:val="2"/>
          </w:tcPr>
          <w:p w:rsidR="00B95AD3" w:rsidRPr="00577A5F"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577A5F" w:rsidRDefault="00B95AD3" w:rsidP="007045C4">
            <w:pPr>
              <w:pStyle w:val="22"/>
              <w:widowControl w:val="0"/>
              <w:tabs>
                <w:tab w:val="left" w:pos="4918"/>
              </w:tabs>
              <w:snapToGrid w:val="0"/>
              <w:spacing w:after="0" w:line="240" w:lineRule="auto"/>
              <w:ind w:right="149"/>
              <w:jc w:val="both"/>
              <w:rPr>
                <w:b/>
                <w:bCs/>
              </w:rPr>
            </w:pPr>
          </w:p>
        </w:tc>
      </w:tr>
      <w:tr w:rsidR="00B95AD3" w:rsidRPr="00FB1A93" w:rsidTr="00A23C25">
        <w:trPr>
          <w:gridAfter w:val="1"/>
          <w:wAfter w:w="4676" w:type="dxa"/>
        </w:trPr>
        <w:tc>
          <w:tcPr>
            <w:tcW w:w="4844" w:type="dxa"/>
            <w:gridSpan w:val="2"/>
          </w:tcPr>
          <w:p w:rsidR="00B95AD3" w:rsidRPr="00FB1A93" w:rsidRDefault="00985D0E" w:rsidP="00327960">
            <w:pPr>
              <w:pStyle w:val="22"/>
              <w:widowControl w:val="0"/>
              <w:numPr>
                <w:ilvl w:val="1"/>
                <w:numId w:val="3"/>
              </w:numPr>
              <w:tabs>
                <w:tab w:val="left" w:pos="432"/>
              </w:tabs>
              <w:snapToGrid w:val="0"/>
              <w:spacing w:after="0" w:line="240" w:lineRule="auto"/>
              <w:ind w:left="0" w:right="69" w:firstLine="0"/>
              <w:jc w:val="both"/>
              <w:rPr>
                <w:lang w:val="en-US"/>
              </w:rPr>
            </w:pPr>
            <w:r w:rsidRPr="00985D0E">
              <w:rPr>
                <w:b/>
                <w:sz w:val="22"/>
                <w:szCs w:val="22"/>
              </w:rPr>
              <w:t xml:space="preserve"> </w:t>
            </w:r>
            <w:r w:rsidR="00B95AD3" w:rsidRPr="00FB1A93">
              <w:rPr>
                <w:b/>
                <w:sz w:val="22"/>
                <w:szCs w:val="22"/>
                <w:lang w:val="en-US"/>
              </w:rPr>
              <w:t>Contractor</w:t>
            </w:r>
            <w:r w:rsidR="00B95AD3" w:rsidRPr="00FB1A93">
              <w:rPr>
                <w:sz w:val="22"/>
                <w:szCs w:val="22"/>
                <w:lang w:val="en-US"/>
              </w:rPr>
              <w:t xml:space="preserve"> herein means </w:t>
            </w:r>
            <w:r w:rsidR="00B95AD3" w:rsidRPr="00FB1A93">
              <w:rPr>
                <w:kern w:val="2"/>
                <w:sz w:val="22"/>
                <w:szCs w:val="22"/>
                <w:lang w:val="en-US"/>
              </w:rPr>
              <w:t xml:space="preserve">Open </w:t>
            </w:r>
            <w:r w:rsidR="00B95AD3" w:rsidRPr="00FB1A93">
              <w:rPr>
                <w:bCs/>
                <w:sz w:val="22"/>
                <w:szCs w:val="22"/>
                <w:lang w:val="en-US"/>
              </w:rPr>
              <w:t xml:space="preserve">Joint Stock Company “Russian Concern </w:t>
            </w:r>
            <w:r w:rsidR="00B95AD3" w:rsidRPr="00FB1A93">
              <w:rPr>
                <w:sz w:val="22"/>
                <w:szCs w:val="22"/>
                <w:lang w:val="en-US"/>
              </w:rPr>
              <w:t>for Electric and Thermal Energy Production at Nuclear Power Plants</w:t>
            </w:r>
            <w:r w:rsidR="00B95AD3" w:rsidRPr="00FB1A93">
              <w:rPr>
                <w:bCs/>
                <w:sz w:val="22"/>
                <w:szCs w:val="22"/>
                <w:lang w:val="en-US"/>
              </w:rPr>
              <w:t>” (JSC “Concern Rosenergoatom”)</w:t>
            </w:r>
            <w:r w:rsidR="00B95AD3" w:rsidRPr="00FB1A93">
              <w:rPr>
                <w:sz w:val="22"/>
                <w:szCs w:val="22"/>
                <w:lang w:val="en-US"/>
              </w:rPr>
              <w:t xml:space="preserve"> and its legitimate representatives, successors and assignees, which are to provide the</w:t>
            </w:r>
            <w:r w:rsidR="00B95AD3" w:rsidRPr="00FB1A93">
              <w:rPr>
                <w:sz w:val="22"/>
                <w:szCs w:val="22"/>
                <w:lang w:val="en-US" w:eastAsia="zh-CN"/>
              </w:rPr>
              <w:t xml:space="preserve"> engineering</w:t>
            </w:r>
            <w:r w:rsidR="00B95AD3" w:rsidRPr="00FB1A93">
              <w:rPr>
                <w:sz w:val="22"/>
                <w:szCs w:val="22"/>
                <w:lang w:val="en-US"/>
              </w:rPr>
              <w:t xml:space="preserve"> service.</w:t>
            </w:r>
          </w:p>
        </w:tc>
        <w:tc>
          <w:tcPr>
            <w:tcW w:w="5537" w:type="dxa"/>
            <w:gridSpan w:val="4"/>
          </w:tcPr>
          <w:p w:rsidR="00B95AD3" w:rsidRPr="00FB1A93" w:rsidRDefault="00327960" w:rsidP="00327960">
            <w:pPr>
              <w:pStyle w:val="22"/>
              <w:widowControl w:val="0"/>
              <w:tabs>
                <w:tab w:val="left" w:pos="0"/>
              </w:tabs>
              <w:snapToGrid w:val="0"/>
              <w:spacing w:after="0" w:line="240" w:lineRule="auto"/>
              <w:ind w:right="149"/>
              <w:jc w:val="both"/>
            </w:pPr>
            <w:r w:rsidRPr="00327960">
              <w:rPr>
                <w:b/>
                <w:bCs/>
                <w:sz w:val="22"/>
                <w:szCs w:val="22"/>
              </w:rPr>
              <w:t xml:space="preserve">1.11 </w:t>
            </w:r>
            <w:r w:rsidR="00B95AD3" w:rsidRPr="00FB1A93">
              <w:rPr>
                <w:b/>
                <w:bCs/>
                <w:sz w:val="22"/>
                <w:szCs w:val="22"/>
              </w:rPr>
              <w:t>Подрядчик</w:t>
            </w:r>
            <w:r w:rsidR="00B95AD3" w:rsidRPr="00FB1A93">
              <w:rPr>
                <w:sz w:val="22"/>
                <w:szCs w:val="22"/>
              </w:rPr>
              <w:t xml:space="preserve"> означает Открытое акционерное общество «Российский концерн  по производству электрической и тепловой энергии на атомных станциях (ОАО «Концерн Росэнергоатом»),  и его правомочных представителей, правопреемников и уполномоченных лиц, предоставляющих инжиниринговые услуги.</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FB1A93" w:rsidTr="00A23C25">
        <w:trPr>
          <w:gridAfter w:val="1"/>
          <w:wAfter w:w="4676" w:type="dxa"/>
        </w:trPr>
        <w:tc>
          <w:tcPr>
            <w:tcW w:w="4844" w:type="dxa"/>
            <w:gridSpan w:val="2"/>
          </w:tcPr>
          <w:p w:rsidR="00B95AD3" w:rsidRPr="00FB1A93" w:rsidRDefault="00B95AD3" w:rsidP="00327960">
            <w:pPr>
              <w:pStyle w:val="22"/>
              <w:widowControl w:val="0"/>
              <w:numPr>
                <w:ilvl w:val="1"/>
                <w:numId w:val="3"/>
              </w:numPr>
              <w:tabs>
                <w:tab w:val="left" w:pos="432"/>
              </w:tabs>
              <w:snapToGrid w:val="0"/>
              <w:spacing w:after="0" w:line="240" w:lineRule="auto"/>
              <w:ind w:left="0" w:right="69" w:firstLine="0"/>
              <w:jc w:val="both"/>
              <w:rPr>
                <w:lang w:val="en-US"/>
              </w:rPr>
            </w:pPr>
            <w:r w:rsidRPr="00FB1A93">
              <w:rPr>
                <w:b/>
                <w:sz w:val="22"/>
                <w:szCs w:val="22"/>
              </w:rPr>
              <w:t xml:space="preserve"> </w:t>
            </w:r>
            <w:r w:rsidRPr="00FB1A93">
              <w:rPr>
                <w:b/>
                <w:sz w:val="22"/>
                <w:szCs w:val="22"/>
                <w:lang w:val="en-US"/>
              </w:rPr>
              <w:t xml:space="preserve">Contractor’s Authorized Representative </w:t>
            </w:r>
            <w:r w:rsidRPr="00FB1A93">
              <w:rPr>
                <w:sz w:val="22"/>
                <w:szCs w:val="22"/>
                <w:lang w:val="en-US"/>
              </w:rPr>
              <w:t>means the Contractor’s on-site employee who acts on behalf of the Contractor to carry out the Contractor’s on-site service works.</w:t>
            </w:r>
          </w:p>
        </w:tc>
        <w:tc>
          <w:tcPr>
            <w:tcW w:w="5537" w:type="dxa"/>
            <w:gridSpan w:val="4"/>
          </w:tcPr>
          <w:p w:rsidR="00B95AD3" w:rsidRPr="00FB1A93" w:rsidRDefault="00327960" w:rsidP="00327960">
            <w:pPr>
              <w:pStyle w:val="22"/>
              <w:widowControl w:val="0"/>
              <w:tabs>
                <w:tab w:val="left" w:pos="0"/>
              </w:tabs>
              <w:snapToGrid w:val="0"/>
              <w:spacing w:after="0" w:line="240" w:lineRule="auto"/>
              <w:ind w:right="149"/>
              <w:jc w:val="both"/>
            </w:pPr>
            <w:r w:rsidRPr="00327960">
              <w:rPr>
                <w:b/>
                <w:sz w:val="22"/>
                <w:szCs w:val="22"/>
              </w:rPr>
              <w:t>1.12</w:t>
            </w:r>
            <w:r>
              <w:rPr>
                <w:b/>
                <w:sz w:val="22"/>
                <w:szCs w:val="22"/>
                <w:lang w:val="en-US"/>
              </w:rPr>
              <w:t> </w:t>
            </w:r>
            <w:r w:rsidR="00B95AD3" w:rsidRPr="00FB1A93">
              <w:rPr>
                <w:b/>
                <w:sz w:val="22"/>
                <w:szCs w:val="22"/>
              </w:rPr>
              <w:t>Полномочный представитель</w:t>
            </w:r>
            <w:r w:rsidR="00B95AD3" w:rsidRPr="00FB1A93">
              <w:rPr>
                <w:sz w:val="22"/>
                <w:szCs w:val="22"/>
              </w:rPr>
              <w:t xml:space="preserve"> Подрядчика означает сотрудника  Подрядчика  на площадке, который действует от имени Подрядчика, для оказания услуг Подрядчика на площадке</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rPr>
            </w:pPr>
          </w:p>
        </w:tc>
      </w:tr>
      <w:tr w:rsidR="00B95AD3" w:rsidRPr="00FB1A93" w:rsidTr="00A23C25">
        <w:trPr>
          <w:gridAfter w:val="1"/>
          <w:wAfter w:w="4676" w:type="dxa"/>
        </w:trPr>
        <w:tc>
          <w:tcPr>
            <w:tcW w:w="4844" w:type="dxa"/>
            <w:gridSpan w:val="2"/>
          </w:tcPr>
          <w:p w:rsidR="00B95AD3" w:rsidRPr="00FB1A93" w:rsidRDefault="00B95AD3" w:rsidP="00327960">
            <w:pPr>
              <w:pStyle w:val="22"/>
              <w:widowControl w:val="0"/>
              <w:numPr>
                <w:ilvl w:val="1"/>
                <w:numId w:val="3"/>
              </w:numPr>
              <w:tabs>
                <w:tab w:val="left" w:pos="432"/>
              </w:tabs>
              <w:snapToGrid w:val="0"/>
              <w:spacing w:after="0" w:line="240" w:lineRule="auto"/>
              <w:ind w:left="0" w:right="69" w:firstLine="0"/>
              <w:jc w:val="both"/>
              <w:rPr>
                <w:lang w:val="en-US"/>
              </w:rPr>
            </w:pPr>
            <w:r w:rsidRPr="00FB1A93">
              <w:rPr>
                <w:b/>
                <w:sz w:val="22"/>
                <w:szCs w:val="22"/>
              </w:rPr>
              <w:t xml:space="preserve"> </w:t>
            </w:r>
            <w:r w:rsidRPr="00FB1A93">
              <w:rPr>
                <w:b/>
                <w:sz w:val="22"/>
                <w:szCs w:val="22"/>
                <w:lang w:val="en-US"/>
              </w:rPr>
              <w:t xml:space="preserve">Expert </w:t>
            </w:r>
            <w:r w:rsidRPr="00FB1A93">
              <w:rPr>
                <w:b/>
                <w:sz w:val="22"/>
                <w:szCs w:val="22"/>
                <w:lang w:val="en-US" w:eastAsia="zh-CN"/>
              </w:rPr>
              <w:t xml:space="preserve">or specialist </w:t>
            </w:r>
            <w:r w:rsidRPr="00FB1A93">
              <w:rPr>
                <w:sz w:val="22"/>
                <w:szCs w:val="22"/>
                <w:lang w:val="en-US"/>
              </w:rPr>
              <w:t xml:space="preserve">means the Contractor’s staff or counteragents (subcontractors) sent to the </w:t>
            </w:r>
            <w:r w:rsidRPr="00FB1A93">
              <w:rPr>
                <w:sz w:val="22"/>
                <w:szCs w:val="22"/>
                <w:lang w:val="en-US"/>
              </w:rPr>
              <w:lastRenderedPageBreak/>
              <w:t>site in order to carry out the Contractor’s service works under supervision of the Contractor’s Authorized Representative.</w:t>
            </w:r>
          </w:p>
        </w:tc>
        <w:tc>
          <w:tcPr>
            <w:tcW w:w="5537" w:type="dxa"/>
            <w:gridSpan w:val="4"/>
          </w:tcPr>
          <w:p w:rsidR="00B95AD3" w:rsidRPr="00FB1A93" w:rsidRDefault="00327960" w:rsidP="00327960">
            <w:pPr>
              <w:pStyle w:val="22"/>
              <w:widowControl w:val="0"/>
              <w:tabs>
                <w:tab w:val="left" w:pos="0"/>
              </w:tabs>
              <w:snapToGrid w:val="0"/>
              <w:spacing w:after="0" w:line="240" w:lineRule="auto"/>
              <w:ind w:right="149"/>
              <w:jc w:val="both"/>
            </w:pPr>
            <w:r w:rsidRPr="00327960">
              <w:rPr>
                <w:b/>
                <w:sz w:val="22"/>
                <w:szCs w:val="22"/>
              </w:rPr>
              <w:lastRenderedPageBreak/>
              <w:t xml:space="preserve">1.13 </w:t>
            </w:r>
            <w:r w:rsidR="00B95AD3" w:rsidRPr="00FB1A93">
              <w:rPr>
                <w:b/>
                <w:sz w:val="22"/>
                <w:szCs w:val="22"/>
              </w:rPr>
              <w:t>Эксперт или специалист</w:t>
            </w:r>
            <w:r w:rsidR="00B95AD3" w:rsidRPr="00FB1A93">
              <w:rPr>
                <w:sz w:val="22"/>
                <w:szCs w:val="22"/>
              </w:rPr>
              <w:t xml:space="preserve"> означает персонал Подрядчика или его контрагентов (субподрядчиков), </w:t>
            </w:r>
            <w:r w:rsidR="00B95AD3" w:rsidRPr="00FB1A93">
              <w:rPr>
                <w:sz w:val="22"/>
                <w:szCs w:val="22"/>
              </w:rPr>
              <w:lastRenderedPageBreak/>
              <w:t>направленный на площадку, который работает под руководством полномочного представителя Подрядчика для оказания услуг Подрядчика.</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rPr>
            </w:pPr>
          </w:p>
        </w:tc>
      </w:tr>
      <w:tr w:rsidR="00B95AD3" w:rsidRPr="00FB1A93" w:rsidTr="00A23C25">
        <w:trPr>
          <w:gridAfter w:val="1"/>
          <w:wAfter w:w="4676" w:type="dxa"/>
        </w:trPr>
        <w:tc>
          <w:tcPr>
            <w:tcW w:w="4844" w:type="dxa"/>
            <w:gridSpan w:val="2"/>
          </w:tcPr>
          <w:p w:rsidR="00985D0E" w:rsidRDefault="00075E43" w:rsidP="00327960">
            <w:pPr>
              <w:pStyle w:val="22"/>
              <w:widowControl w:val="0"/>
              <w:numPr>
                <w:ilvl w:val="1"/>
                <w:numId w:val="3"/>
              </w:numPr>
              <w:tabs>
                <w:tab w:val="left" w:pos="432"/>
              </w:tabs>
              <w:snapToGrid w:val="0"/>
              <w:spacing w:after="0" w:line="240" w:lineRule="auto"/>
              <w:ind w:left="0" w:right="69" w:firstLine="0"/>
              <w:jc w:val="both"/>
              <w:rPr>
                <w:b/>
                <w:lang w:val="en-US"/>
              </w:rPr>
            </w:pPr>
            <w:r w:rsidRPr="00075E43">
              <w:rPr>
                <w:b/>
                <w:sz w:val="22"/>
                <w:szCs w:val="22"/>
                <w:rPrChange w:id="22" w:author="boychenko-tv" w:date="2014-03-27T15:04:00Z">
                  <w:rPr>
                    <w:b/>
                    <w:sz w:val="22"/>
                    <w:szCs w:val="22"/>
                    <w:lang w:val="en-US"/>
                  </w:rPr>
                </w:rPrChange>
              </w:rPr>
              <w:t xml:space="preserve"> </w:t>
            </w:r>
            <w:r w:rsidR="00B95AD3" w:rsidRPr="00FB1A93">
              <w:rPr>
                <w:b/>
                <w:sz w:val="22"/>
                <w:szCs w:val="22"/>
                <w:lang w:val="en-US"/>
              </w:rPr>
              <w:t xml:space="preserve">Contractor’s administrative and technical personnel </w:t>
            </w:r>
            <w:r w:rsidR="00B95AD3" w:rsidRPr="00FB1A93">
              <w:rPr>
                <w:sz w:val="22"/>
                <w:szCs w:val="22"/>
                <w:lang w:val="en-US"/>
              </w:rPr>
              <w:t>means</w:t>
            </w:r>
            <w:r w:rsidR="00B95AD3" w:rsidRPr="00FB1A93">
              <w:rPr>
                <w:b/>
                <w:sz w:val="22"/>
                <w:szCs w:val="22"/>
                <w:lang w:val="en-US"/>
              </w:rPr>
              <w:t xml:space="preserve"> </w:t>
            </w:r>
            <w:r w:rsidR="00B95AD3" w:rsidRPr="00FB1A93">
              <w:rPr>
                <w:sz w:val="22"/>
                <w:szCs w:val="22"/>
                <w:lang w:val="en-US"/>
              </w:rPr>
              <w:t xml:space="preserve">the Contractor’s staff sent to the BNPP site </w:t>
            </w:r>
            <w:r w:rsidR="00B95AD3">
              <w:rPr>
                <w:sz w:val="22"/>
                <w:szCs w:val="22"/>
                <w:lang w:val="en-US"/>
              </w:rPr>
              <w:t xml:space="preserve">or Tehran </w:t>
            </w:r>
            <w:r w:rsidR="00B95AD3" w:rsidRPr="00FB1A93">
              <w:rPr>
                <w:sz w:val="22"/>
                <w:szCs w:val="22"/>
                <w:lang w:val="en-US"/>
              </w:rPr>
              <w:t xml:space="preserve">in order to organize the work of the Authorized Representative, experts </w:t>
            </w:r>
            <w:r w:rsidR="00B95AD3" w:rsidRPr="00FB1A93">
              <w:rPr>
                <w:sz w:val="22"/>
                <w:szCs w:val="22"/>
                <w:lang w:val="en-US" w:eastAsia="zh-CN"/>
              </w:rPr>
              <w:t>and specialists of the Contractor</w:t>
            </w:r>
            <w:r w:rsidR="00B95AD3">
              <w:rPr>
                <w:sz w:val="22"/>
                <w:szCs w:val="22"/>
                <w:lang w:val="en-US" w:eastAsia="zh-CN"/>
              </w:rPr>
              <w:t>, which the cost will be paid by the contractor</w:t>
            </w:r>
            <w:r w:rsidR="00B95AD3" w:rsidRPr="00FB1A93">
              <w:rPr>
                <w:sz w:val="22"/>
                <w:szCs w:val="22"/>
                <w:lang w:val="en-US" w:eastAsia="zh-CN"/>
              </w:rPr>
              <w:t xml:space="preserve">. </w:t>
            </w:r>
            <w:r w:rsidR="00B95AD3" w:rsidRPr="00FB1A93">
              <w:rPr>
                <w:sz w:val="22"/>
                <w:szCs w:val="22"/>
                <w:lang w:val="en-US"/>
              </w:rPr>
              <w:t>The administrative and technical personnel is appointed by the Contractor.</w:t>
            </w:r>
          </w:p>
        </w:tc>
        <w:tc>
          <w:tcPr>
            <w:tcW w:w="5537" w:type="dxa"/>
            <w:gridSpan w:val="4"/>
          </w:tcPr>
          <w:p w:rsidR="00B95AD3" w:rsidRPr="00FB1A93" w:rsidRDefault="00327960" w:rsidP="00327960">
            <w:pPr>
              <w:pStyle w:val="22"/>
              <w:widowControl w:val="0"/>
              <w:tabs>
                <w:tab w:val="left" w:pos="0"/>
              </w:tabs>
              <w:snapToGrid w:val="0"/>
              <w:spacing w:after="0" w:line="240" w:lineRule="auto"/>
              <w:ind w:right="149"/>
              <w:jc w:val="both"/>
            </w:pPr>
            <w:r w:rsidRPr="00327960">
              <w:rPr>
                <w:b/>
                <w:sz w:val="22"/>
                <w:szCs w:val="22"/>
              </w:rPr>
              <w:t xml:space="preserve">1.14 </w:t>
            </w:r>
            <w:r w:rsidR="00B95AD3" w:rsidRPr="00FB1A93">
              <w:rPr>
                <w:b/>
                <w:sz w:val="22"/>
                <w:szCs w:val="22"/>
              </w:rPr>
              <w:t>Административно-технический персонал Подрядчика –</w:t>
            </w:r>
            <w:r w:rsidR="00B95AD3" w:rsidRPr="00FB1A93">
              <w:rPr>
                <w:sz w:val="22"/>
                <w:szCs w:val="22"/>
              </w:rPr>
              <w:t xml:space="preserve"> сотрудники Подрядчика, направляемые на площадку БАЭС</w:t>
            </w:r>
            <w:r w:rsidR="0092724C">
              <w:rPr>
                <w:sz w:val="22"/>
                <w:szCs w:val="22"/>
              </w:rPr>
              <w:t xml:space="preserve"> или</w:t>
            </w:r>
            <w:r w:rsidR="00577A5F">
              <w:rPr>
                <w:sz w:val="22"/>
                <w:szCs w:val="22"/>
              </w:rPr>
              <w:t xml:space="preserve"> Тегеран</w:t>
            </w:r>
            <w:r w:rsidR="00B95AD3" w:rsidRPr="00FB1A93">
              <w:rPr>
                <w:sz w:val="22"/>
                <w:szCs w:val="22"/>
              </w:rPr>
              <w:t xml:space="preserve"> для обеспечения деятельности Полномочного представителя, экспертов и специалистов Подрядчика</w:t>
            </w:r>
            <w:r w:rsidR="0092724C">
              <w:rPr>
                <w:sz w:val="22"/>
                <w:szCs w:val="22"/>
              </w:rPr>
              <w:t>, затраты на которых оплачивает Подрядчик</w:t>
            </w:r>
            <w:r w:rsidR="00B95AD3" w:rsidRPr="00FB1A93">
              <w:rPr>
                <w:sz w:val="22"/>
                <w:szCs w:val="22"/>
              </w:rPr>
              <w:t>. Административно-технический персонал назначается Подрядчиком.</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rPr>
            </w:pPr>
          </w:p>
        </w:tc>
      </w:tr>
      <w:tr w:rsidR="00B95AD3" w:rsidRPr="00FB1A93" w:rsidTr="00A23C25">
        <w:trPr>
          <w:gridAfter w:val="1"/>
          <w:wAfter w:w="4676" w:type="dxa"/>
        </w:trPr>
        <w:tc>
          <w:tcPr>
            <w:tcW w:w="4844" w:type="dxa"/>
            <w:gridSpan w:val="2"/>
          </w:tcPr>
          <w:p w:rsidR="00985D0E" w:rsidRDefault="00985D0E" w:rsidP="00327960">
            <w:pPr>
              <w:pStyle w:val="22"/>
              <w:widowControl w:val="0"/>
              <w:numPr>
                <w:ilvl w:val="1"/>
                <w:numId w:val="3"/>
              </w:numPr>
              <w:snapToGrid w:val="0"/>
              <w:spacing w:after="0" w:line="240" w:lineRule="auto"/>
              <w:ind w:left="0" w:right="69" w:firstLine="0"/>
              <w:jc w:val="both"/>
              <w:rPr>
                <w:lang w:val="en-US"/>
              </w:rPr>
            </w:pPr>
            <w:r w:rsidRPr="00985D0E">
              <w:rPr>
                <w:b/>
                <w:sz w:val="22"/>
                <w:szCs w:val="22"/>
              </w:rPr>
              <w:t xml:space="preserve"> </w:t>
            </w:r>
            <w:r w:rsidR="00B95AD3" w:rsidRPr="00FB1A93">
              <w:rPr>
                <w:b/>
                <w:sz w:val="22"/>
                <w:szCs w:val="22"/>
                <w:lang w:val="en-US"/>
              </w:rPr>
              <w:t xml:space="preserve">Contractor's Bank </w:t>
            </w:r>
            <w:r w:rsidR="00B95AD3" w:rsidRPr="00FB1A93">
              <w:rPr>
                <w:sz w:val="22"/>
                <w:szCs w:val="22"/>
                <w:lang w:val="en-US"/>
              </w:rPr>
              <w:t>herein means</w:t>
            </w:r>
            <w:r w:rsidR="00B95AD3">
              <w:rPr>
                <w:sz w:val="22"/>
                <w:szCs w:val="22"/>
                <w:lang w:val="en-US"/>
              </w:rPr>
              <w:t xml:space="preserve"> ……</w:t>
            </w:r>
            <w:r w:rsidR="00B95AD3" w:rsidRPr="00FB1A93">
              <w:rPr>
                <w:sz w:val="22"/>
                <w:szCs w:val="22"/>
                <w:lang w:val="en-US"/>
              </w:rPr>
              <w:t xml:space="preserve"> </w:t>
            </w:r>
          </w:p>
        </w:tc>
        <w:tc>
          <w:tcPr>
            <w:tcW w:w="5537" w:type="dxa"/>
            <w:gridSpan w:val="4"/>
          </w:tcPr>
          <w:p w:rsidR="00B95AD3" w:rsidRPr="00FB1A93" w:rsidRDefault="00327960" w:rsidP="00327960">
            <w:pPr>
              <w:pStyle w:val="22"/>
              <w:widowControl w:val="0"/>
              <w:tabs>
                <w:tab w:val="left" w:pos="118"/>
              </w:tabs>
              <w:snapToGrid w:val="0"/>
              <w:spacing w:after="0" w:line="240" w:lineRule="auto"/>
              <w:ind w:right="149"/>
              <w:jc w:val="both"/>
            </w:pPr>
            <w:r w:rsidRPr="00327960">
              <w:rPr>
                <w:b/>
                <w:bCs/>
                <w:sz w:val="22"/>
                <w:szCs w:val="22"/>
              </w:rPr>
              <w:t>1.15</w:t>
            </w:r>
            <w:r>
              <w:rPr>
                <w:b/>
                <w:bCs/>
                <w:sz w:val="22"/>
                <w:szCs w:val="22"/>
                <w:lang w:val="en-US"/>
              </w:rPr>
              <w:t> </w:t>
            </w:r>
            <w:r w:rsidR="00B95AD3" w:rsidRPr="00FB1A93">
              <w:rPr>
                <w:b/>
                <w:bCs/>
                <w:sz w:val="22"/>
                <w:szCs w:val="22"/>
              </w:rPr>
              <w:t>Банк Подрядчика</w:t>
            </w:r>
            <w:r w:rsidR="00B95AD3" w:rsidRPr="00FB1A93">
              <w:rPr>
                <w:sz w:val="22"/>
                <w:szCs w:val="22"/>
              </w:rPr>
              <w:t xml:space="preserve"> означает, г. Москва, Российская Федерация. </w:t>
            </w:r>
          </w:p>
        </w:tc>
      </w:tr>
      <w:tr w:rsidR="00B95AD3" w:rsidRPr="00FB1A93" w:rsidTr="00327960">
        <w:trPr>
          <w:gridAfter w:val="1"/>
          <w:wAfter w:w="4676" w:type="dxa"/>
        </w:trPr>
        <w:tc>
          <w:tcPr>
            <w:tcW w:w="4844" w:type="dxa"/>
            <w:gridSpan w:val="2"/>
          </w:tcPr>
          <w:p w:rsidR="00B95AD3" w:rsidRPr="00FB1A93" w:rsidRDefault="00B95AD3" w:rsidP="007045C4">
            <w:pPr>
              <w:pStyle w:val="22"/>
              <w:widowControl w:val="0"/>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FB1A93" w:rsidTr="00327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Pr>
        <w:tc>
          <w:tcPr>
            <w:tcW w:w="4844" w:type="dxa"/>
            <w:gridSpan w:val="2"/>
            <w:tcBorders>
              <w:top w:val="nil"/>
              <w:left w:val="nil"/>
              <w:bottom w:val="nil"/>
              <w:right w:val="nil"/>
            </w:tcBorders>
          </w:tcPr>
          <w:p w:rsidR="00B95AD3" w:rsidRPr="00327960" w:rsidRDefault="00985D0E" w:rsidP="00327960">
            <w:pPr>
              <w:pStyle w:val="22"/>
              <w:widowControl w:val="0"/>
              <w:numPr>
                <w:ilvl w:val="1"/>
                <w:numId w:val="3"/>
              </w:numPr>
              <w:tabs>
                <w:tab w:val="left" w:pos="432"/>
              </w:tabs>
              <w:snapToGrid w:val="0"/>
              <w:spacing w:after="0" w:line="240" w:lineRule="auto"/>
              <w:ind w:left="0" w:right="69" w:firstLine="0"/>
              <w:jc w:val="both"/>
              <w:rPr>
                <w:b/>
              </w:rPr>
            </w:pPr>
            <w:r w:rsidRPr="00327960">
              <w:rPr>
                <w:b/>
                <w:sz w:val="22"/>
                <w:szCs w:val="22"/>
              </w:rPr>
              <w:t xml:space="preserve"> </w:t>
            </w:r>
            <w:r w:rsidR="00B95AD3" w:rsidRPr="00327960">
              <w:rPr>
                <w:b/>
                <w:sz w:val="22"/>
                <w:szCs w:val="22"/>
                <w:lang w:val="en-US"/>
              </w:rPr>
              <w:t xml:space="preserve">Inter repair </w:t>
            </w:r>
            <w:r w:rsidR="00B95AD3" w:rsidRPr="00327960">
              <w:rPr>
                <w:sz w:val="22"/>
                <w:szCs w:val="22"/>
                <w:lang w:val="en-US"/>
              </w:rPr>
              <w:t>means</w:t>
            </w:r>
            <w:r w:rsidR="00B95AD3" w:rsidRPr="00327960">
              <w:rPr>
                <w:b/>
                <w:sz w:val="22"/>
                <w:szCs w:val="22"/>
                <w:lang w:val="en-US"/>
              </w:rPr>
              <w:t xml:space="preserve"> …..</w:t>
            </w:r>
          </w:p>
        </w:tc>
        <w:tc>
          <w:tcPr>
            <w:tcW w:w="5537" w:type="dxa"/>
            <w:gridSpan w:val="4"/>
            <w:tcBorders>
              <w:top w:val="nil"/>
              <w:left w:val="nil"/>
              <w:bottom w:val="nil"/>
              <w:right w:val="nil"/>
            </w:tcBorders>
          </w:tcPr>
          <w:p w:rsidR="00B95AD3" w:rsidRPr="00327960" w:rsidRDefault="00327960" w:rsidP="00327960">
            <w:pPr>
              <w:pStyle w:val="22"/>
              <w:widowControl w:val="0"/>
              <w:tabs>
                <w:tab w:val="left" w:pos="0"/>
              </w:tabs>
              <w:snapToGrid w:val="0"/>
              <w:spacing w:after="0" w:line="240" w:lineRule="auto"/>
              <w:ind w:right="149"/>
              <w:jc w:val="both"/>
              <w:rPr>
                <w:b/>
              </w:rPr>
            </w:pPr>
            <w:r w:rsidRPr="00327960">
              <w:rPr>
                <w:b/>
                <w:sz w:val="22"/>
                <w:szCs w:val="22"/>
              </w:rPr>
              <w:t xml:space="preserve">1.16 </w:t>
            </w:r>
            <w:r w:rsidR="00985D0E" w:rsidRPr="00327960">
              <w:rPr>
                <w:b/>
                <w:sz w:val="22"/>
                <w:szCs w:val="22"/>
              </w:rPr>
              <w:t>Межремонтный период</w:t>
            </w:r>
            <w:r w:rsidR="00985D0E" w:rsidRPr="00327960">
              <w:rPr>
                <w:sz w:val="22"/>
                <w:szCs w:val="22"/>
              </w:rPr>
              <w:t xml:space="preserve"> означает</w:t>
            </w:r>
            <w:r w:rsidR="00EB0F98" w:rsidRPr="00327960">
              <w:rPr>
                <w:rStyle w:val="11"/>
                <w:sz w:val="20"/>
                <w:szCs w:val="20"/>
              </w:rPr>
              <w:t xml:space="preserve"> </w:t>
            </w:r>
            <w:r w:rsidR="00901163" w:rsidRPr="00327960">
              <w:rPr>
                <w:rStyle w:val="textcop1"/>
                <w:rFonts w:ascii="Times New Roman" w:hAnsi="Times New Roman" w:cs="Times New Roman"/>
                <w:sz w:val="22"/>
                <w:szCs w:val="22"/>
              </w:rPr>
              <w:t>время между двумя последовательно проводимыми (очередными) плановыми капитальными и средними ремонтами оборудования, а также между вводом оборудования в эксплуатацию и его первым плановым капитальным ремонтом.</w:t>
            </w:r>
          </w:p>
        </w:tc>
      </w:tr>
      <w:tr w:rsidR="00B95AD3" w:rsidRPr="00FB1A93" w:rsidTr="00327960">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rPr>
            </w:pPr>
          </w:p>
        </w:tc>
      </w:tr>
      <w:tr w:rsidR="00B95AD3" w:rsidRPr="00133977" w:rsidTr="00327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Pr>
        <w:tc>
          <w:tcPr>
            <w:tcW w:w="4844" w:type="dxa"/>
            <w:gridSpan w:val="2"/>
            <w:tcBorders>
              <w:top w:val="nil"/>
              <w:left w:val="nil"/>
              <w:bottom w:val="nil"/>
              <w:right w:val="nil"/>
            </w:tcBorders>
          </w:tcPr>
          <w:p w:rsidR="00985D0E" w:rsidRPr="00985D0E" w:rsidRDefault="00075E43" w:rsidP="00327960">
            <w:pPr>
              <w:pStyle w:val="22"/>
              <w:widowControl w:val="0"/>
              <w:numPr>
                <w:ilvl w:val="1"/>
                <w:numId w:val="3"/>
              </w:numPr>
              <w:tabs>
                <w:tab w:val="left" w:pos="432"/>
              </w:tabs>
              <w:snapToGrid w:val="0"/>
              <w:spacing w:after="0" w:line="240" w:lineRule="auto"/>
              <w:ind w:left="0" w:right="69" w:firstLine="0"/>
              <w:jc w:val="both"/>
              <w:rPr>
                <w:b/>
                <w:lang w:val="en-US"/>
              </w:rPr>
            </w:pPr>
            <w:r w:rsidRPr="00075E43">
              <w:rPr>
                <w:b/>
                <w:sz w:val="22"/>
                <w:szCs w:val="22"/>
                <w:rPrChange w:id="23" w:author="boychenko-tv" w:date="2014-03-27T15:04:00Z">
                  <w:rPr>
                    <w:b/>
                    <w:sz w:val="22"/>
                    <w:szCs w:val="22"/>
                    <w:lang w:val="en-US"/>
                  </w:rPr>
                </w:rPrChange>
              </w:rPr>
              <w:t xml:space="preserve"> </w:t>
            </w:r>
            <w:r w:rsidR="00985D0E" w:rsidRPr="00985D0E">
              <w:rPr>
                <w:b/>
                <w:sz w:val="22"/>
                <w:szCs w:val="22"/>
                <w:lang w:val="en-US"/>
              </w:rPr>
              <w:t>TAVANA</w:t>
            </w:r>
            <w:r w:rsidR="00B95AD3">
              <w:rPr>
                <w:sz w:val="22"/>
                <w:szCs w:val="22"/>
                <w:lang w:val="en-US"/>
              </w:rPr>
              <w:t xml:space="preserve"> </w:t>
            </w:r>
            <w:r w:rsidR="00B95AD3" w:rsidRPr="00FB1A93">
              <w:rPr>
                <w:sz w:val="22"/>
                <w:szCs w:val="22"/>
                <w:lang w:val="en-US"/>
              </w:rPr>
              <w:t>means the</w:t>
            </w:r>
            <w:r w:rsidR="00B95AD3">
              <w:rPr>
                <w:sz w:val="22"/>
                <w:szCs w:val="22"/>
                <w:lang w:val="en-US"/>
              </w:rPr>
              <w:t xml:space="preserve"> company responsible  for the technical support of the NPPs in IRI.</w:t>
            </w:r>
          </w:p>
        </w:tc>
        <w:tc>
          <w:tcPr>
            <w:tcW w:w="5537" w:type="dxa"/>
            <w:gridSpan w:val="4"/>
            <w:tcBorders>
              <w:top w:val="nil"/>
              <w:left w:val="nil"/>
              <w:bottom w:val="nil"/>
              <w:right w:val="nil"/>
            </w:tcBorders>
          </w:tcPr>
          <w:p w:rsidR="00985D0E" w:rsidRDefault="00327960" w:rsidP="00327960">
            <w:pPr>
              <w:pStyle w:val="22"/>
              <w:widowControl w:val="0"/>
              <w:tabs>
                <w:tab w:val="left" w:pos="4918"/>
              </w:tabs>
              <w:snapToGrid w:val="0"/>
              <w:spacing w:after="0" w:line="240" w:lineRule="auto"/>
              <w:ind w:right="149"/>
              <w:jc w:val="both"/>
              <w:rPr>
                <w:b/>
              </w:rPr>
            </w:pPr>
            <w:r w:rsidRPr="00327960">
              <w:rPr>
                <w:b/>
                <w:sz w:val="22"/>
                <w:szCs w:val="22"/>
              </w:rPr>
              <w:t xml:space="preserve">1.17 </w:t>
            </w:r>
            <w:r w:rsidR="00985D0E" w:rsidRPr="00327960">
              <w:rPr>
                <w:b/>
                <w:sz w:val="22"/>
                <w:szCs w:val="22"/>
              </w:rPr>
              <w:t>TAVANA</w:t>
            </w:r>
            <w:r w:rsidR="00985D0E" w:rsidRPr="00985D0E">
              <w:rPr>
                <w:sz w:val="22"/>
                <w:szCs w:val="22"/>
              </w:rPr>
              <w:t xml:space="preserve"> означает компанию, ответственную за техническую поддержку всех АЭС в ИРИ.</w:t>
            </w:r>
          </w:p>
        </w:tc>
      </w:tr>
      <w:tr w:rsidR="00B95AD3" w:rsidRPr="00133977" w:rsidTr="00327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Pr>
        <w:tc>
          <w:tcPr>
            <w:tcW w:w="4844" w:type="dxa"/>
            <w:gridSpan w:val="2"/>
            <w:tcBorders>
              <w:top w:val="nil"/>
              <w:left w:val="nil"/>
              <w:bottom w:val="nil"/>
              <w:right w:val="nil"/>
            </w:tcBorders>
          </w:tcPr>
          <w:p w:rsidR="00B95AD3" w:rsidRPr="00133977" w:rsidRDefault="00B95AD3" w:rsidP="0079222A">
            <w:pPr>
              <w:pStyle w:val="22"/>
              <w:widowControl w:val="0"/>
              <w:tabs>
                <w:tab w:val="left" w:pos="432"/>
                <w:tab w:val="num" w:pos="824"/>
              </w:tabs>
              <w:snapToGrid w:val="0"/>
              <w:spacing w:after="0" w:line="240" w:lineRule="auto"/>
              <w:ind w:right="69"/>
              <w:jc w:val="both"/>
            </w:pPr>
          </w:p>
        </w:tc>
        <w:tc>
          <w:tcPr>
            <w:tcW w:w="5537" w:type="dxa"/>
            <w:gridSpan w:val="4"/>
            <w:tcBorders>
              <w:top w:val="nil"/>
              <w:left w:val="nil"/>
              <w:bottom w:val="nil"/>
              <w:right w:val="nil"/>
            </w:tcBorders>
          </w:tcPr>
          <w:p w:rsidR="00B95AD3" w:rsidRPr="00133977" w:rsidRDefault="00B95AD3" w:rsidP="007045C4">
            <w:pPr>
              <w:pStyle w:val="22"/>
              <w:widowControl w:val="0"/>
              <w:tabs>
                <w:tab w:val="left" w:pos="4918"/>
              </w:tabs>
              <w:snapToGrid w:val="0"/>
              <w:spacing w:after="0" w:line="240" w:lineRule="auto"/>
              <w:ind w:right="149"/>
              <w:jc w:val="both"/>
              <w:rPr>
                <w:b/>
              </w:rPr>
            </w:pPr>
          </w:p>
        </w:tc>
      </w:tr>
      <w:tr w:rsidR="00B95AD3" w:rsidRPr="00FB1A93" w:rsidTr="00327960">
        <w:trPr>
          <w:gridAfter w:val="1"/>
          <w:wAfter w:w="4676" w:type="dxa"/>
        </w:trPr>
        <w:tc>
          <w:tcPr>
            <w:tcW w:w="4844" w:type="dxa"/>
            <w:gridSpan w:val="2"/>
          </w:tcPr>
          <w:p w:rsidR="00B95AD3" w:rsidRPr="00FB1A93" w:rsidRDefault="00985D0E" w:rsidP="00327960">
            <w:pPr>
              <w:pStyle w:val="22"/>
              <w:widowControl w:val="0"/>
              <w:numPr>
                <w:ilvl w:val="1"/>
                <w:numId w:val="3"/>
              </w:numPr>
              <w:tabs>
                <w:tab w:val="left" w:pos="432"/>
              </w:tabs>
              <w:snapToGrid w:val="0"/>
              <w:spacing w:after="0" w:line="240" w:lineRule="auto"/>
              <w:ind w:left="0" w:right="69" w:firstLine="0"/>
              <w:jc w:val="both"/>
              <w:rPr>
                <w:lang w:val="en-US"/>
              </w:rPr>
            </w:pPr>
            <w:r w:rsidRPr="00985D0E">
              <w:rPr>
                <w:b/>
                <w:sz w:val="22"/>
                <w:szCs w:val="22"/>
              </w:rPr>
              <w:t xml:space="preserve"> </w:t>
            </w:r>
            <w:r w:rsidR="00B95AD3" w:rsidRPr="00FB1A93">
              <w:rPr>
                <w:b/>
                <w:sz w:val="22"/>
                <w:szCs w:val="22"/>
                <w:lang w:val="en-US"/>
              </w:rPr>
              <w:t>IRI</w:t>
            </w:r>
            <w:r w:rsidR="00B95AD3" w:rsidRPr="00FB1A93">
              <w:rPr>
                <w:sz w:val="22"/>
                <w:szCs w:val="22"/>
                <w:lang w:val="en-US"/>
              </w:rPr>
              <w:t xml:space="preserve"> means the Islamic Republic of Iran. </w:t>
            </w:r>
          </w:p>
          <w:p w:rsidR="00B95AD3" w:rsidRPr="00FB1A93" w:rsidRDefault="00B95AD3">
            <w:pPr>
              <w:ind w:right="69"/>
              <w:jc w:val="both"/>
              <w:rPr>
                <w:lang w:val="en-US"/>
              </w:rPr>
            </w:pPr>
          </w:p>
        </w:tc>
        <w:tc>
          <w:tcPr>
            <w:tcW w:w="5537" w:type="dxa"/>
            <w:gridSpan w:val="4"/>
          </w:tcPr>
          <w:p w:rsidR="00B95AD3" w:rsidRPr="00FB1A93" w:rsidRDefault="00327960" w:rsidP="00327960">
            <w:pPr>
              <w:pStyle w:val="22"/>
              <w:widowControl w:val="0"/>
              <w:tabs>
                <w:tab w:val="left" w:pos="118"/>
              </w:tabs>
              <w:snapToGrid w:val="0"/>
              <w:spacing w:after="0" w:line="240" w:lineRule="auto"/>
              <w:ind w:right="149"/>
              <w:jc w:val="both"/>
            </w:pPr>
            <w:r w:rsidRPr="00327960">
              <w:rPr>
                <w:b/>
                <w:bCs/>
                <w:sz w:val="22"/>
                <w:szCs w:val="22"/>
              </w:rPr>
              <w:t xml:space="preserve">1.18 </w:t>
            </w:r>
            <w:r w:rsidR="00B95AD3" w:rsidRPr="00FB1A93">
              <w:rPr>
                <w:b/>
                <w:bCs/>
                <w:sz w:val="22"/>
                <w:szCs w:val="22"/>
              </w:rPr>
              <w:t>ИРИ</w:t>
            </w:r>
            <w:r w:rsidR="00B95AD3" w:rsidRPr="00FB1A93">
              <w:rPr>
                <w:sz w:val="22"/>
                <w:szCs w:val="22"/>
              </w:rPr>
              <w:t xml:space="preserve"> означает «Исламская Республика Иран».</w:t>
            </w:r>
          </w:p>
        </w:tc>
      </w:tr>
      <w:tr w:rsidR="00B95AD3" w:rsidRPr="00FB1A93" w:rsidTr="00A23C25">
        <w:trPr>
          <w:gridAfter w:val="1"/>
          <w:wAfter w:w="4676" w:type="dxa"/>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FB1A93" w:rsidTr="00A23C25">
        <w:trPr>
          <w:gridAfter w:val="1"/>
          <w:wAfter w:w="4676" w:type="dxa"/>
          <w:trHeight w:val="338"/>
        </w:trPr>
        <w:tc>
          <w:tcPr>
            <w:tcW w:w="4844" w:type="dxa"/>
            <w:gridSpan w:val="2"/>
          </w:tcPr>
          <w:p w:rsidR="00B95AD3" w:rsidRPr="00FB1A93" w:rsidRDefault="00B95AD3" w:rsidP="00327960">
            <w:pPr>
              <w:pStyle w:val="22"/>
              <w:widowControl w:val="0"/>
              <w:numPr>
                <w:ilvl w:val="1"/>
                <w:numId w:val="3"/>
              </w:numPr>
              <w:tabs>
                <w:tab w:val="left" w:pos="432"/>
              </w:tabs>
              <w:snapToGrid w:val="0"/>
              <w:spacing w:after="0" w:line="240" w:lineRule="auto"/>
              <w:ind w:left="0" w:right="69" w:firstLine="0"/>
              <w:jc w:val="both"/>
              <w:rPr>
                <w:lang w:val="en-US"/>
              </w:rPr>
            </w:pPr>
            <w:r w:rsidRPr="00FB1A93">
              <w:rPr>
                <w:b/>
                <w:sz w:val="22"/>
                <w:szCs w:val="22"/>
              </w:rPr>
              <w:t xml:space="preserve"> </w:t>
            </w:r>
            <w:r w:rsidRPr="00FB1A93">
              <w:rPr>
                <w:b/>
                <w:sz w:val="22"/>
                <w:szCs w:val="22"/>
                <w:lang w:val="en-US"/>
              </w:rPr>
              <w:t>RF</w:t>
            </w:r>
            <w:r w:rsidRPr="00FB1A93">
              <w:rPr>
                <w:sz w:val="22"/>
                <w:szCs w:val="22"/>
                <w:lang w:val="en-US"/>
              </w:rPr>
              <w:t xml:space="preserve"> means the </w:t>
            </w:r>
            <w:smartTag w:uri="urn:schemas-microsoft-com:office:smarttags" w:element="country-region">
              <w:smartTag w:uri="urn:schemas-microsoft-com:office:smarttags" w:element="place">
                <w:r w:rsidRPr="00FB1A93">
                  <w:rPr>
                    <w:sz w:val="22"/>
                    <w:szCs w:val="22"/>
                    <w:lang w:val="en-US"/>
                  </w:rPr>
                  <w:t>Russian Federation</w:t>
                </w:r>
              </w:smartTag>
            </w:smartTag>
            <w:r w:rsidRPr="00FB1A93">
              <w:rPr>
                <w:sz w:val="22"/>
                <w:szCs w:val="22"/>
                <w:lang w:val="en-US"/>
              </w:rPr>
              <w:t>.</w:t>
            </w:r>
          </w:p>
        </w:tc>
        <w:tc>
          <w:tcPr>
            <w:tcW w:w="5537" w:type="dxa"/>
            <w:gridSpan w:val="4"/>
          </w:tcPr>
          <w:p w:rsidR="00B95AD3" w:rsidRPr="00FB1A93" w:rsidRDefault="006D5284" w:rsidP="006D5284">
            <w:pPr>
              <w:pStyle w:val="22"/>
              <w:widowControl w:val="0"/>
              <w:tabs>
                <w:tab w:val="left" w:pos="118"/>
              </w:tabs>
              <w:snapToGrid w:val="0"/>
              <w:spacing w:after="0" w:line="240" w:lineRule="auto"/>
              <w:ind w:right="149"/>
              <w:jc w:val="both"/>
            </w:pPr>
            <w:r>
              <w:rPr>
                <w:b/>
                <w:bCs/>
                <w:sz w:val="22"/>
                <w:szCs w:val="22"/>
                <w:lang w:val="en-US"/>
              </w:rPr>
              <w:t xml:space="preserve">1.19 </w:t>
            </w:r>
            <w:r w:rsidR="00B95AD3" w:rsidRPr="00FB1A93">
              <w:rPr>
                <w:b/>
                <w:bCs/>
                <w:sz w:val="22"/>
                <w:szCs w:val="22"/>
              </w:rPr>
              <w:t>РФ</w:t>
            </w:r>
            <w:r w:rsidR="00B95AD3" w:rsidRPr="00FB1A93">
              <w:rPr>
                <w:sz w:val="22"/>
                <w:szCs w:val="22"/>
              </w:rPr>
              <w:t xml:space="preserve"> означает «Российская Федерация».</w:t>
            </w:r>
          </w:p>
        </w:tc>
      </w:tr>
      <w:tr w:rsidR="00B95AD3" w:rsidRPr="00FB1A93" w:rsidTr="00A23C25">
        <w:trPr>
          <w:gridAfter w:val="1"/>
          <w:wAfter w:w="4676" w:type="dxa"/>
          <w:trHeight w:val="252"/>
        </w:trPr>
        <w:tc>
          <w:tcPr>
            <w:tcW w:w="4844" w:type="dxa"/>
            <w:gridSpan w:val="2"/>
          </w:tcPr>
          <w:p w:rsidR="00B95AD3" w:rsidRPr="00FB1A93" w:rsidRDefault="00B95AD3" w:rsidP="007045C4">
            <w:pPr>
              <w:pStyle w:val="22"/>
              <w:widowControl w:val="0"/>
              <w:tabs>
                <w:tab w:val="left" w:pos="432"/>
              </w:tabs>
              <w:snapToGrid w:val="0"/>
              <w:spacing w:after="0" w:line="240" w:lineRule="auto"/>
              <w:ind w:right="69"/>
              <w:jc w:val="both"/>
              <w:rPr>
                <w:b/>
                <w:lang w:val="en-US"/>
              </w:rPr>
            </w:pPr>
          </w:p>
        </w:tc>
        <w:tc>
          <w:tcPr>
            <w:tcW w:w="5537" w:type="dxa"/>
            <w:gridSpan w:val="4"/>
          </w:tcPr>
          <w:p w:rsidR="00B95AD3" w:rsidRPr="00FB1A93" w:rsidRDefault="00B95AD3" w:rsidP="007045C4">
            <w:pPr>
              <w:pStyle w:val="22"/>
              <w:widowControl w:val="0"/>
              <w:tabs>
                <w:tab w:val="left" w:pos="4918"/>
              </w:tabs>
              <w:snapToGrid w:val="0"/>
              <w:spacing w:after="0" w:line="240" w:lineRule="auto"/>
              <w:ind w:right="149"/>
              <w:jc w:val="both"/>
              <w:rPr>
                <w:b/>
                <w:bCs/>
              </w:rPr>
            </w:pPr>
          </w:p>
        </w:tc>
      </w:tr>
      <w:tr w:rsidR="00B95AD3" w:rsidRPr="004A6345" w:rsidTr="00A23C25">
        <w:trPr>
          <w:gridAfter w:val="1"/>
          <w:wAfter w:w="4676" w:type="dxa"/>
        </w:trPr>
        <w:tc>
          <w:tcPr>
            <w:tcW w:w="4844" w:type="dxa"/>
            <w:gridSpan w:val="2"/>
          </w:tcPr>
          <w:p w:rsidR="00B95AD3" w:rsidRPr="004A6345" w:rsidRDefault="00B95AD3" w:rsidP="00327960">
            <w:pPr>
              <w:pStyle w:val="22"/>
              <w:widowControl w:val="0"/>
              <w:numPr>
                <w:ilvl w:val="1"/>
                <w:numId w:val="3"/>
              </w:numPr>
              <w:tabs>
                <w:tab w:val="left" w:pos="432"/>
              </w:tabs>
              <w:snapToGrid w:val="0"/>
              <w:spacing w:after="0" w:line="240" w:lineRule="auto"/>
              <w:ind w:left="0" w:right="69" w:firstLine="0"/>
              <w:jc w:val="both"/>
              <w:rPr>
                <w:sz w:val="22"/>
                <w:szCs w:val="22"/>
                <w:lang w:val="en-US"/>
                <w:rPrChange w:id="24" w:author="Павлютенков Юрий Владимирович" w:date="2014-03-28T09:44:00Z">
                  <w:rPr>
                    <w:lang w:val="en-US"/>
                  </w:rPr>
                </w:rPrChange>
              </w:rPr>
            </w:pPr>
            <w:r w:rsidRPr="004A6345">
              <w:rPr>
                <w:b/>
                <w:sz w:val="22"/>
                <w:szCs w:val="22"/>
                <w:lang w:val="en-US"/>
              </w:rPr>
              <w:t xml:space="preserve"> Site </w:t>
            </w:r>
            <w:r w:rsidRPr="006D6694">
              <w:rPr>
                <w:sz w:val="22"/>
                <w:szCs w:val="22"/>
                <w:lang w:val="en-US"/>
              </w:rPr>
              <w:t>means the location of the units of Bushehr NPP in Bushehr, IRI.</w:t>
            </w:r>
          </w:p>
          <w:p w:rsidR="006D5284" w:rsidRPr="004A6345" w:rsidRDefault="006D5284" w:rsidP="006D5284">
            <w:pPr>
              <w:pStyle w:val="22"/>
              <w:widowControl w:val="0"/>
              <w:tabs>
                <w:tab w:val="left" w:pos="432"/>
              </w:tabs>
              <w:snapToGrid w:val="0"/>
              <w:spacing w:after="0" w:line="240" w:lineRule="auto"/>
              <w:ind w:right="69"/>
              <w:jc w:val="both"/>
              <w:rPr>
                <w:sz w:val="22"/>
                <w:szCs w:val="22"/>
                <w:lang w:val="en-US"/>
                <w:rPrChange w:id="25" w:author="Павлютенков Юрий Владимирович" w:date="2014-03-28T09:44:00Z">
                  <w:rPr>
                    <w:lang w:val="en-US"/>
                  </w:rPr>
                </w:rPrChange>
              </w:rPr>
            </w:pPr>
          </w:p>
          <w:p w:rsidR="00985D0E" w:rsidRPr="004A6345" w:rsidRDefault="00B95AD3" w:rsidP="00327960">
            <w:pPr>
              <w:pStyle w:val="22"/>
              <w:widowControl w:val="0"/>
              <w:numPr>
                <w:ilvl w:val="1"/>
                <w:numId w:val="3"/>
              </w:numPr>
              <w:tabs>
                <w:tab w:val="left" w:pos="432"/>
              </w:tabs>
              <w:snapToGrid w:val="0"/>
              <w:spacing w:after="0" w:line="240" w:lineRule="auto"/>
              <w:ind w:left="0" w:right="69" w:firstLine="0"/>
              <w:jc w:val="both"/>
              <w:rPr>
                <w:sz w:val="22"/>
                <w:szCs w:val="22"/>
                <w:lang w:val="en-US"/>
                <w:rPrChange w:id="26" w:author="Павлютенков Юрий Владимирович" w:date="2014-03-28T09:44:00Z">
                  <w:rPr>
                    <w:lang w:val="en-US"/>
                  </w:rPr>
                </w:rPrChange>
              </w:rPr>
            </w:pPr>
            <w:r w:rsidRPr="004A6345">
              <w:rPr>
                <w:b/>
                <w:sz w:val="22"/>
                <w:szCs w:val="22"/>
                <w:lang w:val="en-US"/>
              </w:rPr>
              <w:t>Abberiviation</w:t>
            </w:r>
          </w:p>
          <w:p w:rsidR="004A6345" w:rsidRPr="004A6345" w:rsidRDefault="00075E43" w:rsidP="004A6345">
            <w:pPr>
              <w:rPr>
                <w:ins w:id="27" w:author="Павлютенков Юрий Владимирович" w:date="2014-03-28T09:44:00Z"/>
                <w:sz w:val="22"/>
                <w:szCs w:val="22"/>
                <w:highlight w:val="green"/>
                <w:lang w:val="en-US"/>
                <w:rPrChange w:id="28" w:author="Павлютенков Юрий Владимирович" w:date="2014-03-28T09:44:00Z">
                  <w:rPr>
                    <w:ins w:id="29" w:author="Павлютенков Юрий Владимирович" w:date="2014-03-28T09:44:00Z"/>
                    <w:lang w:val="en-US"/>
                  </w:rPr>
                </w:rPrChange>
              </w:rPr>
            </w:pPr>
            <w:ins w:id="30" w:author="Павлютенков Юрий Владимирович" w:date="2014-03-28T09:44:00Z">
              <w:r w:rsidRPr="00075E43">
                <w:rPr>
                  <w:sz w:val="22"/>
                  <w:szCs w:val="22"/>
                  <w:highlight w:val="green"/>
                  <w:lang w:val="en-US"/>
                  <w:rPrChange w:id="31" w:author="Павлютенков Юрий Владимирович" w:date="2014-03-28T09:44:00Z">
                    <w:rPr>
                      <w:lang w:val="en-US"/>
                    </w:rPr>
                  </w:rPrChange>
                </w:rPr>
                <w:t>BNPP - Busher Nuclear Power Plant</w:t>
              </w:r>
            </w:ins>
          </w:p>
          <w:p w:rsidR="004A6345" w:rsidRPr="004A6345" w:rsidRDefault="00075E43" w:rsidP="004A6345">
            <w:pPr>
              <w:rPr>
                <w:ins w:id="32" w:author="Павлютенков Юрий Владимирович" w:date="2014-03-28T09:44:00Z"/>
                <w:sz w:val="22"/>
                <w:szCs w:val="22"/>
                <w:highlight w:val="green"/>
                <w:lang w:val="en-US"/>
                <w:rPrChange w:id="33" w:author="Павлютенков Юрий Владимирович" w:date="2014-03-28T09:44:00Z">
                  <w:rPr>
                    <w:ins w:id="34" w:author="Павлютенков Юрий Владимирович" w:date="2014-03-28T09:44:00Z"/>
                    <w:lang w:val="en-US"/>
                  </w:rPr>
                </w:rPrChange>
              </w:rPr>
            </w:pPr>
            <w:ins w:id="35" w:author="Павлютенков Юрий Владимирович" w:date="2014-03-28T09:44:00Z">
              <w:r w:rsidRPr="00075E43">
                <w:rPr>
                  <w:sz w:val="22"/>
                  <w:szCs w:val="22"/>
                  <w:highlight w:val="green"/>
                  <w:lang w:val="en-US"/>
                  <w:rPrChange w:id="36" w:author="Павлютенков Юрий Владимирович" w:date="2014-03-28T09:44:00Z">
                    <w:rPr>
                      <w:lang w:val="en-US"/>
                    </w:rPr>
                  </w:rPrChange>
                </w:rPr>
                <w:t xml:space="preserve">KWU - </w:t>
              </w:r>
              <w:bookmarkStart w:id="37" w:name="OCRUncertain043"/>
              <w:r w:rsidRPr="00075E43">
                <w:rPr>
                  <w:sz w:val="22"/>
                  <w:szCs w:val="22"/>
                  <w:highlight w:val="green"/>
                  <w:lang w:val="en-US"/>
                  <w:rPrChange w:id="38" w:author="Павлютенков Юрий Владимирович" w:date="2014-03-28T09:44:00Z">
                    <w:rPr>
                      <w:lang w:val="en-US"/>
                    </w:rPr>
                  </w:rPrChange>
                </w:rPr>
                <w:t>Kraftwerk</w:t>
              </w:r>
              <w:bookmarkEnd w:id="37"/>
              <w:r w:rsidRPr="00075E43">
                <w:rPr>
                  <w:sz w:val="22"/>
                  <w:szCs w:val="22"/>
                  <w:highlight w:val="green"/>
                  <w:lang w:val="en-US"/>
                  <w:rPrChange w:id="39" w:author="Павлютенков Юрий Владимирович" w:date="2014-03-28T09:44:00Z">
                    <w:rPr>
                      <w:lang w:val="en-US"/>
                    </w:rPr>
                  </w:rPrChange>
                </w:rPr>
                <w:t xml:space="preserve"> Union </w:t>
              </w:r>
              <w:bookmarkStart w:id="40" w:name="OCRUncertain045"/>
              <w:r w:rsidRPr="00075E43">
                <w:rPr>
                  <w:sz w:val="22"/>
                  <w:szCs w:val="22"/>
                  <w:highlight w:val="green"/>
                  <w:lang w:val="en-US"/>
                  <w:rPrChange w:id="41" w:author="Павлютенков Юрий Владимирович" w:date="2014-03-28T09:44:00Z">
                    <w:rPr>
                      <w:lang w:val="en-US"/>
                    </w:rPr>
                  </w:rPrChange>
                </w:rPr>
                <w:t>A.G.</w:t>
              </w:r>
              <w:bookmarkEnd w:id="40"/>
            </w:ins>
          </w:p>
          <w:p w:rsidR="004A6345" w:rsidRPr="004A6345" w:rsidRDefault="00075E43" w:rsidP="004A6345">
            <w:pPr>
              <w:rPr>
                <w:ins w:id="42" w:author="Павлютенков Юрий Владимирович" w:date="2014-03-28T09:44:00Z"/>
                <w:sz w:val="22"/>
                <w:szCs w:val="22"/>
                <w:lang w:val="en-US"/>
                <w:rPrChange w:id="43" w:author="Павлютенков Юрий Владимирович" w:date="2014-03-28T09:44:00Z">
                  <w:rPr>
                    <w:ins w:id="44" w:author="Павлютенков Юрий Владимирович" w:date="2014-03-28T09:44:00Z"/>
                    <w:lang w:val="en-US"/>
                  </w:rPr>
                </w:rPrChange>
              </w:rPr>
            </w:pPr>
            <w:ins w:id="45" w:author="Павлютенков Юрий Владимирович" w:date="2014-03-28T09:44:00Z">
              <w:r w:rsidRPr="00075E43">
                <w:rPr>
                  <w:sz w:val="22"/>
                  <w:szCs w:val="22"/>
                  <w:highlight w:val="green"/>
                  <w:lang w:val="en-US"/>
                  <w:rPrChange w:id="46" w:author="Павлютенков Юрий Владимирович" w:date="2014-03-28T09:44:00Z">
                    <w:rPr>
                      <w:lang w:val="en-US"/>
                    </w:rPr>
                  </w:rPrChange>
                </w:rPr>
                <w:t>NPPD - Nuclear Power Production and Development Company</w:t>
              </w:r>
            </w:ins>
          </w:p>
          <w:p w:rsidR="00985D0E" w:rsidRPr="004A6345" w:rsidDel="004A6345" w:rsidRDefault="00B95AD3" w:rsidP="00985D0E">
            <w:pPr>
              <w:pStyle w:val="22"/>
              <w:widowControl w:val="0"/>
              <w:tabs>
                <w:tab w:val="left" w:pos="432"/>
                <w:tab w:val="num" w:pos="824"/>
              </w:tabs>
              <w:snapToGrid w:val="0"/>
              <w:spacing w:after="0" w:line="240" w:lineRule="auto"/>
              <w:ind w:right="69"/>
              <w:jc w:val="both"/>
              <w:rPr>
                <w:del w:id="47" w:author="Павлютенков Юрий Владимирович" w:date="2014-03-28T09:44:00Z"/>
                <w:sz w:val="22"/>
                <w:szCs w:val="22"/>
                <w:lang w:val="en-US"/>
                <w:rPrChange w:id="48" w:author="Павлютенков Юрий Владимирович" w:date="2014-03-28T09:44:00Z">
                  <w:rPr>
                    <w:del w:id="49" w:author="Павлютенков Юрий Владимирович" w:date="2014-03-28T09:44:00Z"/>
                    <w:lang w:val="en-US"/>
                  </w:rPr>
                </w:rPrChange>
              </w:rPr>
            </w:pPr>
            <w:del w:id="50" w:author="Павлютенков Юрий Владимирович" w:date="2014-03-28T09:44:00Z">
              <w:r w:rsidRPr="004A6345" w:rsidDel="004A6345">
                <w:rPr>
                  <w:sz w:val="22"/>
                  <w:szCs w:val="22"/>
                  <w:lang w:val="en-US"/>
                </w:rPr>
                <w:delText xml:space="preserve">NPPD     </w:delText>
              </w:r>
              <w:r w:rsidRPr="006D6694" w:rsidDel="004A6345">
                <w:rPr>
                  <w:sz w:val="22"/>
                  <w:szCs w:val="22"/>
                  <w:lang w:val="en-US"/>
                </w:rPr>
                <w:delText>Nuclear Power Production and Development Company ….</w:delText>
              </w:r>
            </w:del>
          </w:p>
          <w:p w:rsidR="00985D0E" w:rsidRPr="004A6345" w:rsidDel="004A6345" w:rsidRDefault="00B95AD3" w:rsidP="00985D0E">
            <w:pPr>
              <w:pStyle w:val="22"/>
              <w:widowControl w:val="0"/>
              <w:tabs>
                <w:tab w:val="left" w:pos="432"/>
                <w:tab w:val="num" w:pos="824"/>
              </w:tabs>
              <w:snapToGrid w:val="0"/>
              <w:spacing w:after="0" w:line="240" w:lineRule="auto"/>
              <w:ind w:right="69"/>
              <w:jc w:val="both"/>
              <w:rPr>
                <w:del w:id="51" w:author="Павлютенков Юрий Владимирович" w:date="2014-03-28T09:44:00Z"/>
                <w:sz w:val="22"/>
                <w:szCs w:val="22"/>
                <w:lang w:val="en-US"/>
                <w:rPrChange w:id="52" w:author="Павлютенков Юрий Владимирович" w:date="2014-03-28T09:44:00Z">
                  <w:rPr>
                    <w:del w:id="53" w:author="Павлютенков Юрий Владимирович" w:date="2014-03-28T09:44:00Z"/>
                    <w:lang w:val="en-US"/>
                  </w:rPr>
                </w:rPrChange>
              </w:rPr>
            </w:pPr>
            <w:del w:id="54" w:author="Павлютенков Юрий Владимирович" w:date="2014-03-28T09:44:00Z">
              <w:r w:rsidRPr="004A6345" w:rsidDel="004A6345">
                <w:rPr>
                  <w:sz w:val="22"/>
                  <w:szCs w:val="22"/>
                  <w:lang w:val="en-US"/>
                </w:rPr>
                <w:delText>BNPP     Busher Nuclear Power Plant</w:delText>
              </w:r>
            </w:del>
          </w:p>
          <w:p w:rsidR="00985D0E" w:rsidRPr="004A6345" w:rsidDel="004A6345" w:rsidRDefault="00B95AD3" w:rsidP="00985D0E">
            <w:pPr>
              <w:pStyle w:val="22"/>
              <w:widowControl w:val="0"/>
              <w:tabs>
                <w:tab w:val="left" w:pos="432"/>
                <w:tab w:val="num" w:pos="824"/>
              </w:tabs>
              <w:snapToGrid w:val="0"/>
              <w:spacing w:after="0" w:line="240" w:lineRule="auto"/>
              <w:ind w:right="69"/>
              <w:jc w:val="both"/>
              <w:rPr>
                <w:del w:id="55" w:author="Павлютенков Юрий Владимирович" w:date="2014-03-28T09:44:00Z"/>
                <w:sz w:val="22"/>
                <w:szCs w:val="22"/>
                <w:lang w:val="en-US"/>
                <w:rPrChange w:id="56" w:author="Павлютенков Юрий Владимирович" w:date="2014-03-28T09:44:00Z">
                  <w:rPr>
                    <w:del w:id="57" w:author="Павлютенков Юрий Владимирович" w:date="2014-03-28T09:44:00Z"/>
                    <w:lang w:val="en-US"/>
                  </w:rPr>
                </w:rPrChange>
              </w:rPr>
            </w:pPr>
            <w:del w:id="58" w:author="Павлютенков Юрий Владимирович" w:date="2014-03-28T09:44:00Z">
              <w:r w:rsidRPr="004A6345" w:rsidDel="004A6345">
                <w:rPr>
                  <w:sz w:val="22"/>
                  <w:szCs w:val="22"/>
                  <w:lang w:val="en-US"/>
                </w:rPr>
                <w:delText xml:space="preserve">SPM  </w:delText>
              </w:r>
              <w:r w:rsidR="00075E43" w:rsidRPr="00075E43">
                <w:rPr>
                  <w:sz w:val="22"/>
                  <w:szCs w:val="22"/>
                  <w:lang w:val="en-US"/>
                  <w:rPrChange w:id="59" w:author="Павлютенков Юрий Владимирович" w:date="2014-03-28T09:44:00Z">
                    <w:rPr>
                      <w:sz w:val="22"/>
                      <w:szCs w:val="22"/>
                    </w:rPr>
                  </w:rPrChange>
                </w:rPr>
                <w:delText>….</w:delText>
              </w:r>
            </w:del>
          </w:p>
          <w:p w:rsidR="00985D0E" w:rsidRPr="004A6345" w:rsidDel="004A6345" w:rsidRDefault="00B95AD3" w:rsidP="00985D0E">
            <w:pPr>
              <w:pStyle w:val="22"/>
              <w:widowControl w:val="0"/>
              <w:tabs>
                <w:tab w:val="left" w:pos="432"/>
                <w:tab w:val="num" w:pos="824"/>
              </w:tabs>
              <w:snapToGrid w:val="0"/>
              <w:spacing w:after="0" w:line="240" w:lineRule="auto"/>
              <w:ind w:right="69"/>
              <w:jc w:val="both"/>
              <w:rPr>
                <w:del w:id="60" w:author="Павлютенков Юрий Владимирович" w:date="2014-03-28T09:44:00Z"/>
                <w:sz w:val="22"/>
                <w:szCs w:val="22"/>
                <w:lang w:val="en-US"/>
                <w:rPrChange w:id="61" w:author="Павлютенков Юрий Владимирович" w:date="2014-03-28T09:44:00Z">
                  <w:rPr>
                    <w:del w:id="62" w:author="Павлютенков Юрий Владимирович" w:date="2014-03-28T09:44:00Z"/>
                  </w:rPr>
                </w:rPrChange>
              </w:rPr>
            </w:pPr>
            <w:del w:id="63" w:author="Павлютенков Юрий Владимирович" w:date="2014-03-28T09:44:00Z">
              <w:r w:rsidRPr="004A6345" w:rsidDel="004A6345">
                <w:rPr>
                  <w:sz w:val="22"/>
                  <w:szCs w:val="22"/>
                  <w:lang w:val="en-US"/>
                </w:rPr>
                <w:delText xml:space="preserve">ARE   </w:delText>
              </w:r>
              <w:r w:rsidR="00075E43" w:rsidRPr="00075E43">
                <w:rPr>
                  <w:sz w:val="22"/>
                  <w:szCs w:val="22"/>
                  <w:lang w:val="en-US"/>
                  <w:rPrChange w:id="64" w:author="Павлютенков Юрий Владимирович" w:date="2014-03-28T09:44:00Z">
                    <w:rPr>
                      <w:sz w:val="22"/>
                      <w:szCs w:val="22"/>
                    </w:rPr>
                  </w:rPrChange>
                </w:rPr>
                <w:delText>….</w:delText>
              </w:r>
            </w:del>
          </w:p>
          <w:p w:rsidR="00985D0E" w:rsidRPr="004A6345" w:rsidRDefault="00B95AD3" w:rsidP="00985D0E">
            <w:pPr>
              <w:pStyle w:val="22"/>
              <w:widowControl w:val="0"/>
              <w:tabs>
                <w:tab w:val="left" w:pos="432"/>
                <w:tab w:val="num" w:pos="824"/>
              </w:tabs>
              <w:snapToGrid w:val="0"/>
              <w:spacing w:after="0" w:line="240" w:lineRule="auto"/>
              <w:ind w:right="69"/>
              <w:jc w:val="both"/>
              <w:rPr>
                <w:sz w:val="22"/>
                <w:szCs w:val="22"/>
                <w:lang w:val="en-US"/>
                <w:rPrChange w:id="65" w:author="Павлютенков Юрий Владимирович" w:date="2014-03-28T09:44:00Z">
                  <w:rPr/>
                </w:rPrChange>
              </w:rPr>
            </w:pPr>
            <w:del w:id="66" w:author="Павлютенков Юрий Владимирович" w:date="2014-03-28T09:44:00Z">
              <w:r w:rsidRPr="004A6345" w:rsidDel="004A6345">
                <w:rPr>
                  <w:sz w:val="22"/>
                  <w:szCs w:val="22"/>
                  <w:lang w:val="en-GB"/>
                </w:rPr>
                <w:delText xml:space="preserve">WANO  </w:delText>
              </w:r>
            </w:del>
          </w:p>
        </w:tc>
        <w:tc>
          <w:tcPr>
            <w:tcW w:w="5537" w:type="dxa"/>
            <w:gridSpan w:val="4"/>
          </w:tcPr>
          <w:p w:rsidR="00B95AD3" w:rsidRPr="004A6345" w:rsidRDefault="00B95AD3" w:rsidP="007045C4">
            <w:pPr>
              <w:tabs>
                <w:tab w:val="left" w:pos="664"/>
                <w:tab w:val="left" w:pos="4918"/>
              </w:tabs>
              <w:ind w:right="149"/>
              <w:jc w:val="both"/>
              <w:rPr>
                <w:sz w:val="22"/>
                <w:szCs w:val="22"/>
                <w:rPrChange w:id="67" w:author="Павлютенков Юрий Владимирович" w:date="2014-03-28T09:44:00Z">
                  <w:rPr>
                    <w:sz w:val="22"/>
                    <w:szCs w:val="22"/>
                    <w:lang w:val="en-US"/>
                  </w:rPr>
                </w:rPrChange>
              </w:rPr>
            </w:pPr>
            <w:r w:rsidRPr="004A6345">
              <w:rPr>
                <w:b/>
                <w:bCs/>
                <w:sz w:val="22"/>
                <w:szCs w:val="22"/>
              </w:rPr>
              <w:t>1.</w:t>
            </w:r>
            <w:r w:rsidR="006D5284" w:rsidRPr="006D6694">
              <w:rPr>
                <w:b/>
                <w:bCs/>
                <w:sz w:val="22"/>
                <w:szCs w:val="22"/>
              </w:rPr>
              <w:t xml:space="preserve">20 </w:t>
            </w:r>
            <w:r w:rsidRPr="006D6694">
              <w:rPr>
                <w:b/>
                <w:bCs/>
                <w:sz w:val="22"/>
                <w:szCs w:val="22"/>
              </w:rPr>
              <w:t>Площадка</w:t>
            </w:r>
            <w:r w:rsidRPr="006D6694">
              <w:rPr>
                <w:sz w:val="22"/>
                <w:szCs w:val="22"/>
              </w:rPr>
              <w:t xml:space="preserve"> означает местоположение энергоблоков Бушерс</w:t>
            </w:r>
            <w:r w:rsidRPr="006D6694">
              <w:rPr>
                <w:spacing w:val="2"/>
                <w:sz w:val="22"/>
                <w:szCs w:val="22"/>
              </w:rPr>
              <w:t>кой</w:t>
            </w:r>
            <w:r w:rsidRPr="006D6694">
              <w:rPr>
                <w:sz w:val="22"/>
                <w:szCs w:val="22"/>
              </w:rPr>
              <w:t xml:space="preserve"> АЭС в г. Бушер, ИРИ.  </w:t>
            </w:r>
          </w:p>
          <w:p w:rsidR="006D5284" w:rsidRPr="004A6345" w:rsidRDefault="006D5284" w:rsidP="007045C4">
            <w:pPr>
              <w:tabs>
                <w:tab w:val="left" w:pos="664"/>
                <w:tab w:val="left" w:pos="4918"/>
              </w:tabs>
              <w:ind w:right="149"/>
              <w:jc w:val="both"/>
              <w:rPr>
                <w:sz w:val="22"/>
                <w:szCs w:val="22"/>
                <w:rPrChange w:id="68" w:author="Павлютенков Юрий Владимирович" w:date="2014-03-28T09:44:00Z">
                  <w:rPr>
                    <w:sz w:val="22"/>
                    <w:szCs w:val="22"/>
                    <w:lang w:val="en-US"/>
                  </w:rPr>
                </w:rPrChange>
              </w:rPr>
            </w:pPr>
          </w:p>
          <w:p w:rsidR="00133977" w:rsidRPr="006D6694" w:rsidRDefault="00133977" w:rsidP="007045C4">
            <w:pPr>
              <w:tabs>
                <w:tab w:val="left" w:pos="664"/>
                <w:tab w:val="left" w:pos="4918"/>
              </w:tabs>
              <w:ind w:right="149"/>
              <w:jc w:val="both"/>
              <w:rPr>
                <w:b/>
                <w:sz w:val="22"/>
                <w:szCs w:val="22"/>
              </w:rPr>
            </w:pPr>
            <w:r w:rsidRPr="004A6345">
              <w:rPr>
                <w:b/>
                <w:sz w:val="22"/>
                <w:szCs w:val="22"/>
              </w:rPr>
              <w:t>1.2</w:t>
            </w:r>
            <w:r w:rsidR="00075E43" w:rsidRPr="00075E43">
              <w:rPr>
                <w:b/>
                <w:sz w:val="22"/>
                <w:szCs w:val="22"/>
                <w:rPrChange w:id="69" w:author="Павлютенков Юрий Владимирович" w:date="2014-03-28T09:44:00Z">
                  <w:rPr>
                    <w:b/>
                    <w:sz w:val="22"/>
                    <w:szCs w:val="22"/>
                    <w:lang w:val="en-US"/>
                  </w:rPr>
                </w:rPrChange>
              </w:rPr>
              <w:t>1</w:t>
            </w:r>
            <w:r w:rsidRPr="004A6345">
              <w:rPr>
                <w:b/>
                <w:sz w:val="22"/>
                <w:szCs w:val="22"/>
              </w:rPr>
              <w:t xml:space="preserve"> </w:t>
            </w:r>
            <w:r w:rsidR="00FA4FE7" w:rsidRPr="006D6694">
              <w:rPr>
                <w:b/>
                <w:sz w:val="22"/>
                <w:szCs w:val="22"/>
              </w:rPr>
              <w:t>Аббревиатуры</w:t>
            </w:r>
          </w:p>
          <w:p w:rsidR="004A6345" w:rsidRPr="004A6345" w:rsidRDefault="00075E43" w:rsidP="004A6345">
            <w:pPr>
              <w:rPr>
                <w:ins w:id="70" w:author="Павлютенков Юрий Владимирович" w:date="2014-03-28T09:43:00Z"/>
                <w:w w:val="105"/>
                <w:sz w:val="22"/>
                <w:szCs w:val="22"/>
                <w:highlight w:val="green"/>
                <w:rPrChange w:id="71" w:author="Павлютенков Юрий Владимирович" w:date="2014-03-28T09:44:00Z">
                  <w:rPr>
                    <w:ins w:id="72" w:author="Павлютенков Юрий Владимирович" w:date="2014-03-28T09:43:00Z"/>
                    <w:w w:val="105"/>
                  </w:rPr>
                </w:rPrChange>
              </w:rPr>
            </w:pPr>
            <w:ins w:id="73" w:author="Павлютенков Юрий Владимирович" w:date="2014-03-28T09:43:00Z">
              <w:r w:rsidRPr="00075E43">
                <w:rPr>
                  <w:w w:val="105"/>
                  <w:sz w:val="22"/>
                  <w:szCs w:val="22"/>
                  <w:highlight w:val="green"/>
                  <w:rPrChange w:id="74" w:author="Павлютенков Юрий Владимирович" w:date="2014-03-28T09:44:00Z">
                    <w:rPr>
                      <w:w w:val="105"/>
                    </w:rPr>
                  </w:rPrChange>
                </w:rPr>
                <w:t>АКНП – аппаратура контроля нейтронного потока</w:t>
              </w:r>
            </w:ins>
          </w:p>
          <w:p w:rsidR="004A6345" w:rsidRPr="004A6345" w:rsidRDefault="00075E43" w:rsidP="004A6345">
            <w:pPr>
              <w:rPr>
                <w:ins w:id="75" w:author="Павлютенков Юрий Владимирович" w:date="2014-03-28T09:43:00Z"/>
                <w:sz w:val="22"/>
                <w:szCs w:val="22"/>
                <w:highlight w:val="green"/>
                <w:rPrChange w:id="76" w:author="Павлютенков Юрий Владимирович" w:date="2014-03-28T09:44:00Z">
                  <w:rPr>
                    <w:ins w:id="77" w:author="Павлютенков Юрий Владимирович" w:date="2014-03-28T09:43:00Z"/>
                  </w:rPr>
                </w:rPrChange>
              </w:rPr>
            </w:pPr>
            <w:ins w:id="78" w:author="Павлютенков Юрий Владимирович" w:date="2014-03-28T09:43:00Z">
              <w:r w:rsidRPr="00075E43">
                <w:rPr>
                  <w:sz w:val="22"/>
                  <w:szCs w:val="22"/>
                  <w:highlight w:val="green"/>
                  <w:rPrChange w:id="79" w:author="Павлютенков Юрий Владимирович" w:date="2014-03-28T09:44:00Z">
                    <w:rPr/>
                  </w:rPrChange>
                </w:rPr>
                <w:t>АСИДК – автоматизированная система индивидуального дозиметрического контроля</w:t>
              </w:r>
            </w:ins>
          </w:p>
          <w:p w:rsidR="004A6345" w:rsidRPr="004A6345" w:rsidRDefault="00075E43" w:rsidP="004A6345">
            <w:pPr>
              <w:rPr>
                <w:ins w:id="80" w:author="Павлютенков Юрий Владимирович" w:date="2014-03-28T09:43:00Z"/>
                <w:sz w:val="22"/>
                <w:szCs w:val="22"/>
                <w:highlight w:val="green"/>
                <w:rPrChange w:id="81" w:author="Павлютенков Юрий Владимирович" w:date="2014-03-28T09:44:00Z">
                  <w:rPr>
                    <w:ins w:id="82" w:author="Павлютенков Юрий Владимирович" w:date="2014-03-28T09:43:00Z"/>
                  </w:rPr>
                </w:rPrChange>
              </w:rPr>
            </w:pPr>
            <w:ins w:id="83" w:author="Павлютенков Юрий Владимирович" w:date="2014-03-28T09:43:00Z">
              <w:r w:rsidRPr="00075E43">
                <w:rPr>
                  <w:sz w:val="22"/>
                  <w:szCs w:val="22"/>
                  <w:highlight w:val="green"/>
                  <w:rPrChange w:id="84" w:author="Павлютенков Юрий Владимирович" w:date="2014-03-28T09:44:00Z">
                    <w:rPr/>
                  </w:rPrChange>
                </w:rPr>
                <w:t>АСКРО – автоматизированная система контроля радиационной обстановки</w:t>
              </w:r>
            </w:ins>
          </w:p>
          <w:p w:rsidR="004A6345" w:rsidRPr="004A6345" w:rsidRDefault="00075E43" w:rsidP="004A6345">
            <w:pPr>
              <w:rPr>
                <w:ins w:id="85" w:author="Павлютенков Юрий Владимирович" w:date="2014-03-28T09:43:00Z"/>
                <w:sz w:val="22"/>
                <w:szCs w:val="22"/>
                <w:highlight w:val="green"/>
                <w:rPrChange w:id="86" w:author="Павлютенков Юрий Владимирович" w:date="2014-03-28T09:44:00Z">
                  <w:rPr>
                    <w:ins w:id="87" w:author="Павлютенков Юрий Владимирович" w:date="2014-03-28T09:43:00Z"/>
                  </w:rPr>
                </w:rPrChange>
              </w:rPr>
            </w:pPr>
            <w:ins w:id="88" w:author="Павлютенков Юрий Владимирович" w:date="2014-03-28T09:43:00Z">
              <w:r w:rsidRPr="00075E43">
                <w:rPr>
                  <w:sz w:val="22"/>
                  <w:szCs w:val="22"/>
                  <w:highlight w:val="green"/>
                  <w:rPrChange w:id="89" w:author="Павлютенков Юрий Владимирович" w:date="2014-03-28T09:44:00Z">
                    <w:rPr/>
                  </w:rPrChange>
                </w:rPr>
                <w:t>АСРК – автоматизированная система радиационного контроля</w:t>
              </w:r>
            </w:ins>
          </w:p>
          <w:p w:rsidR="004A6345" w:rsidRPr="004A6345" w:rsidRDefault="00075E43" w:rsidP="004A6345">
            <w:pPr>
              <w:rPr>
                <w:ins w:id="90" w:author="Павлютенков Юрий Владимирович" w:date="2014-03-28T09:43:00Z"/>
                <w:sz w:val="22"/>
                <w:szCs w:val="22"/>
                <w:highlight w:val="green"/>
                <w:rPrChange w:id="91" w:author="Павлютенков Юрий Владимирович" w:date="2014-03-28T09:44:00Z">
                  <w:rPr>
                    <w:ins w:id="92" w:author="Павлютенков Юрий Владимирович" w:date="2014-03-28T09:43:00Z"/>
                  </w:rPr>
                </w:rPrChange>
              </w:rPr>
            </w:pPr>
            <w:ins w:id="93" w:author="Павлютенков Юрий Владимирович" w:date="2014-03-28T09:43:00Z">
              <w:r w:rsidRPr="00075E43">
                <w:rPr>
                  <w:sz w:val="22"/>
                  <w:szCs w:val="22"/>
                  <w:highlight w:val="green"/>
                  <w:rPrChange w:id="94" w:author="Павлютенков Юрий Владимирович" w:date="2014-03-28T09:44:00Z">
                    <w:rPr/>
                  </w:rPrChange>
                </w:rPr>
                <w:t>АСУ ТП – автоматизированная система управления технологическим процессом</w:t>
              </w:r>
            </w:ins>
          </w:p>
          <w:p w:rsidR="004A6345" w:rsidRPr="004A6345" w:rsidRDefault="00075E43" w:rsidP="004A6345">
            <w:pPr>
              <w:rPr>
                <w:ins w:id="95" w:author="Павлютенков Юрий Владимирович" w:date="2014-03-28T09:43:00Z"/>
                <w:sz w:val="22"/>
                <w:szCs w:val="22"/>
                <w:highlight w:val="green"/>
                <w:rPrChange w:id="96" w:author="Павлютенков Юрий Владимирович" w:date="2014-03-28T09:44:00Z">
                  <w:rPr>
                    <w:ins w:id="97" w:author="Павлютенков Юрий Владимирович" w:date="2014-03-28T09:43:00Z"/>
                  </w:rPr>
                </w:rPrChange>
              </w:rPr>
            </w:pPr>
            <w:ins w:id="98" w:author="Павлютенков Юрий Владимирович" w:date="2014-03-28T09:43:00Z">
              <w:r w:rsidRPr="00075E43">
                <w:rPr>
                  <w:sz w:val="22"/>
                  <w:szCs w:val="22"/>
                  <w:highlight w:val="green"/>
                  <w:rPrChange w:id="99" w:author="Павлютенков Юрий Владимирович" w:date="2014-03-28T09:44:00Z">
                    <w:rPr/>
                  </w:rPrChange>
                </w:rPr>
                <w:t>АЭС - атомная электрическая станция</w:t>
              </w:r>
            </w:ins>
          </w:p>
          <w:p w:rsidR="004A6345" w:rsidRPr="004A6345" w:rsidRDefault="00075E43" w:rsidP="004A6345">
            <w:pPr>
              <w:rPr>
                <w:ins w:id="100" w:author="Павлютенков Юрий Владимирович" w:date="2014-03-28T09:43:00Z"/>
                <w:w w:val="105"/>
                <w:sz w:val="22"/>
                <w:szCs w:val="22"/>
                <w:highlight w:val="green"/>
                <w:rPrChange w:id="101" w:author="Павлютенков Юрий Владимирович" w:date="2014-03-28T09:44:00Z">
                  <w:rPr>
                    <w:ins w:id="102" w:author="Павлютенков Юрий Владимирович" w:date="2014-03-28T09:43:00Z"/>
                    <w:w w:val="105"/>
                  </w:rPr>
                </w:rPrChange>
              </w:rPr>
            </w:pPr>
            <w:ins w:id="103" w:author="Павлютенков Юрий Владимирович" w:date="2014-03-28T09:43:00Z">
              <w:r w:rsidRPr="00075E43">
                <w:rPr>
                  <w:w w:val="105"/>
                  <w:sz w:val="22"/>
                  <w:szCs w:val="22"/>
                  <w:highlight w:val="green"/>
                  <w:rPrChange w:id="104" w:author="Павлютенков Юрий Владимирович" w:date="2014-03-28T09:44:00Z">
                    <w:rPr>
                      <w:w w:val="105"/>
                    </w:rPr>
                  </w:rPrChange>
                </w:rPr>
                <w:t>БВ – бассейн выдержки</w:t>
              </w:r>
            </w:ins>
          </w:p>
          <w:p w:rsidR="004A6345" w:rsidRPr="004A6345" w:rsidRDefault="00075E43" w:rsidP="004A6345">
            <w:pPr>
              <w:rPr>
                <w:ins w:id="105" w:author="Павлютенков Юрий Владимирович" w:date="2014-03-28T09:43:00Z"/>
                <w:w w:val="105"/>
                <w:sz w:val="22"/>
                <w:szCs w:val="22"/>
                <w:highlight w:val="green"/>
                <w:rPrChange w:id="106" w:author="Павлютенков Юрий Владимирович" w:date="2014-03-28T09:44:00Z">
                  <w:rPr>
                    <w:ins w:id="107" w:author="Павлютенков Юрий Владимирович" w:date="2014-03-28T09:43:00Z"/>
                    <w:w w:val="105"/>
                  </w:rPr>
                </w:rPrChange>
              </w:rPr>
            </w:pPr>
            <w:ins w:id="108" w:author="Павлютенков Юрий Владимирович" w:date="2014-03-28T09:43:00Z">
              <w:r w:rsidRPr="00075E43">
                <w:rPr>
                  <w:w w:val="105"/>
                  <w:sz w:val="22"/>
                  <w:szCs w:val="22"/>
                  <w:highlight w:val="green"/>
                  <w:rPrChange w:id="109" w:author="Павлютенков Юрий Владимирович" w:date="2014-03-28T09:44:00Z">
                    <w:rPr>
                      <w:w w:val="105"/>
                    </w:rPr>
                  </w:rPrChange>
                </w:rPr>
                <w:t>БПУ – блочный пункт управления</w:t>
              </w:r>
            </w:ins>
          </w:p>
          <w:p w:rsidR="004A6345" w:rsidRPr="004A6345" w:rsidRDefault="00075E43" w:rsidP="004A6345">
            <w:pPr>
              <w:rPr>
                <w:ins w:id="110" w:author="Павлютенков Юрий Владимирович" w:date="2014-03-28T09:43:00Z"/>
                <w:sz w:val="22"/>
                <w:szCs w:val="22"/>
                <w:highlight w:val="green"/>
                <w:rPrChange w:id="111" w:author="Павлютенков Юрий Владимирович" w:date="2014-03-28T09:44:00Z">
                  <w:rPr>
                    <w:ins w:id="112" w:author="Павлютенков Юрий Владимирович" w:date="2014-03-28T09:43:00Z"/>
                  </w:rPr>
                </w:rPrChange>
              </w:rPr>
            </w:pPr>
            <w:ins w:id="113" w:author="Павлютенков Юрий Владимирович" w:date="2014-03-28T09:43:00Z">
              <w:r w:rsidRPr="00075E43">
                <w:rPr>
                  <w:sz w:val="22"/>
                  <w:szCs w:val="22"/>
                  <w:highlight w:val="green"/>
                  <w:rPrChange w:id="114" w:author="Павлютенков Юрий Владимирович" w:date="2014-03-28T09:44:00Z">
                    <w:rPr/>
                  </w:rPrChange>
                </w:rPr>
                <w:t>ВАБ - вероятностный анализ безопасности</w:t>
              </w:r>
            </w:ins>
          </w:p>
          <w:p w:rsidR="004A6345" w:rsidRPr="004A6345" w:rsidRDefault="00075E43" w:rsidP="004A6345">
            <w:pPr>
              <w:rPr>
                <w:ins w:id="115" w:author="Павлютенков Юрий Владимирович" w:date="2014-03-28T09:43:00Z"/>
                <w:sz w:val="22"/>
                <w:szCs w:val="22"/>
                <w:highlight w:val="green"/>
                <w:rPrChange w:id="116" w:author="Павлютенков Юрий Владимирович" w:date="2014-03-28T09:44:00Z">
                  <w:rPr>
                    <w:ins w:id="117" w:author="Павлютенков Юрий Владимирович" w:date="2014-03-28T09:43:00Z"/>
                  </w:rPr>
                </w:rPrChange>
              </w:rPr>
            </w:pPr>
            <w:ins w:id="118" w:author="Павлютенков Юрий Владимирович" w:date="2014-03-28T09:43:00Z">
              <w:r w:rsidRPr="00075E43">
                <w:rPr>
                  <w:sz w:val="22"/>
                  <w:szCs w:val="22"/>
                  <w:highlight w:val="green"/>
                  <w:rPrChange w:id="119" w:author="Павлютенков Юрий Владимирович" w:date="2014-03-28T09:44:00Z">
                    <w:rPr/>
                  </w:rPrChange>
                </w:rPr>
                <w:t>ВАО АЭС – всемирная ассоциация операторов атомных электрических станций</w:t>
              </w:r>
            </w:ins>
          </w:p>
          <w:p w:rsidR="004A6345" w:rsidRPr="004A6345" w:rsidRDefault="00075E43" w:rsidP="004A6345">
            <w:pPr>
              <w:rPr>
                <w:ins w:id="120" w:author="Павлютенков Юрий Владимирович" w:date="2014-03-28T09:43:00Z"/>
                <w:sz w:val="22"/>
                <w:szCs w:val="22"/>
                <w:highlight w:val="green"/>
                <w:rPrChange w:id="121" w:author="Павлютенков Юрий Владимирович" w:date="2014-03-28T09:44:00Z">
                  <w:rPr>
                    <w:ins w:id="122" w:author="Павлютенков Юрий Владимирович" w:date="2014-03-28T09:43:00Z"/>
                  </w:rPr>
                </w:rPrChange>
              </w:rPr>
            </w:pPr>
            <w:ins w:id="123" w:author="Павлютенков Юрий Владимирович" w:date="2014-03-28T09:43:00Z">
              <w:r w:rsidRPr="00075E43">
                <w:rPr>
                  <w:sz w:val="22"/>
                  <w:szCs w:val="22"/>
                  <w:highlight w:val="green"/>
                  <w:rPrChange w:id="124" w:author="Павлютенков Юрий Владимирович" w:date="2014-03-28T09:44:00Z">
                    <w:rPr/>
                  </w:rPrChange>
                </w:rPr>
                <w:t>ВВЭР - водо-водяной энергетический реактор</w:t>
              </w:r>
            </w:ins>
          </w:p>
          <w:p w:rsidR="004A6345" w:rsidRPr="004A6345" w:rsidRDefault="00075E43" w:rsidP="004A6345">
            <w:pPr>
              <w:rPr>
                <w:ins w:id="125" w:author="Павлютенков Юрий Владимирович" w:date="2014-03-28T09:43:00Z"/>
                <w:w w:val="105"/>
                <w:sz w:val="22"/>
                <w:szCs w:val="22"/>
                <w:highlight w:val="green"/>
                <w:rPrChange w:id="126" w:author="Павлютенков Юрий Владимирович" w:date="2014-03-28T09:44:00Z">
                  <w:rPr>
                    <w:ins w:id="127" w:author="Павлютенков Юрий Владимирович" w:date="2014-03-28T09:43:00Z"/>
                    <w:w w:val="105"/>
                  </w:rPr>
                </w:rPrChange>
              </w:rPr>
            </w:pPr>
            <w:ins w:id="128" w:author="Павлютенков Юрий Владимирович" w:date="2014-03-28T09:43:00Z">
              <w:r w:rsidRPr="00075E43">
                <w:rPr>
                  <w:w w:val="105"/>
                  <w:sz w:val="22"/>
                  <w:szCs w:val="22"/>
                  <w:highlight w:val="green"/>
                  <w:rPrChange w:id="129" w:author="Павлютенков Юрий Владимирович" w:date="2014-03-28T09:44:00Z">
                    <w:rPr>
                      <w:w w:val="105"/>
                    </w:rPr>
                  </w:rPrChange>
                </w:rPr>
                <w:t>ВХР – водно-химический режим</w:t>
              </w:r>
            </w:ins>
          </w:p>
          <w:p w:rsidR="004A6345" w:rsidRPr="004A6345" w:rsidRDefault="00075E43" w:rsidP="004A6345">
            <w:pPr>
              <w:rPr>
                <w:ins w:id="130" w:author="Павлютенков Юрий Владимирович" w:date="2014-03-28T09:43:00Z"/>
                <w:sz w:val="22"/>
                <w:szCs w:val="22"/>
                <w:highlight w:val="green"/>
                <w:rPrChange w:id="131" w:author="Павлютенков Юрий Владимирович" w:date="2014-03-28T09:44:00Z">
                  <w:rPr>
                    <w:ins w:id="132" w:author="Павлютенков Юрий Владимирович" w:date="2014-03-28T09:43:00Z"/>
                  </w:rPr>
                </w:rPrChange>
              </w:rPr>
            </w:pPr>
            <w:ins w:id="133" w:author="Павлютенков Юрий Владимирович" w:date="2014-03-28T09:43:00Z">
              <w:r w:rsidRPr="00075E43">
                <w:rPr>
                  <w:sz w:val="22"/>
                  <w:szCs w:val="22"/>
                  <w:highlight w:val="green"/>
                  <w:rPrChange w:id="134" w:author="Павлютенков Юрий Владимирович" w:date="2014-03-28T09:44:00Z">
                    <w:rPr/>
                  </w:rPrChange>
                </w:rPr>
                <w:t>ГЦНА – главный циркуляционный насосный агрегат</w:t>
              </w:r>
            </w:ins>
          </w:p>
          <w:p w:rsidR="004A6345" w:rsidRPr="004A6345" w:rsidRDefault="00075E43" w:rsidP="004A6345">
            <w:pPr>
              <w:rPr>
                <w:ins w:id="135" w:author="Павлютенков Юрий Владимирович" w:date="2014-03-28T09:43:00Z"/>
                <w:sz w:val="22"/>
                <w:szCs w:val="22"/>
                <w:highlight w:val="green"/>
                <w:rPrChange w:id="136" w:author="Павлютенков Юрий Владимирович" w:date="2014-03-28T09:44:00Z">
                  <w:rPr>
                    <w:ins w:id="137" w:author="Павлютенков Юрий Владимирович" w:date="2014-03-28T09:43:00Z"/>
                  </w:rPr>
                </w:rPrChange>
              </w:rPr>
            </w:pPr>
            <w:ins w:id="138" w:author="Павлютенков Юрий Владимирович" w:date="2014-03-28T09:43:00Z">
              <w:r w:rsidRPr="00075E43">
                <w:rPr>
                  <w:sz w:val="22"/>
                  <w:szCs w:val="22"/>
                  <w:highlight w:val="green"/>
                  <w:rPrChange w:id="139" w:author="Павлютенков Юрий Владимирович" w:date="2014-03-28T09:44:00Z">
                    <w:rPr/>
                  </w:rPrChange>
                </w:rPr>
                <w:t>ДЗО – дочернее зависимое общество</w:t>
              </w:r>
            </w:ins>
          </w:p>
          <w:p w:rsidR="004A6345" w:rsidRPr="004A6345" w:rsidRDefault="00075E43" w:rsidP="004A6345">
            <w:pPr>
              <w:rPr>
                <w:ins w:id="140" w:author="Павлютенков Юрий Владимирович" w:date="2014-03-28T09:43:00Z"/>
                <w:sz w:val="22"/>
                <w:szCs w:val="22"/>
                <w:highlight w:val="green"/>
                <w:rPrChange w:id="141" w:author="Павлютенков Юрий Владимирович" w:date="2014-03-28T09:44:00Z">
                  <w:rPr>
                    <w:ins w:id="142" w:author="Павлютенков Юрий Владимирович" w:date="2014-03-28T09:43:00Z"/>
                  </w:rPr>
                </w:rPrChange>
              </w:rPr>
            </w:pPr>
            <w:ins w:id="143" w:author="Павлютенков Юрий Владимирович" w:date="2014-03-28T09:43:00Z">
              <w:r w:rsidRPr="00075E43">
                <w:rPr>
                  <w:sz w:val="22"/>
                  <w:szCs w:val="22"/>
                  <w:highlight w:val="green"/>
                  <w:rPrChange w:id="144" w:author="Павлютенков Юрий Владимирович" w:date="2014-03-28T09:44:00Z">
                    <w:rPr/>
                  </w:rPrChange>
                </w:rPr>
                <w:t>ЖРО – жидкие радиоактивные отходы</w:t>
              </w:r>
            </w:ins>
          </w:p>
          <w:p w:rsidR="004A6345" w:rsidRPr="004A6345" w:rsidRDefault="00075E43" w:rsidP="004A6345">
            <w:pPr>
              <w:rPr>
                <w:ins w:id="145" w:author="Павлютенков Юрий Владимирович" w:date="2014-03-28T09:43:00Z"/>
                <w:sz w:val="22"/>
                <w:szCs w:val="22"/>
                <w:highlight w:val="green"/>
                <w:rPrChange w:id="146" w:author="Павлютенков Юрий Владимирович" w:date="2014-03-28T09:44:00Z">
                  <w:rPr>
                    <w:ins w:id="147" w:author="Павлютенков Юрий Владимирович" w:date="2014-03-28T09:43:00Z"/>
                  </w:rPr>
                </w:rPrChange>
              </w:rPr>
            </w:pPr>
            <w:ins w:id="148" w:author="Павлютенков Юрий Владимирович" w:date="2014-03-28T09:43:00Z">
              <w:r w:rsidRPr="00075E43">
                <w:rPr>
                  <w:sz w:val="22"/>
                  <w:szCs w:val="22"/>
                  <w:highlight w:val="green"/>
                  <w:rPrChange w:id="149" w:author="Павлютенков Юрий Владимирович" w:date="2014-03-28T09:44:00Z">
                    <w:rPr/>
                  </w:rPrChange>
                </w:rPr>
                <w:t>ЗАО - закрытое акционерное общество</w:t>
              </w:r>
            </w:ins>
          </w:p>
          <w:p w:rsidR="004A6345" w:rsidRPr="004A6345" w:rsidRDefault="00075E43" w:rsidP="004A6345">
            <w:pPr>
              <w:rPr>
                <w:ins w:id="150" w:author="Павлютенков Юрий Владимирович" w:date="2014-03-28T09:43:00Z"/>
                <w:w w:val="105"/>
                <w:sz w:val="22"/>
                <w:szCs w:val="22"/>
                <w:highlight w:val="green"/>
                <w:rPrChange w:id="151" w:author="Павлютенков Юрий Владимирович" w:date="2014-03-28T09:44:00Z">
                  <w:rPr>
                    <w:ins w:id="152" w:author="Павлютенков Юрий Владимирович" w:date="2014-03-28T09:43:00Z"/>
                    <w:w w:val="105"/>
                  </w:rPr>
                </w:rPrChange>
              </w:rPr>
            </w:pPr>
            <w:ins w:id="153" w:author="Павлютенков Юрий Владимирович" w:date="2014-03-28T09:43:00Z">
              <w:r w:rsidRPr="00075E43">
                <w:rPr>
                  <w:w w:val="105"/>
                  <w:sz w:val="22"/>
                  <w:szCs w:val="22"/>
                  <w:highlight w:val="green"/>
                  <w:rPrChange w:id="154" w:author="Павлютенков Юрий Владимирович" w:date="2014-03-28T09:44:00Z">
                    <w:rPr>
                      <w:w w:val="105"/>
                    </w:rPr>
                  </w:rPrChange>
                </w:rPr>
                <w:lastRenderedPageBreak/>
                <w:t>КИП – контрольно-измерительные приборы</w:t>
              </w:r>
            </w:ins>
          </w:p>
          <w:p w:rsidR="004A6345" w:rsidRPr="004A6345" w:rsidRDefault="00075E43" w:rsidP="004A6345">
            <w:pPr>
              <w:rPr>
                <w:ins w:id="155" w:author="Павлютенков Юрий Владимирович" w:date="2014-03-28T09:43:00Z"/>
                <w:sz w:val="22"/>
                <w:szCs w:val="22"/>
                <w:highlight w:val="green"/>
                <w:rPrChange w:id="156" w:author="Павлютенков Юрий Владимирович" w:date="2014-03-28T09:44:00Z">
                  <w:rPr>
                    <w:ins w:id="157" w:author="Павлютенков Юрий Владимирович" w:date="2014-03-28T09:43:00Z"/>
                  </w:rPr>
                </w:rPrChange>
              </w:rPr>
            </w:pPr>
            <w:ins w:id="158" w:author="Павлютенков Юрий Владимирович" w:date="2014-03-28T09:43:00Z">
              <w:r w:rsidRPr="00075E43">
                <w:rPr>
                  <w:sz w:val="22"/>
                  <w:szCs w:val="22"/>
                  <w:highlight w:val="green"/>
                  <w:rPrChange w:id="159" w:author="Павлютенков Юрий Владимирович" w:date="2014-03-28T09:44:00Z">
                    <w:rPr/>
                  </w:rPrChange>
                </w:rPr>
                <w:t>КИУМ - коэффициент использования установленной мощности</w:t>
              </w:r>
            </w:ins>
          </w:p>
          <w:p w:rsidR="004A6345" w:rsidRPr="004A6345" w:rsidRDefault="00075E43" w:rsidP="004A6345">
            <w:pPr>
              <w:rPr>
                <w:ins w:id="160" w:author="Павлютенков Юрий Владимирович" w:date="2014-03-28T09:43:00Z"/>
                <w:sz w:val="22"/>
                <w:szCs w:val="22"/>
                <w:highlight w:val="green"/>
                <w:rPrChange w:id="161" w:author="Павлютенков Юрий Владимирович" w:date="2014-03-28T09:44:00Z">
                  <w:rPr>
                    <w:ins w:id="162" w:author="Павлютенков Юрий Владимирович" w:date="2014-03-28T09:43:00Z"/>
                  </w:rPr>
                </w:rPrChange>
              </w:rPr>
            </w:pPr>
            <w:ins w:id="163" w:author="Павлютенков Юрий Владимирович" w:date="2014-03-28T09:43:00Z">
              <w:r w:rsidRPr="00075E43">
                <w:rPr>
                  <w:sz w:val="22"/>
                  <w:szCs w:val="22"/>
                  <w:highlight w:val="green"/>
                  <w:rPrChange w:id="164" w:author="Павлютенков Юрий Владимирович" w:date="2014-03-28T09:44:00Z">
                    <w:rPr/>
                  </w:rPrChange>
                </w:rPr>
                <w:t>КПР – капитальный ремонт</w:t>
              </w:r>
            </w:ins>
          </w:p>
          <w:p w:rsidR="004A6345" w:rsidRPr="004A6345" w:rsidRDefault="00075E43" w:rsidP="004A6345">
            <w:pPr>
              <w:rPr>
                <w:ins w:id="165" w:author="Павлютенков Юрий Владимирович" w:date="2014-03-28T09:43:00Z"/>
                <w:w w:val="105"/>
                <w:sz w:val="22"/>
                <w:szCs w:val="22"/>
                <w:highlight w:val="green"/>
                <w:rPrChange w:id="166" w:author="Павлютенков Юрий Владимирович" w:date="2014-03-28T09:44:00Z">
                  <w:rPr>
                    <w:ins w:id="167" w:author="Павлютенков Юрий Владимирович" w:date="2014-03-28T09:43:00Z"/>
                    <w:w w:val="105"/>
                  </w:rPr>
                </w:rPrChange>
              </w:rPr>
            </w:pPr>
            <w:ins w:id="168" w:author="Павлютенков Юрий Владимирович" w:date="2014-03-28T09:43:00Z">
              <w:r w:rsidRPr="00075E43">
                <w:rPr>
                  <w:w w:val="105"/>
                  <w:sz w:val="22"/>
                  <w:szCs w:val="22"/>
                  <w:highlight w:val="green"/>
                  <w:rPrChange w:id="169" w:author="Павлютенков Юрий Владимирович" w:date="2014-03-28T09:44:00Z">
                    <w:rPr>
                      <w:w w:val="105"/>
                    </w:rPr>
                  </w:rPrChange>
                </w:rPr>
                <w:t>КЭ СУЗ – комплекс электрооборудования системы управления и защиты</w:t>
              </w:r>
            </w:ins>
          </w:p>
          <w:p w:rsidR="004A6345" w:rsidRPr="004A6345" w:rsidRDefault="00075E43" w:rsidP="004A6345">
            <w:pPr>
              <w:rPr>
                <w:ins w:id="170" w:author="Павлютенков Юрий Владимирович" w:date="2014-03-28T09:43:00Z"/>
                <w:sz w:val="22"/>
                <w:szCs w:val="22"/>
                <w:highlight w:val="green"/>
                <w:rPrChange w:id="171" w:author="Павлютенков Юрий Владимирович" w:date="2014-03-28T09:44:00Z">
                  <w:rPr>
                    <w:ins w:id="172" w:author="Павлютенков Юрий Владимирович" w:date="2014-03-28T09:43:00Z"/>
                  </w:rPr>
                </w:rPrChange>
              </w:rPr>
            </w:pPr>
            <w:ins w:id="173" w:author="Павлютенков Юрий Владимирович" w:date="2014-03-28T09:43:00Z">
              <w:r w:rsidRPr="00075E43">
                <w:rPr>
                  <w:sz w:val="22"/>
                  <w:szCs w:val="22"/>
                  <w:highlight w:val="green"/>
                  <w:rPrChange w:id="174" w:author="Павлютенков Юрий Владимирович" w:date="2014-03-28T09:44:00Z">
                    <w:rPr/>
                  </w:rPrChange>
                </w:rPr>
                <w:t>МИД – министерство иностранных дел</w:t>
              </w:r>
            </w:ins>
          </w:p>
          <w:p w:rsidR="004A6345" w:rsidRPr="004A6345" w:rsidRDefault="00075E43" w:rsidP="004A6345">
            <w:pPr>
              <w:rPr>
                <w:ins w:id="175" w:author="Павлютенков Юрий Владимирович" w:date="2014-03-28T09:43:00Z"/>
                <w:sz w:val="22"/>
                <w:szCs w:val="22"/>
                <w:highlight w:val="green"/>
                <w:rPrChange w:id="176" w:author="Павлютенков Юрий Владимирович" w:date="2014-03-28T09:44:00Z">
                  <w:rPr>
                    <w:ins w:id="177" w:author="Павлютенков Юрий Владимирович" w:date="2014-03-28T09:43:00Z"/>
                  </w:rPr>
                </w:rPrChange>
              </w:rPr>
            </w:pPr>
            <w:ins w:id="178" w:author="Павлютенков Юрий Владимирович" w:date="2014-03-28T09:43:00Z">
              <w:r w:rsidRPr="00075E43">
                <w:rPr>
                  <w:sz w:val="22"/>
                  <w:szCs w:val="22"/>
                  <w:highlight w:val="green"/>
                  <w:rPrChange w:id="179" w:author="Павлютенков Юрий Владимирович" w:date="2014-03-28T09:44:00Z">
                    <w:rPr/>
                  </w:rPrChange>
                </w:rPr>
                <w:t>НДС - налог на добавленную стоимость</w:t>
              </w:r>
            </w:ins>
          </w:p>
          <w:p w:rsidR="004A6345" w:rsidRPr="004A6345" w:rsidRDefault="00075E43" w:rsidP="004A6345">
            <w:pPr>
              <w:rPr>
                <w:ins w:id="180" w:author="Павлютенков Юрий Владимирович" w:date="2014-03-28T09:43:00Z"/>
                <w:sz w:val="22"/>
                <w:szCs w:val="22"/>
                <w:highlight w:val="green"/>
                <w:rPrChange w:id="181" w:author="Павлютенков Юрий Владимирович" w:date="2014-03-28T09:44:00Z">
                  <w:rPr>
                    <w:ins w:id="182" w:author="Павлютенков Юрий Владимирович" w:date="2014-03-28T09:43:00Z"/>
                  </w:rPr>
                </w:rPrChange>
              </w:rPr>
            </w:pPr>
            <w:ins w:id="183" w:author="Павлютенков Юрий Владимирович" w:date="2014-03-28T09:43:00Z">
              <w:r w:rsidRPr="00075E43">
                <w:rPr>
                  <w:sz w:val="22"/>
                  <w:szCs w:val="22"/>
                  <w:highlight w:val="green"/>
                  <w:rPrChange w:id="184" w:author="Павлютенков Юрий Владимирович" w:date="2014-03-28T09:44:00Z">
                    <w:rPr/>
                  </w:rPrChange>
                </w:rPr>
                <w:t>ОАО - открытое акционерное общество</w:t>
              </w:r>
            </w:ins>
          </w:p>
          <w:p w:rsidR="004A6345" w:rsidRPr="004A6345" w:rsidRDefault="00075E43" w:rsidP="004A6345">
            <w:pPr>
              <w:rPr>
                <w:ins w:id="185" w:author="Павлютенков Юрий Владимирович" w:date="2014-03-28T09:43:00Z"/>
                <w:sz w:val="22"/>
                <w:szCs w:val="22"/>
                <w:highlight w:val="green"/>
                <w:rPrChange w:id="186" w:author="Павлютенков Юрий Владимирович" w:date="2014-03-28T09:44:00Z">
                  <w:rPr>
                    <w:ins w:id="187" w:author="Павлютенков Юрий Владимирович" w:date="2014-03-28T09:43:00Z"/>
                  </w:rPr>
                </w:rPrChange>
              </w:rPr>
            </w:pPr>
            <w:ins w:id="188" w:author="Павлютенков Юрий Владимирович" w:date="2014-03-28T09:43:00Z">
              <w:r w:rsidRPr="00075E43">
                <w:rPr>
                  <w:sz w:val="22"/>
                  <w:szCs w:val="22"/>
                  <w:highlight w:val="green"/>
                  <w:rPrChange w:id="189" w:author="Павлютенков Юрий Владимирович" w:date="2014-03-28T09:44:00Z">
                    <w:rPr/>
                  </w:rPrChange>
                </w:rPr>
                <w:t>ОИС - объект интеллектуальной собственности</w:t>
              </w:r>
            </w:ins>
          </w:p>
          <w:p w:rsidR="004A6345" w:rsidRPr="004A6345" w:rsidRDefault="00075E43" w:rsidP="004A6345">
            <w:pPr>
              <w:rPr>
                <w:ins w:id="190" w:author="Павлютенков Юрий Владимирович" w:date="2014-03-28T09:43:00Z"/>
                <w:sz w:val="22"/>
                <w:szCs w:val="22"/>
                <w:highlight w:val="green"/>
                <w:rPrChange w:id="191" w:author="Павлютенков Юрий Владимирович" w:date="2014-03-28T09:44:00Z">
                  <w:rPr>
                    <w:ins w:id="192" w:author="Павлютенков Юрий Владимирович" w:date="2014-03-28T09:43:00Z"/>
                  </w:rPr>
                </w:rPrChange>
              </w:rPr>
            </w:pPr>
            <w:ins w:id="193" w:author="Павлютенков Юрий Владимирович" w:date="2014-03-28T09:43:00Z">
              <w:r w:rsidRPr="00075E43">
                <w:rPr>
                  <w:sz w:val="22"/>
                  <w:szCs w:val="22"/>
                  <w:highlight w:val="green"/>
                  <w:rPrChange w:id="194" w:author="Павлютенков Юрий Владимирович" w:date="2014-03-28T09:44:00Z">
                    <w:rPr/>
                  </w:rPrChange>
                </w:rPr>
                <w:t>ПВД – подогреватель высокого давления</w:t>
              </w:r>
            </w:ins>
          </w:p>
          <w:p w:rsidR="004A6345" w:rsidRPr="004A6345" w:rsidRDefault="00075E43" w:rsidP="004A6345">
            <w:pPr>
              <w:rPr>
                <w:ins w:id="195" w:author="Павлютенков Юрий Владимирович" w:date="2014-03-28T09:43:00Z"/>
                <w:sz w:val="22"/>
                <w:szCs w:val="22"/>
                <w:highlight w:val="green"/>
                <w:rPrChange w:id="196" w:author="Павлютенков Юрий Владимирович" w:date="2014-03-28T09:44:00Z">
                  <w:rPr>
                    <w:ins w:id="197" w:author="Павлютенков Юрий Владимирович" w:date="2014-03-28T09:43:00Z"/>
                  </w:rPr>
                </w:rPrChange>
              </w:rPr>
            </w:pPr>
            <w:ins w:id="198" w:author="Павлютенков Юрий Владимирович" w:date="2014-03-28T09:43:00Z">
              <w:r w:rsidRPr="00075E43">
                <w:rPr>
                  <w:sz w:val="22"/>
                  <w:szCs w:val="22"/>
                  <w:highlight w:val="green"/>
                  <w:rPrChange w:id="199" w:author="Павлютенков Юрий Владимирович" w:date="2014-03-28T09:44:00Z">
                    <w:rPr/>
                  </w:rPrChange>
                </w:rPr>
                <w:t>ПГ – парогенератор</w:t>
              </w:r>
            </w:ins>
          </w:p>
          <w:p w:rsidR="004A6345" w:rsidRPr="004A6345" w:rsidRDefault="00075E43" w:rsidP="004A6345">
            <w:pPr>
              <w:rPr>
                <w:ins w:id="200" w:author="Павлютенков Юрий Владимирович" w:date="2014-03-28T09:43:00Z"/>
                <w:w w:val="105"/>
                <w:sz w:val="22"/>
                <w:szCs w:val="22"/>
                <w:highlight w:val="green"/>
                <w:rPrChange w:id="201" w:author="Павлютенков Юрий Владимирович" w:date="2014-03-28T09:44:00Z">
                  <w:rPr>
                    <w:ins w:id="202" w:author="Павлютенков Юрий Владимирович" w:date="2014-03-28T09:43:00Z"/>
                    <w:w w:val="105"/>
                  </w:rPr>
                </w:rPrChange>
              </w:rPr>
            </w:pPr>
            <w:ins w:id="203" w:author="Павлютенков Юрий Владимирович" w:date="2014-03-28T09:43:00Z">
              <w:r w:rsidRPr="00075E43">
                <w:rPr>
                  <w:w w:val="105"/>
                  <w:sz w:val="22"/>
                  <w:szCs w:val="22"/>
                  <w:highlight w:val="green"/>
                  <w:rPrChange w:id="204" w:author="Павлютенков Юрий Владимирович" w:date="2014-03-28T09:44:00Z">
                    <w:rPr>
                      <w:w w:val="105"/>
                    </w:rPr>
                  </w:rPrChange>
                </w:rPr>
                <w:t>ПМТ – полномасштабный тренажер</w:t>
              </w:r>
            </w:ins>
          </w:p>
          <w:p w:rsidR="004A6345" w:rsidRPr="004A6345" w:rsidRDefault="00075E43" w:rsidP="004A6345">
            <w:pPr>
              <w:rPr>
                <w:ins w:id="205" w:author="Павлютенков Юрий Владимирович" w:date="2014-03-28T09:43:00Z"/>
                <w:sz w:val="22"/>
                <w:szCs w:val="22"/>
                <w:highlight w:val="green"/>
                <w:rPrChange w:id="206" w:author="Павлютенков Юрий Владимирович" w:date="2014-03-28T09:44:00Z">
                  <w:rPr>
                    <w:ins w:id="207" w:author="Павлютенков Юрий Владимирович" w:date="2014-03-28T09:43:00Z"/>
                  </w:rPr>
                </w:rPrChange>
              </w:rPr>
            </w:pPr>
            <w:ins w:id="208" w:author="Павлютенков Юрий Владимирович" w:date="2014-03-28T09:43:00Z">
              <w:r w:rsidRPr="00075E43">
                <w:rPr>
                  <w:sz w:val="22"/>
                  <w:szCs w:val="22"/>
                  <w:highlight w:val="green"/>
                  <w:rPrChange w:id="209" w:author="Павлютенков Юрий Владимирович" w:date="2014-03-28T09:44:00Z">
                    <w:rPr/>
                  </w:rPrChange>
                </w:rPr>
                <w:t>ПНД – подогреватель низкого давления</w:t>
              </w:r>
            </w:ins>
          </w:p>
          <w:p w:rsidR="004A6345" w:rsidRPr="004A6345" w:rsidRDefault="00075E43" w:rsidP="004A6345">
            <w:pPr>
              <w:rPr>
                <w:ins w:id="210" w:author="Павлютенков Юрий Владимирович" w:date="2014-03-28T09:43:00Z"/>
                <w:w w:val="105"/>
                <w:sz w:val="22"/>
                <w:szCs w:val="22"/>
                <w:highlight w:val="green"/>
                <w:rPrChange w:id="211" w:author="Павлютенков Юрий Владимирович" w:date="2014-03-28T09:44:00Z">
                  <w:rPr>
                    <w:ins w:id="212" w:author="Павлютенков Юрий Владимирович" w:date="2014-03-28T09:43:00Z"/>
                    <w:w w:val="105"/>
                  </w:rPr>
                </w:rPrChange>
              </w:rPr>
            </w:pPr>
            <w:ins w:id="213" w:author="Павлютенков Юрий Владимирович" w:date="2014-03-28T09:43:00Z">
              <w:r w:rsidRPr="00075E43">
                <w:rPr>
                  <w:w w:val="105"/>
                  <w:sz w:val="22"/>
                  <w:szCs w:val="22"/>
                  <w:highlight w:val="green"/>
                  <w:rPrChange w:id="214" w:author="Павлютенков Юрий Владимирович" w:date="2014-03-28T09:44:00Z">
                    <w:rPr>
                      <w:w w:val="105"/>
                    </w:rPr>
                  </w:rPrChange>
                </w:rPr>
                <w:t>ППЗ – противопожарная защита</w:t>
              </w:r>
            </w:ins>
          </w:p>
          <w:p w:rsidR="004A6345" w:rsidRPr="004A6345" w:rsidRDefault="00075E43" w:rsidP="004A6345">
            <w:pPr>
              <w:rPr>
                <w:ins w:id="215" w:author="Павлютенков Юрий Владимирович" w:date="2014-03-28T09:43:00Z"/>
                <w:sz w:val="22"/>
                <w:szCs w:val="22"/>
                <w:highlight w:val="green"/>
                <w:rPrChange w:id="216" w:author="Павлютенков Юрий Владимирович" w:date="2014-03-28T09:44:00Z">
                  <w:rPr>
                    <w:ins w:id="217" w:author="Павлютенков Юрий Владимирович" w:date="2014-03-28T09:43:00Z"/>
                  </w:rPr>
                </w:rPrChange>
              </w:rPr>
            </w:pPr>
            <w:ins w:id="218" w:author="Павлютенков Юрий Владимирович" w:date="2014-03-28T09:43:00Z">
              <w:r w:rsidRPr="00075E43">
                <w:rPr>
                  <w:sz w:val="22"/>
                  <w:szCs w:val="22"/>
                  <w:highlight w:val="green"/>
                  <w:rPrChange w:id="219" w:author="Павлютенков Юрий Владимирович" w:date="2014-03-28T09:44:00Z">
                    <w:rPr/>
                  </w:rPrChange>
                </w:rPr>
                <w:t xml:space="preserve">ППР – планово-предупредительный ремонт </w:t>
              </w:r>
            </w:ins>
          </w:p>
          <w:p w:rsidR="004A6345" w:rsidRPr="004A6345" w:rsidRDefault="00075E43" w:rsidP="004A6345">
            <w:pPr>
              <w:rPr>
                <w:ins w:id="220" w:author="Павлютенков Юрий Владимирович" w:date="2014-03-28T09:43:00Z"/>
                <w:w w:val="105"/>
                <w:sz w:val="22"/>
                <w:szCs w:val="22"/>
                <w:highlight w:val="green"/>
                <w:rPrChange w:id="221" w:author="Павлютенков Юрий Владимирович" w:date="2014-03-28T09:44:00Z">
                  <w:rPr>
                    <w:ins w:id="222" w:author="Павлютенков Юрий Владимирович" w:date="2014-03-28T09:43:00Z"/>
                    <w:w w:val="105"/>
                  </w:rPr>
                </w:rPrChange>
              </w:rPr>
            </w:pPr>
            <w:ins w:id="223" w:author="Павлютенков Юрий Владимирович" w:date="2014-03-28T09:43:00Z">
              <w:r w:rsidRPr="00075E43">
                <w:rPr>
                  <w:w w:val="105"/>
                  <w:sz w:val="22"/>
                  <w:szCs w:val="22"/>
                  <w:highlight w:val="green"/>
                  <w:rPrChange w:id="224" w:author="Павлютенков Юрий Владимирович" w:date="2014-03-28T09:44:00Z">
                    <w:rPr>
                      <w:w w:val="105"/>
                    </w:rPr>
                  </w:rPrChange>
                </w:rPr>
                <w:t>РУ – реакторная установка</w:t>
              </w:r>
            </w:ins>
          </w:p>
          <w:p w:rsidR="004A6345" w:rsidRPr="004A6345" w:rsidRDefault="00075E43" w:rsidP="004A6345">
            <w:pPr>
              <w:rPr>
                <w:ins w:id="225" w:author="Павлютенков Юрий Владимирович" w:date="2014-03-28T09:43:00Z"/>
                <w:sz w:val="22"/>
                <w:szCs w:val="22"/>
                <w:highlight w:val="green"/>
                <w:rPrChange w:id="226" w:author="Павлютенков Юрий Владимирович" w:date="2014-03-28T09:44:00Z">
                  <w:rPr>
                    <w:ins w:id="227" w:author="Павлютенков Юрий Владимирович" w:date="2014-03-28T09:43:00Z"/>
                  </w:rPr>
                </w:rPrChange>
              </w:rPr>
            </w:pPr>
            <w:ins w:id="228" w:author="Павлютенков Юрий Владимирович" w:date="2014-03-28T09:43:00Z">
              <w:r w:rsidRPr="00075E43">
                <w:rPr>
                  <w:sz w:val="22"/>
                  <w:szCs w:val="22"/>
                  <w:highlight w:val="green"/>
                  <w:rPrChange w:id="229" w:author="Павлютенков Юрий Владимирович" w:date="2014-03-28T09:44:00Z">
                    <w:rPr/>
                  </w:rPrChange>
                </w:rPr>
                <w:t>РУТА – руководство по управлению тяжелыми авариями</w:t>
              </w:r>
            </w:ins>
          </w:p>
          <w:p w:rsidR="004A6345" w:rsidRPr="004A6345" w:rsidRDefault="00075E43" w:rsidP="004A6345">
            <w:pPr>
              <w:rPr>
                <w:ins w:id="230" w:author="Павлютенков Юрий Владимирович" w:date="2014-03-28T09:43:00Z"/>
                <w:sz w:val="22"/>
                <w:szCs w:val="22"/>
                <w:highlight w:val="green"/>
                <w:rPrChange w:id="231" w:author="Павлютенков Юрий Владимирович" w:date="2014-03-28T09:44:00Z">
                  <w:rPr>
                    <w:ins w:id="232" w:author="Павлютенков Юрий Владимирович" w:date="2014-03-28T09:43:00Z"/>
                  </w:rPr>
                </w:rPrChange>
              </w:rPr>
            </w:pPr>
            <w:ins w:id="233" w:author="Павлютенков Юрий Владимирович" w:date="2014-03-28T09:43:00Z">
              <w:r w:rsidRPr="00075E43">
                <w:rPr>
                  <w:sz w:val="22"/>
                  <w:szCs w:val="22"/>
                  <w:highlight w:val="green"/>
                  <w:rPrChange w:id="234" w:author="Павлютенков Юрий Владимирович" w:date="2014-03-28T09:44:00Z">
                    <w:rPr/>
                  </w:rPrChange>
                </w:rPr>
                <w:t>РЭА – Росэнергоатом</w:t>
              </w:r>
            </w:ins>
          </w:p>
          <w:p w:rsidR="004A6345" w:rsidRPr="004A6345" w:rsidRDefault="00075E43" w:rsidP="004A6345">
            <w:pPr>
              <w:rPr>
                <w:ins w:id="235" w:author="Павлютенков Юрий Владимирович" w:date="2014-03-28T09:43:00Z"/>
                <w:sz w:val="22"/>
                <w:szCs w:val="22"/>
                <w:highlight w:val="green"/>
                <w:rPrChange w:id="236" w:author="Павлютенков Юрий Владимирович" w:date="2014-03-28T09:44:00Z">
                  <w:rPr>
                    <w:ins w:id="237" w:author="Павлютенков Юрий Владимирович" w:date="2014-03-28T09:43:00Z"/>
                  </w:rPr>
                </w:rPrChange>
              </w:rPr>
            </w:pPr>
            <w:ins w:id="238" w:author="Павлютенков Юрий Владимирович" w:date="2014-03-28T09:43:00Z">
              <w:r w:rsidRPr="00075E43">
                <w:rPr>
                  <w:sz w:val="22"/>
                  <w:szCs w:val="22"/>
                  <w:highlight w:val="green"/>
                  <w:rPrChange w:id="239" w:author="Павлютенков Юрий Владимирович" w:date="2014-03-28T09:44:00Z">
                    <w:rPr/>
                  </w:rPrChange>
                </w:rPr>
                <w:t>САППЗ – система автоматической противопожарной защиты</w:t>
              </w:r>
            </w:ins>
          </w:p>
          <w:p w:rsidR="004A6345" w:rsidRPr="004A6345" w:rsidRDefault="00075E43" w:rsidP="004A6345">
            <w:pPr>
              <w:rPr>
                <w:ins w:id="240" w:author="Павлютенков Юрий Владимирович" w:date="2014-03-28T09:43:00Z"/>
                <w:sz w:val="22"/>
                <w:szCs w:val="22"/>
                <w:highlight w:val="green"/>
                <w:rPrChange w:id="241" w:author="Павлютенков Юрий Владимирович" w:date="2014-03-28T09:44:00Z">
                  <w:rPr>
                    <w:ins w:id="242" w:author="Павлютенков Юрий Владимирович" w:date="2014-03-28T09:43:00Z"/>
                  </w:rPr>
                </w:rPrChange>
              </w:rPr>
            </w:pPr>
            <w:ins w:id="243" w:author="Павлютенков Юрий Владимирович" w:date="2014-03-28T09:43:00Z">
              <w:r w:rsidRPr="00075E43">
                <w:rPr>
                  <w:sz w:val="22"/>
                  <w:szCs w:val="22"/>
                  <w:highlight w:val="green"/>
                  <w:rPrChange w:id="244" w:author="Павлютенков Юрий Владимирович" w:date="2014-03-28T09:44:00Z">
                    <w:rPr/>
                  </w:rPrChange>
                </w:rPr>
                <w:t>САКУТ - система аварийного контроля уровня теплоносителя</w:t>
              </w:r>
            </w:ins>
          </w:p>
          <w:p w:rsidR="004A6345" w:rsidRPr="004A6345" w:rsidRDefault="00075E43" w:rsidP="004A6345">
            <w:pPr>
              <w:rPr>
                <w:ins w:id="245" w:author="Павлютенков Юрий Владимирович" w:date="2014-03-28T09:43:00Z"/>
                <w:sz w:val="22"/>
                <w:szCs w:val="22"/>
                <w:highlight w:val="green"/>
                <w:rPrChange w:id="246" w:author="Павлютенков Юрий Владимирович" w:date="2014-03-28T09:44:00Z">
                  <w:rPr>
                    <w:ins w:id="247" w:author="Павлютенков Юрий Владимирович" w:date="2014-03-28T09:43:00Z"/>
                  </w:rPr>
                </w:rPrChange>
              </w:rPr>
            </w:pPr>
            <w:ins w:id="248" w:author="Павлютенков Юрий Владимирович" w:date="2014-03-28T09:43:00Z">
              <w:r w:rsidRPr="00075E43">
                <w:rPr>
                  <w:sz w:val="22"/>
                  <w:szCs w:val="22"/>
                  <w:highlight w:val="green"/>
                  <w:rPrChange w:id="249" w:author="Павлютенков Юрий Владимирович" w:date="2014-03-28T09:44:00Z">
                    <w:rPr/>
                  </w:rPrChange>
                </w:rPr>
                <w:t>САЭ - система аварийного энергоснабжения</w:t>
              </w:r>
            </w:ins>
          </w:p>
          <w:p w:rsidR="004A6345" w:rsidRPr="004A6345" w:rsidRDefault="00075E43" w:rsidP="004A6345">
            <w:pPr>
              <w:rPr>
                <w:ins w:id="250" w:author="Павлютенков Юрий Владимирович" w:date="2014-03-28T09:43:00Z"/>
                <w:w w:val="105"/>
                <w:sz w:val="22"/>
                <w:szCs w:val="22"/>
                <w:highlight w:val="green"/>
                <w:rPrChange w:id="251" w:author="Павлютенков Юрий Владимирович" w:date="2014-03-28T09:44:00Z">
                  <w:rPr>
                    <w:ins w:id="252" w:author="Павлютенков Юрий Владимирович" w:date="2014-03-28T09:43:00Z"/>
                    <w:w w:val="105"/>
                  </w:rPr>
                </w:rPrChange>
              </w:rPr>
            </w:pPr>
            <w:ins w:id="253" w:author="Павлютенков Юрий Владимирович" w:date="2014-03-28T09:43:00Z">
              <w:r w:rsidRPr="00075E43">
                <w:rPr>
                  <w:w w:val="105"/>
                  <w:sz w:val="22"/>
                  <w:szCs w:val="22"/>
                  <w:highlight w:val="green"/>
                  <w:rPrChange w:id="254" w:author="Павлютенков Юрий Владимирович" w:date="2014-03-28T09:44:00Z">
                    <w:rPr>
                      <w:w w:val="105"/>
                    </w:rPr>
                  </w:rPrChange>
                </w:rPr>
                <w:t>СВБУ – система верхнего блочного уровня</w:t>
              </w:r>
            </w:ins>
          </w:p>
          <w:p w:rsidR="004A6345" w:rsidRPr="004A6345" w:rsidRDefault="00075E43" w:rsidP="004A6345">
            <w:pPr>
              <w:rPr>
                <w:ins w:id="255" w:author="Павлютенков Юрий Владимирович" w:date="2014-03-28T09:43:00Z"/>
                <w:w w:val="105"/>
                <w:sz w:val="22"/>
                <w:szCs w:val="22"/>
                <w:highlight w:val="green"/>
                <w:rPrChange w:id="256" w:author="Павлютенков Юрий Владимирович" w:date="2014-03-28T09:44:00Z">
                  <w:rPr>
                    <w:ins w:id="257" w:author="Павлютенков Юрий Владимирович" w:date="2014-03-28T09:43:00Z"/>
                    <w:w w:val="105"/>
                  </w:rPr>
                </w:rPrChange>
              </w:rPr>
            </w:pPr>
            <w:ins w:id="258" w:author="Павлютенков Юрий Владимирович" w:date="2014-03-28T09:43:00Z">
              <w:r w:rsidRPr="00075E43">
                <w:rPr>
                  <w:w w:val="105"/>
                  <w:sz w:val="22"/>
                  <w:szCs w:val="22"/>
                  <w:highlight w:val="green"/>
                  <w:rPrChange w:id="259" w:author="Павлютенков Юрий Владимирович" w:date="2014-03-28T09:44:00Z">
                    <w:rPr>
                      <w:w w:val="105"/>
                    </w:rPr>
                  </w:rPrChange>
                </w:rPr>
                <w:t>СВРК – система внутриреакторного контроля</w:t>
              </w:r>
            </w:ins>
          </w:p>
          <w:p w:rsidR="004A6345" w:rsidRPr="004A6345" w:rsidRDefault="00075E43" w:rsidP="004A6345">
            <w:pPr>
              <w:rPr>
                <w:ins w:id="260" w:author="Павлютенков Юрий Владимирович" w:date="2014-03-28T09:43:00Z"/>
                <w:sz w:val="22"/>
                <w:szCs w:val="22"/>
                <w:highlight w:val="green"/>
                <w:rPrChange w:id="261" w:author="Павлютенков Юрий Владимирович" w:date="2014-03-28T09:44:00Z">
                  <w:rPr>
                    <w:ins w:id="262" w:author="Павлютенков Юрий Владимирович" w:date="2014-03-28T09:43:00Z"/>
                  </w:rPr>
                </w:rPrChange>
              </w:rPr>
            </w:pPr>
            <w:ins w:id="263" w:author="Павлютенков Юрий Владимирович" w:date="2014-03-28T09:43:00Z">
              <w:r w:rsidRPr="00075E43">
                <w:rPr>
                  <w:sz w:val="22"/>
                  <w:szCs w:val="22"/>
                  <w:highlight w:val="green"/>
                  <w:rPrChange w:id="264" w:author="Павлютенков Юрий Владимирович" w:date="2014-03-28T09:44:00Z">
                    <w:rPr/>
                  </w:rPrChange>
                </w:rPr>
                <w:t>СКУД – система контроля, управления и диагностики</w:t>
              </w:r>
            </w:ins>
          </w:p>
          <w:p w:rsidR="004A6345" w:rsidRPr="004A6345" w:rsidRDefault="00075E43" w:rsidP="004A6345">
            <w:pPr>
              <w:rPr>
                <w:ins w:id="265" w:author="Павлютенков Юрий Владимирович" w:date="2014-03-28T09:43:00Z"/>
                <w:sz w:val="22"/>
                <w:szCs w:val="22"/>
                <w:highlight w:val="green"/>
                <w:rPrChange w:id="266" w:author="Павлютенков Юрий Владимирович" w:date="2014-03-28T09:44:00Z">
                  <w:rPr>
                    <w:ins w:id="267" w:author="Павлютенков Юрий Владимирович" w:date="2014-03-28T09:43:00Z"/>
                  </w:rPr>
                </w:rPrChange>
              </w:rPr>
            </w:pPr>
            <w:ins w:id="268" w:author="Павлютенков Юрий Владимирович" w:date="2014-03-28T09:43:00Z">
              <w:r w:rsidRPr="00075E43">
                <w:rPr>
                  <w:sz w:val="22"/>
                  <w:szCs w:val="22"/>
                  <w:highlight w:val="green"/>
                  <w:rPrChange w:id="269" w:author="Павлютенков Юрий Владимирович" w:date="2014-03-28T09:44:00Z">
                    <w:rPr/>
                  </w:rPrChange>
                </w:rPr>
                <w:t>СОАИ – симптомно-ориентированные аварийные инструкции</w:t>
              </w:r>
            </w:ins>
          </w:p>
          <w:p w:rsidR="004A6345" w:rsidRPr="004A6345" w:rsidRDefault="00075E43" w:rsidP="004A6345">
            <w:pPr>
              <w:rPr>
                <w:ins w:id="270" w:author="Павлютенков Юрий Владимирович" w:date="2014-03-28T09:43:00Z"/>
                <w:sz w:val="22"/>
                <w:szCs w:val="22"/>
                <w:highlight w:val="green"/>
                <w:rPrChange w:id="271" w:author="Павлютенков Юрий Владимирович" w:date="2014-03-28T09:44:00Z">
                  <w:rPr>
                    <w:ins w:id="272" w:author="Павлютенков Юрий Владимирович" w:date="2014-03-28T09:43:00Z"/>
                  </w:rPr>
                </w:rPrChange>
              </w:rPr>
            </w:pPr>
            <w:ins w:id="273" w:author="Павлютенков Юрий Владимирович" w:date="2014-03-28T09:43:00Z">
              <w:r w:rsidRPr="00075E43">
                <w:rPr>
                  <w:w w:val="105"/>
                  <w:sz w:val="22"/>
                  <w:szCs w:val="22"/>
                  <w:highlight w:val="green"/>
                  <w:rPrChange w:id="274" w:author="Павлютенков Юрий Владимирович" w:date="2014-03-28T09:44:00Z">
                    <w:rPr>
                      <w:w w:val="105"/>
                    </w:rPr>
                  </w:rPrChange>
                </w:rPr>
                <w:t>СРВПЭ – система регистрации важных параметров эксплуатации</w:t>
              </w:r>
            </w:ins>
          </w:p>
          <w:p w:rsidR="004A6345" w:rsidRPr="004A6345" w:rsidRDefault="00075E43" w:rsidP="004A6345">
            <w:pPr>
              <w:rPr>
                <w:ins w:id="275" w:author="Павлютенков Юрий Владимирович" w:date="2014-03-28T09:43:00Z"/>
                <w:sz w:val="22"/>
                <w:szCs w:val="22"/>
                <w:highlight w:val="green"/>
                <w:rPrChange w:id="276" w:author="Павлютенков Юрий Владимирович" w:date="2014-03-28T09:44:00Z">
                  <w:rPr>
                    <w:ins w:id="277" w:author="Павлютенков Юрий Владимирович" w:date="2014-03-28T09:43:00Z"/>
                  </w:rPr>
                </w:rPrChange>
              </w:rPr>
            </w:pPr>
            <w:ins w:id="278" w:author="Павлютенков Юрий Владимирович" w:date="2014-03-28T09:43:00Z">
              <w:r w:rsidRPr="00075E43">
                <w:rPr>
                  <w:sz w:val="22"/>
                  <w:szCs w:val="22"/>
                  <w:highlight w:val="green"/>
                  <w:rPrChange w:id="279" w:author="Павлютенков Юрий Владимирович" w:date="2014-03-28T09:44:00Z">
                    <w:rPr/>
                  </w:rPrChange>
                </w:rPr>
                <w:t>СУЗ – система управления и защиты</w:t>
              </w:r>
            </w:ins>
          </w:p>
          <w:p w:rsidR="004A6345" w:rsidRPr="004A6345" w:rsidRDefault="00075E43" w:rsidP="004A6345">
            <w:pPr>
              <w:rPr>
                <w:ins w:id="280" w:author="Павлютенков Юрий Владимирович" w:date="2014-03-28T09:43:00Z"/>
                <w:sz w:val="22"/>
                <w:szCs w:val="22"/>
                <w:highlight w:val="green"/>
                <w:rPrChange w:id="281" w:author="Павлютенков Юрий Владимирович" w:date="2014-03-28T09:44:00Z">
                  <w:rPr>
                    <w:ins w:id="282" w:author="Павлютенков Юрий Владимирович" w:date="2014-03-28T09:43:00Z"/>
                  </w:rPr>
                </w:rPrChange>
              </w:rPr>
            </w:pPr>
            <w:ins w:id="283" w:author="Павлютенков Юрий Владимирович" w:date="2014-03-28T09:43:00Z">
              <w:r w:rsidRPr="00075E43">
                <w:rPr>
                  <w:sz w:val="22"/>
                  <w:szCs w:val="22"/>
                  <w:highlight w:val="green"/>
                  <w:rPrChange w:id="284" w:author="Павлютенков Юрий Владимирович" w:date="2014-03-28T09:44:00Z">
                    <w:rPr/>
                  </w:rPrChange>
                </w:rPr>
                <w:t>ТВС – тепловыделяющая сборка</w:t>
              </w:r>
            </w:ins>
          </w:p>
          <w:p w:rsidR="004A6345" w:rsidRPr="004A6345" w:rsidRDefault="00075E43" w:rsidP="004A6345">
            <w:pPr>
              <w:rPr>
                <w:ins w:id="285" w:author="Павлютенков Юрий Владимирович" w:date="2014-03-28T09:43:00Z"/>
                <w:w w:val="105"/>
                <w:sz w:val="22"/>
                <w:szCs w:val="22"/>
                <w:highlight w:val="green"/>
                <w:rPrChange w:id="286" w:author="Павлютенков Юрий Владимирович" w:date="2014-03-28T09:44:00Z">
                  <w:rPr>
                    <w:ins w:id="287" w:author="Павлютенков Юрий Владимирович" w:date="2014-03-28T09:43:00Z"/>
                    <w:w w:val="105"/>
                  </w:rPr>
                </w:rPrChange>
              </w:rPr>
            </w:pPr>
            <w:ins w:id="288" w:author="Павлютенков Юрий Владимирович" w:date="2014-03-28T09:43:00Z">
              <w:r w:rsidRPr="00075E43">
                <w:rPr>
                  <w:w w:val="105"/>
                  <w:sz w:val="22"/>
                  <w:szCs w:val="22"/>
                  <w:highlight w:val="green"/>
                  <w:rPrChange w:id="289" w:author="Павлютенков Юрий Владимирович" w:date="2014-03-28T09:44:00Z">
                    <w:rPr>
                      <w:w w:val="105"/>
                    </w:rPr>
                  </w:rPrChange>
                </w:rPr>
                <w:t>ТГ – турбогенератор</w:t>
              </w:r>
            </w:ins>
          </w:p>
          <w:p w:rsidR="004A6345" w:rsidRPr="004A6345" w:rsidRDefault="00075E43" w:rsidP="004A6345">
            <w:pPr>
              <w:rPr>
                <w:ins w:id="290" w:author="Павлютенков Юрий Владимирович" w:date="2014-03-28T09:43:00Z"/>
                <w:sz w:val="22"/>
                <w:szCs w:val="22"/>
                <w:highlight w:val="green"/>
                <w:rPrChange w:id="291" w:author="Павлютенков Юрий Владимирович" w:date="2014-03-28T09:44:00Z">
                  <w:rPr>
                    <w:ins w:id="292" w:author="Павлютенков Юрий Владимирович" w:date="2014-03-28T09:43:00Z"/>
                  </w:rPr>
                </w:rPrChange>
              </w:rPr>
            </w:pPr>
            <w:ins w:id="293" w:author="Павлютенков Юрий Владимирович" w:date="2014-03-28T09:43:00Z">
              <w:r w:rsidRPr="00075E43">
                <w:rPr>
                  <w:sz w:val="22"/>
                  <w:szCs w:val="22"/>
                  <w:highlight w:val="green"/>
                  <w:rPrChange w:id="294" w:author="Павлютенков Юрий Владимирович" w:date="2014-03-28T09:44:00Z">
                    <w:rPr/>
                  </w:rPrChange>
                </w:rPr>
                <w:t>ТКП - технико-коммерческое предложение</w:t>
              </w:r>
            </w:ins>
          </w:p>
          <w:p w:rsidR="004A6345" w:rsidRPr="004A6345" w:rsidRDefault="00075E43" w:rsidP="004A6345">
            <w:pPr>
              <w:rPr>
                <w:ins w:id="295" w:author="Павлютенков Юрий Владимирович" w:date="2014-03-28T09:43:00Z"/>
                <w:w w:val="105"/>
                <w:sz w:val="22"/>
                <w:szCs w:val="22"/>
                <w:highlight w:val="green"/>
                <w:rPrChange w:id="296" w:author="Павлютенков Юрий Владимирович" w:date="2014-03-28T09:44:00Z">
                  <w:rPr>
                    <w:ins w:id="297" w:author="Павлютенков Юрий Владимирович" w:date="2014-03-28T09:43:00Z"/>
                    <w:w w:val="105"/>
                  </w:rPr>
                </w:rPrChange>
              </w:rPr>
            </w:pPr>
            <w:ins w:id="298" w:author="Павлютенков Юрий Владимирович" w:date="2014-03-28T09:43:00Z">
              <w:r w:rsidRPr="00075E43">
                <w:rPr>
                  <w:w w:val="105"/>
                  <w:sz w:val="22"/>
                  <w:szCs w:val="22"/>
                  <w:highlight w:val="green"/>
                  <w:rPrChange w:id="299" w:author="Павлютенков Юрий Владимирович" w:date="2014-03-28T09:44:00Z">
                    <w:rPr>
                      <w:w w:val="105"/>
                    </w:rPr>
                  </w:rPrChange>
                </w:rPr>
                <w:t>ТО – техническое обслуживание</w:t>
              </w:r>
            </w:ins>
          </w:p>
          <w:p w:rsidR="004A6345" w:rsidRPr="004A6345" w:rsidRDefault="00075E43" w:rsidP="004A6345">
            <w:pPr>
              <w:rPr>
                <w:ins w:id="300" w:author="Павлютенков Юрий Владимирович" w:date="2014-03-28T09:43:00Z"/>
                <w:sz w:val="22"/>
                <w:szCs w:val="22"/>
                <w:highlight w:val="green"/>
                <w:rPrChange w:id="301" w:author="Павлютенков Юрий Владимирович" w:date="2014-03-28T09:44:00Z">
                  <w:rPr>
                    <w:ins w:id="302" w:author="Павлютенков Юрий Владимирович" w:date="2014-03-28T09:43:00Z"/>
                  </w:rPr>
                </w:rPrChange>
              </w:rPr>
            </w:pPr>
            <w:ins w:id="303" w:author="Павлютенков Юрий Владимирович" w:date="2014-03-28T09:43:00Z">
              <w:r w:rsidRPr="00075E43">
                <w:rPr>
                  <w:sz w:val="22"/>
                  <w:szCs w:val="22"/>
                  <w:highlight w:val="green"/>
                  <w:rPrChange w:id="304" w:author="Павлютенков Юрий Владимирович" w:date="2014-03-28T09:44:00Z">
                    <w:rPr/>
                  </w:rPrChange>
                </w:rPr>
                <w:t>ТОиР - техническое обслуживание и ремонт</w:t>
              </w:r>
            </w:ins>
          </w:p>
          <w:p w:rsidR="004A6345" w:rsidRPr="004A6345" w:rsidRDefault="00075E43" w:rsidP="004A6345">
            <w:pPr>
              <w:rPr>
                <w:ins w:id="305" w:author="Павлютенков Юрий Владимирович" w:date="2014-03-28T09:43:00Z"/>
                <w:w w:val="105"/>
                <w:sz w:val="22"/>
                <w:szCs w:val="22"/>
                <w:highlight w:val="green"/>
                <w:rPrChange w:id="306" w:author="Павлютенков Юрий Владимирович" w:date="2014-03-28T09:44:00Z">
                  <w:rPr>
                    <w:ins w:id="307" w:author="Павлютенков Юрий Владимирович" w:date="2014-03-28T09:43:00Z"/>
                    <w:w w:val="105"/>
                  </w:rPr>
                </w:rPrChange>
              </w:rPr>
            </w:pPr>
            <w:ins w:id="308" w:author="Павлютенков Юрий Владимирович" w:date="2014-03-28T09:43:00Z">
              <w:r w:rsidRPr="00075E43">
                <w:rPr>
                  <w:w w:val="105"/>
                  <w:sz w:val="22"/>
                  <w:szCs w:val="22"/>
                  <w:highlight w:val="green"/>
                  <w:rPrChange w:id="309" w:author="Павлютенков Юрий Владимирович" w:date="2014-03-28T09:44:00Z">
                    <w:rPr>
                      <w:w w:val="105"/>
                    </w:rPr>
                  </w:rPrChange>
                </w:rPr>
                <w:t xml:space="preserve">ТПТС – </w:t>
              </w:r>
              <w:r w:rsidRPr="00075E43">
                <w:rPr>
                  <w:rFonts w:ascii="Times New Roman CYR" w:hAnsi="Times New Roman CYR" w:cs="Times New Roman CYR"/>
                  <w:sz w:val="22"/>
                  <w:szCs w:val="22"/>
                  <w:highlight w:val="green"/>
                  <w:rPrChange w:id="310" w:author="Павлютенков Юрий Владимирович" w:date="2014-03-28T09:44:00Z">
                    <w:rPr>
                      <w:rFonts w:ascii="Times New Roman CYR" w:hAnsi="Times New Roman CYR" w:cs="Times New Roman CYR"/>
                    </w:rPr>
                  </w:rPrChange>
                </w:rPr>
                <w:t>технологические программно-технические средства</w:t>
              </w:r>
            </w:ins>
          </w:p>
          <w:p w:rsidR="004A6345" w:rsidRPr="004A6345" w:rsidRDefault="00075E43" w:rsidP="004A6345">
            <w:pPr>
              <w:rPr>
                <w:ins w:id="311" w:author="Павлютенков Юрий Владимирович" w:date="2014-03-28T09:43:00Z"/>
                <w:sz w:val="22"/>
                <w:szCs w:val="22"/>
                <w:highlight w:val="green"/>
                <w:rPrChange w:id="312" w:author="Павлютенков Юрий Владимирович" w:date="2014-03-28T09:44:00Z">
                  <w:rPr>
                    <w:ins w:id="313" w:author="Павлютенков Юрий Владимирович" w:date="2014-03-28T09:43:00Z"/>
                  </w:rPr>
                </w:rPrChange>
              </w:rPr>
            </w:pPr>
            <w:ins w:id="314" w:author="Павлютенков Юрий Владимирович" w:date="2014-03-28T09:43:00Z">
              <w:r w:rsidRPr="00075E43">
                <w:rPr>
                  <w:sz w:val="22"/>
                  <w:szCs w:val="22"/>
                  <w:highlight w:val="green"/>
                  <w:rPrChange w:id="315" w:author="Павлютенков Юрий Владимирович" w:date="2014-03-28T09:44:00Z">
                    <w:rPr/>
                  </w:rPrChange>
                </w:rPr>
                <w:t>УДУ - устройство дистанционного управления</w:t>
              </w:r>
            </w:ins>
          </w:p>
          <w:p w:rsidR="004A6345" w:rsidRPr="004A6345" w:rsidRDefault="00075E43" w:rsidP="004A6345">
            <w:pPr>
              <w:rPr>
                <w:ins w:id="316" w:author="Павлютенков Юрий Владимирович" w:date="2014-03-28T09:43:00Z"/>
                <w:w w:val="105"/>
                <w:sz w:val="22"/>
                <w:szCs w:val="22"/>
                <w:highlight w:val="green"/>
                <w:rPrChange w:id="317" w:author="Павлютенков Юрий Владимирович" w:date="2014-03-28T09:44:00Z">
                  <w:rPr>
                    <w:ins w:id="318" w:author="Павлютенков Юрий Владимирович" w:date="2014-03-28T09:43:00Z"/>
                    <w:w w:val="105"/>
                  </w:rPr>
                </w:rPrChange>
              </w:rPr>
            </w:pPr>
            <w:ins w:id="319" w:author="Павлютенков Юрий Владимирович" w:date="2014-03-28T09:43:00Z">
              <w:r w:rsidRPr="00075E43">
                <w:rPr>
                  <w:w w:val="105"/>
                  <w:sz w:val="22"/>
                  <w:szCs w:val="22"/>
                  <w:highlight w:val="green"/>
                  <w:rPrChange w:id="320" w:author="Павлютенков Юрий Владимирович" w:date="2014-03-28T09:44:00Z">
                    <w:rPr>
                      <w:w w:val="105"/>
                    </w:rPr>
                  </w:rPrChange>
                </w:rPr>
                <w:t>УСБИ – управляющая система безопасности инициализирующая</w:t>
              </w:r>
            </w:ins>
          </w:p>
          <w:p w:rsidR="004A6345" w:rsidRPr="004A6345" w:rsidRDefault="00075E43" w:rsidP="004A6345">
            <w:pPr>
              <w:rPr>
                <w:ins w:id="321" w:author="Павлютенков Юрий Владимирович" w:date="2014-03-28T09:43:00Z"/>
                <w:sz w:val="22"/>
                <w:szCs w:val="22"/>
                <w:highlight w:val="green"/>
                <w:rPrChange w:id="322" w:author="Павлютенков Юрий Владимирович" w:date="2014-03-28T09:44:00Z">
                  <w:rPr>
                    <w:ins w:id="323" w:author="Павлютенков Юрий Владимирович" w:date="2014-03-28T09:43:00Z"/>
                  </w:rPr>
                </w:rPrChange>
              </w:rPr>
            </w:pPr>
            <w:ins w:id="324" w:author="Павлютенков Юрий Владимирович" w:date="2014-03-28T09:43:00Z">
              <w:r w:rsidRPr="00075E43">
                <w:rPr>
                  <w:sz w:val="22"/>
                  <w:szCs w:val="22"/>
                  <w:highlight w:val="green"/>
                  <w:rPrChange w:id="325" w:author="Павлютенков Юрий Владимирович" w:date="2014-03-28T09:44:00Z">
                    <w:rPr/>
                  </w:rPrChange>
                </w:rPr>
                <w:t>УТЦ – учебно-тренировочный центр</w:t>
              </w:r>
            </w:ins>
          </w:p>
          <w:p w:rsidR="004A6345" w:rsidRPr="004A6345" w:rsidRDefault="00075E43" w:rsidP="004A6345">
            <w:pPr>
              <w:rPr>
                <w:ins w:id="326" w:author="Павлютенков Юрий Владимирович" w:date="2014-03-28T09:43:00Z"/>
                <w:sz w:val="22"/>
                <w:szCs w:val="22"/>
                <w:highlight w:val="green"/>
                <w:rPrChange w:id="327" w:author="Павлютенков Юрий Владимирович" w:date="2014-03-28T09:44:00Z">
                  <w:rPr>
                    <w:ins w:id="328" w:author="Павлютенков Юрий Владимирович" w:date="2014-03-28T09:43:00Z"/>
                  </w:rPr>
                </w:rPrChange>
              </w:rPr>
            </w:pPr>
            <w:ins w:id="329" w:author="Павлютенков Юрий Владимирович" w:date="2014-03-28T09:43:00Z">
              <w:r w:rsidRPr="00075E43">
                <w:rPr>
                  <w:sz w:val="22"/>
                  <w:szCs w:val="22"/>
                  <w:highlight w:val="green"/>
                  <w:rPrChange w:id="330" w:author="Павлютенков Юрий Владимирович" w:date="2014-03-28T09:44:00Z">
                    <w:rPr/>
                  </w:rPrChange>
                </w:rPr>
                <w:t>ФИО – фамилия, имя, отчество</w:t>
              </w:r>
            </w:ins>
          </w:p>
          <w:p w:rsidR="004A6345" w:rsidRPr="004A6345" w:rsidRDefault="00075E43" w:rsidP="004A6345">
            <w:pPr>
              <w:rPr>
                <w:ins w:id="331" w:author="Павлютенков Юрий Владимирович" w:date="2014-03-28T09:43:00Z"/>
                <w:w w:val="105"/>
                <w:sz w:val="22"/>
                <w:szCs w:val="22"/>
                <w:highlight w:val="green"/>
                <w:rPrChange w:id="332" w:author="Павлютенков Юрий Владимирович" w:date="2014-03-28T09:44:00Z">
                  <w:rPr>
                    <w:ins w:id="333" w:author="Павлютенков Юрий Владимирович" w:date="2014-03-28T09:43:00Z"/>
                    <w:w w:val="105"/>
                  </w:rPr>
                </w:rPrChange>
              </w:rPr>
            </w:pPr>
            <w:ins w:id="334" w:author="Павлютенков Юрий Владимирович" w:date="2014-03-28T09:43:00Z">
              <w:r w:rsidRPr="00075E43">
                <w:rPr>
                  <w:w w:val="105"/>
                  <w:sz w:val="22"/>
                  <w:szCs w:val="22"/>
                  <w:highlight w:val="green"/>
                  <w:rPrChange w:id="335" w:author="Павлютенков Юрий Владимирович" w:date="2014-03-28T09:44:00Z">
                    <w:rPr>
                      <w:w w:val="105"/>
                    </w:rPr>
                  </w:rPrChange>
                </w:rPr>
                <w:t>ЦВД – цилиндр высокого давления</w:t>
              </w:r>
            </w:ins>
          </w:p>
          <w:p w:rsidR="004A6345" w:rsidRPr="004A6345" w:rsidRDefault="00075E43" w:rsidP="004A6345">
            <w:pPr>
              <w:rPr>
                <w:ins w:id="336" w:author="Павлютенков Юрий Владимирович" w:date="2014-03-28T09:43:00Z"/>
                <w:w w:val="105"/>
                <w:sz w:val="22"/>
                <w:szCs w:val="22"/>
                <w:highlight w:val="green"/>
                <w:rPrChange w:id="337" w:author="Павлютенков Юрий Владимирович" w:date="2014-03-28T09:44:00Z">
                  <w:rPr>
                    <w:ins w:id="338" w:author="Павлютенков Юрий Владимирович" w:date="2014-03-28T09:43:00Z"/>
                    <w:w w:val="105"/>
                  </w:rPr>
                </w:rPrChange>
              </w:rPr>
            </w:pPr>
            <w:ins w:id="339" w:author="Павлютенков Юрий Владимирович" w:date="2014-03-28T09:43:00Z">
              <w:r w:rsidRPr="00075E43">
                <w:rPr>
                  <w:w w:val="105"/>
                  <w:sz w:val="22"/>
                  <w:szCs w:val="22"/>
                  <w:highlight w:val="green"/>
                  <w:rPrChange w:id="340" w:author="Павлютенков Юрий Владимирович" w:date="2014-03-28T09:44:00Z">
                    <w:rPr>
                      <w:w w:val="105"/>
                    </w:rPr>
                  </w:rPrChange>
                </w:rPr>
                <w:t>ЦНД – цилиндр низкого давления</w:t>
              </w:r>
            </w:ins>
          </w:p>
          <w:p w:rsidR="004A6345" w:rsidRPr="004A6345" w:rsidRDefault="00075E43" w:rsidP="004A6345">
            <w:pPr>
              <w:rPr>
                <w:ins w:id="341" w:author="Павлютенков Юрий Владимирович" w:date="2014-03-28T09:43:00Z"/>
                <w:w w:val="105"/>
                <w:sz w:val="22"/>
                <w:szCs w:val="22"/>
                <w:rPrChange w:id="342" w:author="Павлютенков Юрий Владимирович" w:date="2014-03-28T09:44:00Z">
                  <w:rPr>
                    <w:ins w:id="343" w:author="Павлютенков Юрий Владимирович" w:date="2014-03-28T09:43:00Z"/>
                    <w:w w:val="105"/>
                  </w:rPr>
                </w:rPrChange>
              </w:rPr>
            </w:pPr>
            <w:ins w:id="344" w:author="Павлютенков Юрий Владимирович" w:date="2014-03-28T09:43:00Z">
              <w:r w:rsidRPr="00075E43">
                <w:rPr>
                  <w:w w:val="105"/>
                  <w:sz w:val="22"/>
                  <w:szCs w:val="22"/>
                  <w:highlight w:val="green"/>
                  <w:rPrChange w:id="345" w:author="Павлютенков Юрий Владимирович" w:date="2014-03-28T09:44:00Z">
                    <w:rPr>
                      <w:w w:val="105"/>
                    </w:rPr>
                  </w:rPrChange>
                </w:rPr>
                <w:t>ЭК - эксплуатационный контроль</w:t>
              </w:r>
            </w:ins>
          </w:p>
          <w:p w:rsidR="00133977" w:rsidRPr="006C6408" w:rsidDel="004A6345" w:rsidRDefault="00075E43" w:rsidP="007045C4">
            <w:pPr>
              <w:tabs>
                <w:tab w:val="left" w:pos="664"/>
                <w:tab w:val="left" w:pos="4918"/>
              </w:tabs>
              <w:ind w:right="149"/>
              <w:jc w:val="both"/>
              <w:rPr>
                <w:del w:id="346" w:author="Павлютенков Юрий Владимирович" w:date="2014-03-28T09:43:00Z"/>
                <w:sz w:val="22"/>
                <w:szCs w:val="22"/>
              </w:rPr>
            </w:pPr>
            <w:del w:id="347" w:author="Павлютенков Юрий Владимирович" w:date="2014-03-28T09:43:00Z">
              <w:r w:rsidRPr="00075E43">
                <w:rPr>
                  <w:sz w:val="22"/>
                  <w:szCs w:val="22"/>
                  <w:lang w:val="en-US"/>
                  <w:rPrChange w:id="348" w:author="Павлютенков Юрий Владимирович" w:date="2014-03-28T09:44:00Z">
                    <w:rPr>
                      <w:sz w:val="22"/>
                      <w:szCs w:val="22"/>
                    </w:rPr>
                  </w:rPrChange>
                </w:rPr>
                <w:delText>NPPD</w:delText>
              </w:r>
              <w:r w:rsidRPr="006C6408">
                <w:rPr>
                  <w:sz w:val="22"/>
                  <w:szCs w:val="22"/>
                </w:rPr>
                <w:delText xml:space="preserve"> </w:delText>
              </w:r>
              <w:r w:rsidR="00330861" w:rsidRPr="004A6345" w:rsidDel="004A6345">
                <w:rPr>
                  <w:sz w:val="22"/>
                  <w:szCs w:val="22"/>
                </w:rPr>
                <w:delText>Компания</w:delText>
              </w:r>
              <w:r w:rsidRPr="006C6408">
                <w:rPr>
                  <w:sz w:val="22"/>
                  <w:szCs w:val="22"/>
                </w:rPr>
                <w:delText xml:space="preserve"> </w:delText>
              </w:r>
              <w:r w:rsidR="00330861" w:rsidRPr="004A6345" w:rsidDel="004A6345">
                <w:rPr>
                  <w:sz w:val="22"/>
                  <w:szCs w:val="22"/>
                </w:rPr>
                <w:delText>по</w:delText>
              </w:r>
              <w:r w:rsidRPr="006C6408">
                <w:rPr>
                  <w:sz w:val="22"/>
                  <w:szCs w:val="22"/>
                </w:rPr>
                <w:delText xml:space="preserve"> </w:delText>
              </w:r>
              <w:r w:rsidR="00330861" w:rsidRPr="004A6345" w:rsidDel="004A6345">
                <w:rPr>
                  <w:sz w:val="22"/>
                  <w:szCs w:val="22"/>
                </w:rPr>
                <w:delText>производству</w:delText>
              </w:r>
              <w:r w:rsidRPr="006C6408">
                <w:rPr>
                  <w:sz w:val="22"/>
                  <w:szCs w:val="22"/>
                </w:rPr>
                <w:delText xml:space="preserve"> </w:delText>
              </w:r>
              <w:r w:rsidR="00330861" w:rsidRPr="004A6345" w:rsidDel="004A6345">
                <w:rPr>
                  <w:sz w:val="22"/>
                  <w:szCs w:val="22"/>
                </w:rPr>
                <w:delText>и</w:delText>
              </w:r>
              <w:r w:rsidRPr="006C6408">
                <w:rPr>
                  <w:sz w:val="22"/>
                  <w:szCs w:val="22"/>
                </w:rPr>
                <w:delText xml:space="preserve"> </w:delText>
              </w:r>
              <w:r w:rsidR="00330861" w:rsidRPr="004A6345" w:rsidDel="004A6345">
                <w:rPr>
                  <w:sz w:val="22"/>
                  <w:szCs w:val="22"/>
                </w:rPr>
                <w:delText>развитию</w:delText>
              </w:r>
              <w:r w:rsidRPr="006C6408">
                <w:rPr>
                  <w:sz w:val="22"/>
                  <w:szCs w:val="22"/>
                </w:rPr>
                <w:delText xml:space="preserve"> </w:delText>
              </w:r>
              <w:r w:rsidR="00330861" w:rsidRPr="004A6345" w:rsidDel="004A6345">
                <w:rPr>
                  <w:sz w:val="22"/>
                  <w:szCs w:val="22"/>
                </w:rPr>
                <w:delText>ядерной</w:delText>
              </w:r>
              <w:r w:rsidRPr="006C6408">
                <w:rPr>
                  <w:sz w:val="22"/>
                  <w:szCs w:val="22"/>
                </w:rPr>
                <w:delText xml:space="preserve"> </w:delText>
              </w:r>
              <w:r w:rsidR="00330861" w:rsidRPr="004A6345" w:rsidDel="004A6345">
                <w:rPr>
                  <w:sz w:val="22"/>
                  <w:szCs w:val="22"/>
                </w:rPr>
                <w:delText>энергии</w:delText>
              </w:r>
              <w:r w:rsidRPr="006C6408">
                <w:rPr>
                  <w:sz w:val="22"/>
                  <w:szCs w:val="22"/>
                </w:rPr>
                <w:delText xml:space="preserve"> </w:delText>
              </w:r>
              <w:r w:rsidR="00985D0E" w:rsidRPr="004A6345" w:rsidDel="004A6345">
                <w:rPr>
                  <w:sz w:val="22"/>
                  <w:szCs w:val="22"/>
                </w:rPr>
                <w:delText>Ирана</w:delText>
              </w:r>
            </w:del>
          </w:p>
          <w:p w:rsidR="00133977" w:rsidRPr="006C6408" w:rsidDel="004A6345" w:rsidRDefault="00133977" w:rsidP="007045C4">
            <w:pPr>
              <w:tabs>
                <w:tab w:val="left" w:pos="664"/>
                <w:tab w:val="left" w:pos="4918"/>
              </w:tabs>
              <w:ind w:right="149"/>
              <w:jc w:val="both"/>
              <w:rPr>
                <w:del w:id="349" w:author="Павлютенков Юрий Владимирович" w:date="2014-03-28T09:43:00Z"/>
                <w:sz w:val="22"/>
                <w:szCs w:val="22"/>
                <w:rPrChange w:id="350" w:author="boychenko-tv" w:date="2014-03-31T14:55:00Z">
                  <w:rPr>
                    <w:del w:id="351" w:author="Павлютенков Юрий Владимирович" w:date="2014-03-28T09:43:00Z"/>
                    <w:sz w:val="22"/>
                    <w:szCs w:val="22"/>
                    <w:lang w:val="en-US"/>
                  </w:rPr>
                </w:rPrChange>
              </w:rPr>
            </w:pPr>
            <w:del w:id="352" w:author="Павлютенков Юрий Владимирович" w:date="2014-03-28T09:43:00Z">
              <w:r w:rsidRPr="004A6345" w:rsidDel="004A6345">
                <w:rPr>
                  <w:sz w:val="22"/>
                  <w:szCs w:val="22"/>
                  <w:lang w:val="en-US"/>
                </w:rPr>
                <w:delText>BNPP</w:delText>
              </w:r>
              <w:r w:rsidR="00985D0E" w:rsidRPr="006C6408" w:rsidDel="004A6345">
                <w:rPr>
                  <w:sz w:val="22"/>
                  <w:szCs w:val="22"/>
                  <w:rPrChange w:id="353" w:author="boychenko-tv" w:date="2014-03-31T14:55:00Z">
                    <w:rPr>
                      <w:sz w:val="22"/>
                      <w:szCs w:val="22"/>
                      <w:lang w:val="en-US"/>
                    </w:rPr>
                  </w:rPrChange>
                </w:rPr>
                <w:delText xml:space="preserve"> </w:delText>
              </w:r>
              <w:r w:rsidR="006858E8" w:rsidRPr="006D6694" w:rsidDel="004A6345">
                <w:rPr>
                  <w:sz w:val="22"/>
                  <w:szCs w:val="22"/>
                </w:rPr>
                <w:delText>АЭС</w:delText>
              </w:r>
              <w:r w:rsidR="00985D0E" w:rsidRPr="006C6408" w:rsidDel="004A6345">
                <w:rPr>
                  <w:sz w:val="22"/>
                  <w:szCs w:val="22"/>
                  <w:rPrChange w:id="354" w:author="boychenko-tv" w:date="2014-03-31T14:55:00Z">
                    <w:rPr>
                      <w:sz w:val="22"/>
                      <w:szCs w:val="22"/>
                      <w:lang w:val="en-US"/>
                    </w:rPr>
                  </w:rPrChange>
                </w:rPr>
                <w:delText xml:space="preserve"> </w:delText>
              </w:r>
              <w:r w:rsidR="006858E8" w:rsidRPr="006D6694" w:rsidDel="004A6345">
                <w:rPr>
                  <w:sz w:val="22"/>
                  <w:szCs w:val="22"/>
                </w:rPr>
                <w:delText>Бушер</w:delText>
              </w:r>
            </w:del>
          </w:p>
          <w:p w:rsidR="00133977" w:rsidRPr="006C6408" w:rsidDel="004A6345" w:rsidRDefault="00133977" w:rsidP="00133977">
            <w:pPr>
              <w:pStyle w:val="22"/>
              <w:widowControl w:val="0"/>
              <w:tabs>
                <w:tab w:val="left" w:pos="432"/>
                <w:tab w:val="num" w:pos="824"/>
              </w:tabs>
              <w:snapToGrid w:val="0"/>
              <w:spacing w:after="0" w:line="240" w:lineRule="auto"/>
              <w:ind w:right="69"/>
              <w:jc w:val="both"/>
              <w:rPr>
                <w:del w:id="355" w:author="Павлютенков Юрий Владимирович" w:date="2014-03-28T09:43:00Z"/>
                <w:sz w:val="22"/>
                <w:szCs w:val="22"/>
                <w:rPrChange w:id="356" w:author="boychenko-tv" w:date="2014-03-31T14:55:00Z">
                  <w:rPr>
                    <w:del w:id="357" w:author="Павлютенков Юрий Владимирович" w:date="2014-03-28T09:43:00Z"/>
                    <w:lang w:val="en-US"/>
                  </w:rPr>
                </w:rPrChange>
              </w:rPr>
            </w:pPr>
            <w:del w:id="358" w:author="Павлютенков Юрий Владимирович" w:date="2014-03-28T09:43:00Z">
              <w:r w:rsidRPr="006D6694" w:rsidDel="004A6345">
                <w:rPr>
                  <w:sz w:val="22"/>
                  <w:szCs w:val="22"/>
                  <w:lang w:val="en-US"/>
                </w:rPr>
                <w:delText>SPM</w:delText>
              </w:r>
              <w:r w:rsidR="00985D0E" w:rsidRPr="006C6408" w:rsidDel="004A6345">
                <w:rPr>
                  <w:sz w:val="22"/>
                  <w:szCs w:val="22"/>
                  <w:rPrChange w:id="359" w:author="boychenko-tv" w:date="2014-03-31T14:55:00Z">
                    <w:rPr>
                      <w:sz w:val="22"/>
                      <w:szCs w:val="22"/>
                      <w:lang w:val="en-US"/>
                    </w:rPr>
                  </w:rPrChange>
                </w:rPr>
                <w:delText xml:space="preserve">  ???</w:delText>
              </w:r>
            </w:del>
          </w:p>
          <w:p w:rsidR="00133977" w:rsidRPr="006C6408" w:rsidDel="004A6345" w:rsidRDefault="00133977" w:rsidP="00133977">
            <w:pPr>
              <w:pStyle w:val="22"/>
              <w:widowControl w:val="0"/>
              <w:tabs>
                <w:tab w:val="left" w:pos="432"/>
                <w:tab w:val="num" w:pos="824"/>
              </w:tabs>
              <w:snapToGrid w:val="0"/>
              <w:spacing w:after="0" w:line="240" w:lineRule="auto"/>
              <w:ind w:right="69"/>
              <w:jc w:val="both"/>
              <w:rPr>
                <w:del w:id="360" w:author="Павлютенков Юрий Владимирович" w:date="2014-03-28T09:43:00Z"/>
                <w:sz w:val="22"/>
                <w:szCs w:val="22"/>
                <w:rPrChange w:id="361" w:author="boychenko-tv" w:date="2014-03-31T14:55:00Z">
                  <w:rPr>
                    <w:del w:id="362" w:author="Павлютенков Юрий Владимирович" w:date="2014-03-28T09:43:00Z"/>
                    <w:lang w:val="en-US"/>
                  </w:rPr>
                </w:rPrChange>
              </w:rPr>
            </w:pPr>
            <w:del w:id="363" w:author="Павлютенков Юрий Владимирович" w:date="2014-03-28T09:43:00Z">
              <w:r w:rsidRPr="004A6345" w:rsidDel="004A6345">
                <w:rPr>
                  <w:sz w:val="22"/>
                  <w:szCs w:val="22"/>
                  <w:lang w:val="en-US"/>
                </w:rPr>
                <w:delText>ARE</w:delText>
              </w:r>
              <w:r w:rsidR="00985D0E" w:rsidRPr="006C6408" w:rsidDel="004A6345">
                <w:rPr>
                  <w:sz w:val="22"/>
                  <w:szCs w:val="22"/>
                  <w:rPrChange w:id="364" w:author="boychenko-tv" w:date="2014-03-31T14:55:00Z">
                    <w:rPr>
                      <w:sz w:val="22"/>
                      <w:szCs w:val="22"/>
                      <w:lang w:val="en-US"/>
                    </w:rPr>
                  </w:rPrChange>
                </w:rPr>
                <w:delText xml:space="preserve">   ???</w:delText>
              </w:r>
            </w:del>
          </w:p>
          <w:p w:rsidR="00133977" w:rsidRPr="006C6408" w:rsidRDefault="00985D0E" w:rsidP="007045C4">
            <w:pPr>
              <w:tabs>
                <w:tab w:val="left" w:pos="664"/>
                <w:tab w:val="left" w:pos="4918"/>
              </w:tabs>
              <w:ind w:right="149"/>
              <w:jc w:val="both"/>
              <w:rPr>
                <w:sz w:val="22"/>
                <w:szCs w:val="22"/>
                <w:rPrChange w:id="365" w:author="boychenko-tv" w:date="2014-03-31T14:55:00Z">
                  <w:rPr/>
                </w:rPrChange>
              </w:rPr>
            </w:pPr>
            <w:del w:id="366" w:author="Павлютенков Юрий Владимирович" w:date="2014-03-28T09:43:00Z">
              <w:r w:rsidRPr="004A6345" w:rsidDel="004A6345">
                <w:rPr>
                  <w:sz w:val="22"/>
                  <w:szCs w:val="22"/>
                </w:rPr>
                <w:delText>ВАО</w:delText>
              </w:r>
              <w:r w:rsidR="00075E43" w:rsidRPr="006C6408">
                <w:rPr>
                  <w:sz w:val="22"/>
                  <w:szCs w:val="22"/>
                </w:rPr>
                <w:delText xml:space="preserve"> </w:delText>
              </w:r>
              <w:r w:rsidRPr="004A6345" w:rsidDel="004A6345">
                <w:rPr>
                  <w:sz w:val="22"/>
                  <w:szCs w:val="22"/>
                </w:rPr>
                <w:delText>АЭС</w:delText>
              </w:r>
              <w:r w:rsidR="00075E43" w:rsidRPr="006C6408">
                <w:rPr>
                  <w:sz w:val="22"/>
                  <w:szCs w:val="22"/>
                </w:rPr>
                <w:delText xml:space="preserve">  </w:delText>
              </w:r>
              <w:r w:rsidRPr="004A6345" w:rsidDel="004A6345">
                <w:rPr>
                  <w:sz w:val="22"/>
                  <w:szCs w:val="22"/>
                </w:rPr>
                <w:delText>Всемирная</w:delText>
              </w:r>
              <w:r w:rsidR="00075E43" w:rsidRPr="006C6408">
                <w:rPr>
                  <w:sz w:val="22"/>
                  <w:szCs w:val="22"/>
                </w:rPr>
                <w:delText xml:space="preserve"> </w:delText>
              </w:r>
              <w:r w:rsidRPr="004A6345" w:rsidDel="004A6345">
                <w:rPr>
                  <w:sz w:val="22"/>
                  <w:szCs w:val="22"/>
                </w:rPr>
                <w:delText>ассоциация</w:delText>
              </w:r>
              <w:r w:rsidR="00075E43" w:rsidRPr="006C6408">
                <w:rPr>
                  <w:sz w:val="22"/>
                  <w:szCs w:val="22"/>
                </w:rPr>
                <w:delText xml:space="preserve"> </w:delText>
              </w:r>
              <w:r w:rsidR="00330861" w:rsidRPr="004A6345" w:rsidDel="004A6345">
                <w:rPr>
                  <w:sz w:val="22"/>
                  <w:szCs w:val="22"/>
                </w:rPr>
                <w:delText>о</w:delText>
              </w:r>
              <w:r w:rsidR="00F913C6" w:rsidRPr="003C0013" w:rsidDel="004A6345">
                <w:rPr>
                  <w:sz w:val="22"/>
                  <w:szCs w:val="22"/>
                </w:rPr>
                <w:delText>рганизаций</w:delText>
              </w:r>
              <w:r w:rsidR="00075E43" w:rsidRPr="006C6408">
                <w:rPr>
                  <w:sz w:val="22"/>
                  <w:szCs w:val="22"/>
                </w:rPr>
                <w:delText xml:space="preserve">, </w:delText>
              </w:r>
              <w:r w:rsidR="00F913C6" w:rsidRPr="004A6345" w:rsidDel="004A6345">
                <w:rPr>
                  <w:sz w:val="22"/>
                  <w:szCs w:val="22"/>
                </w:rPr>
                <w:delText>эксплуатирующих</w:delText>
              </w:r>
              <w:r w:rsidR="00075E43" w:rsidRPr="006C6408">
                <w:rPr>
                  <w:sz w:val="22"/>
                  <w:szCs w:val="22"/>
                </w:rPr>
                <w:delText xml:space="preserve"> </w:delText>
              </w:r>
              <w:r w:rsidR="00F913C6" w:rsidRPr="004A6345" w:rsidDel="004A6345">
                <w:rPr>
                  <w:sz w:val="22"/>
                  <w:szCs w:val="22"/>
                </w:rPr>
                <w:delText>атомные</w:delText>
              </w:r>
              <w:r w:rsidR="00075E43" w:rsidRPr="006C6408">
                <w:rPr>
                  <w:sz w:val="22"/>
                  <w:szCs w:val="22"/>
                </w:rPr>
                <w:delText xml:space="preserve"> </w:delText>
              </w:r>
              <w:r w:rsidR="00F913C6" w:rsidRPr="004A6345" w:rsidDel="004A6345">
                <w:rPr>
                  <w:sz w:val="22"/>
                  <w:szCs w:val="22"/>
                </w:rPr>
                <w:delText>станции</w:delText>
              </w:r>
            </w:del>
          </w:p>
        </w:tc>
      </w:tr>
      <w:tr w:rsidR="00B95AD3" w:rsidRPr="004A6345" w:rsidTr="00A23C25">
        <w:trPr>
          <w:gridAfter w:val="1"/>
          <w:wAfter w:w="4676" w:type="dxa"/>
        </w:trPr>
        <w:tc>
          <w:tcPr>
            <w:tcW w:w="4844" w:type="dxa"/>
            <w:gridSpan w:val="2"/>
          </w:tcPr>
          <w:p w:rsidR="00B95AD3" w:rsidRPr="006C6408" w:rsidRDefault="00B95AD3" w:rsidP="0025224E">
            <w:pPr>
              <w:pStyle w:val="22"/>
              <w:widowControl w:val="0"/>
              <w:tabs>
                <w:tab w:val="left" w:pos="432"/>
                <w:tab w:val="num" w:pos="824"/>
              </w:tabs>
              <w:snapToGrid w:val="0"/>
              <w:spacing w:after="0" w:line="240" w:lineRule="auto"/>
              <w:ind w:right="69"/>
              <w:jc w:val="both"/>
              <w:rPr>
                <w:b/>
              </w:rPr>
            </w:pPr>
          </w:p>
        </w:tc>
        <w:tc>
          <w:tcPr>
            <w:tcW w:w="5537" w:type="dxa"/>
            <w:gridSpan w:val="4"/>
          </w:tcPr>
          <w:p w:rsidR="00B95AD3" w:rsidRPr="006C6408" w:rsidRDefault="00B95AD3" w:rsidP="007045C4">
            <w:pPr>
              <w:tabs>
                <w:tab w:val="left" w:pos="664"/>
                <w:tab w:val="left" w:pos="4918"/>
              </w:tabs>
              <w:ind w:right="149"/>
              <w:jc w:val="both"/>
              <w:rPr>
                <w:b/>
                <w:bCs/>
              </w:rPr>
            </w:pPr>
          </w:p>
        </w:tc>
      </w:tr>
      <w:tr w:rsidR="00B95AD3" w:rsidRPr="00FB1A93" w:rsidTr="00A23C25">
        <w:trPr>
          <w:gridAfter w:val="1"/>
          <w:wAfter w:w="4676" w:type="dxa"/>
        </w:trPr>
        <w:tc>
          <w:tcPr>
            <w:tcW w:w="4844" w:type="dxa"/>
            <w:gridSpan w:val="2"/>
          </w:tcPr>
          <w:p w:rsidR="00B95AD3" w:rsidRPr="00FB1A93" w:rsidRDefault="00B95AD3" w:rsidP="004B24A2">
            <w:pPr>
              <w:pStyle w:val="2"/>
              <w:numPr>
                <w:ilvl w:val="0"/>
                <w:numId w:val="0"/>
              </w:numPr>
              <w:spacing w:before="0" w:after="0" w:line="240" w:lineRule="auto"/>
              <w:ind w:left="720" w:right="69" w:hanging="720"/>
              <w:jc w:val="both"/>
              <w:rPr>
                <w:color w:val="auto"/>
                <w:sz w:val="22"/>
                <w:szCs w:val="22"/>
                <w:u w:val="none"/>
              </w:rPr>
            </w:pPr>
            <w:r w:rsidRPr="00FB1A93">
              <w:rPr>
                <w:color w:val="auto"/>
                <w:sz w:val="22"/>
                <w:szCs w:val="22"/>
                <w:u w:val="none"/>
              </w:rPr>
              <w:lastRenderedPageBreak/>
              <w:t>ARTICLE 2 SUBJECT OF THE CONTRACT</w:t>
            </w:r>
          </w:p>
          <w:p w:rsidR="00B95AD3" w:rsidRPr="00FB1A93" w:rsidRDefault="00B95AD3" w:rsidP="0025224E">
            <w:pPr>
              <w:pStyle w:val="22"/>
              <w:widowControl w:val="0"/>
              <w:tabs>
                <w:tab w:val="left" w:pos="432"/>
                <w:tab w:val="num" w:pos="824"/>
              </w:tabs>
              <w:snapToGrid w:val="0"/>
              <w:spacing w:after="0" w:line="240" w:lineRule="auto"/>
              <w:ind w:right="69"/>
              <w:jc w:val="both"/>
              <w:rPr>
                <w:b/>
                <w:lang w:val="en-US"/>
              </w:rPr>
            </w:pPr>
          </w:p>
        </w:tc>
        <w:tc>
          <w:tcPr>
            <w:tcW w:w="5537" w:type="dxa"/>
            <w:gridSpan w:val="4"/>
          </w:tcPr>
          <w:p w:rsidR="00B95AD3" w:rsidRPr="00FB1A93" w:rsidRDefault="00B95AD3" w:rsidP="00CC24A2">
            <w:pPr>
              <w:pStyle w:val="2"/>
              <w:numPr>
                <w:ilvl w:val="0"/>
                <w:numId w:val="0"/>
              </w:numPr>
              <w:spacing w:before="0" w:after="0" w:line="240" w:lineRule="auto"/>
              <w:ind w:left="10" w:right="304"/>
              <w:jc w:val="both"/>
              <w:rPr>
                <w:b w:val="0"/>
                <w:bCs/>
                <w:sz w:val="22"/>
                <w:szCs w:val="22"/>
              </w:rPr>
            </w:pPr>
            <w:r w:rsidRPr="00FB1A93">
              <w:rPr>
                <w:color w:val="auto"/>
                <w:sz w:val="22"/>
                <w:szCs w:val="22"/>
                <w:u w:val="none"/>
                <w:lang w:val="ru-RU"/>
              </w:rPr>
              <w:t>СТАТЬЯ 2 ПРЕДмет  КОНТРАКТА</w:t>
            </w:r>
          </w:p>
        </w:tc>
      </w:tr>
      <w:tr w:rsidR="00B95AD3" w:rsidRPr="00FB1A93" w:rsidTr="00A23C25">
        <w:trPr>
          <w:gridAfter w:val="1"/>
          <w:wAfter w:w="4676" w:type="dxa"/>
        </w:trPr>
        <w:tc>
          <w:tcPr>
            <w:tcW w:w="4844" w:type="dxa"/>
            <w:gridSpan w:val="2"/>
          </w:tcPr>
          <w:p w:rsidR="00B95AD3" w:rsidRPr="00FB1A93" w:rsidRDefault="00B95AD3" w:rsidP="0025224E">
            <w:pPr>
              <w:pStyle w:val="22"/>
              <w:widowControl w:val="0"/>
              <w:tabs>
                <w:tab w:val="left" w:pos="432"/>
                <w:tab w:val="num" w:pos="824"/>
              </w:tabs>
              <w:snapToGrid w:val="0"/>
              <w:spacing w:after="0" w:line="240" w:lineRule="auto"/>
              <w:ind w:right="69"/>
              <w:jc w:val="both"/>
              <w:rPr>
                <w:b/>
                <w:lang w:val="en-US"/>
              </w:rPr>
            </w:pPr>
          </w:p>
        </w:tc>
        <w:tc>
          <w:tcPr>
            <w:tcW w:w="5537" w:type="dxa"/>
            <w:gridSpan w:val="4"/>
          </w:tcPr>
          <w:p w:rsidR="00B95AD3" w:rsidRPr="00FB1A93" w:rsidRDefault="00B95AD3" w:rsidP="007045C4">
            <w:pPr>
              <w:tabs>
                <w:tab w:val="left" w:pos="664"/>
                <w:tab w:val="left" w:pos="4918"/>
              </w:tabs>
              <w:ind w:right="149"/>
              <w:jc w:val="both"/>
              <w:rPr>
                <w:b/>
                <w:bCs/>
                <w:lang w:val="en-US"/>
              </w:rPr>
            </w:pPr>
          </w:p>
        </w:tc>
      </w:tr>
      <w:tr w:rsidR="00B95AD3" w:rsidRPr="00FB1A93" w:rsidTr="00A23C25">
        <w:trPr>
          <w:gridAfter w:val="1"/>
          <w:wAfter w:w="4676" w:type="dxa"/>
        </w:trPr>
        <w:tc>
          <w:tcPr>
            <w:tcW w:w="4844" w:type="dxa"/>
            <w:gridSpan w:val="2"/>
          </w:tcPr>
          <w:p w:rsidR="00B95AD3" w:rsidRPr="00FB1A93" w:rsidRDefault="00B95AD3" w:rsidP="00A91104">
            <w:pPr>
              <w:pStyle w:val="o2"/>
              <w:overflowPunct/>
              <w:autoSpaceDE/>
              <w:adjustRightInd/>
              <w:spacing w:line="240" w:lineRule="auto"/>
              <w:ind w:right="69"/>
              <w:rPr>
                <w:sz w:val="22"/>
                <w:szCs w:val="22"/>
              </w:rPr>
            </w:pPr>
            <w:r w:rsidRPr="00FB1A93">
              <w:rPr>
                <w:sz w:val="22"/>
                <w:szCs w:val="22"/>
              </w:rPr>
              <w:t xml:space="preserve">The subject of the present Contract is engineering support of operation of unit 1 with VVER 1000/446 of BNPP and provision of engineering services associated with, including but not limited to, operation and maintenance of unit 1 of BNPP (hereinafter called the “Services”) to the </w:t>
            </w:r>
            <w:r>
              <w:rPr>
                <w:sz w:val="22"/>
                <w:szCs w:val="22"/>
              </w:rPr>
              <w:t>Principal</w:t>
            </w:r>
            <w:r w:rsidRPr="00FB1A93">
              <w:rPr>
                <w:sz w:val="22"/>
                <w:szCs w:val="22"/>
              </w:rPr>
              <w:t>.</w:t>
            </w:r>
          </w:p>
          <w:p w:rsidR="00B95AD3" w:rsidRPr="00FB1A93" w:rsidRDefault="00B95AD3" w:rsidP="007770A4">
            <w:pPr>
              <w:ind w:right="69"/>
              <w:jc w:val="both"/>
              <w:rPr>
                <w:lang w:val="en-US"/>
              </w:rPr>
            </w:pPr>
          </w:p>
        </w:tc>
        <w:tc>
          <w:tcPr>
            <w:tcW w:w="5537" w:type="dxa"/>
            <w:gridSpan w:val="4"/>
          </w:tcPr>
          <w:p w:rsidR="00B95AD3" w:rsidRPr="00FB1A93" w:rsidRDefault="00B95AD3" w:rsidP="00D55731">
            <w:pPr>
              <w:pStyle w:val="o2"/>
              <w:spacing w:line="240" w:lineRule="auto"/>
              <w:ind w:right="304"/>
              <w:rPr>
                <w:sz w:val="22"/>
                <w:szCs w:val="22"/>
                <w:lang w:val="ru-RU"/>
              </w:rPr>
            </w:pPr>
            <w:r w:rsidRPr="00FB1A93">
              <w:rPr>
                <w:sz w:val="22"/>
                <w:szCs w:val="22"/>
                <w:lang w:val="ru-RU"/>
              </w:rPr>
              <w:t>Предметом настоящего Контракта является техническое сопровождение эксплуатации</w:t>
            </w:r>
            <w:r w:rsidRPr="00FB1A93">
              <w:rPr>
                <w:spacing w:val="2"/>
                <w:sz w:val="22"/>
                <w:szCs w:val="22"/>
                <w:lang w:val="ru-RU"/>
              </w:rPr>
              <w:t xml:space="preserve"> энергоблока № 1 с реакторной установкой ВВЭР 1000/446 </w:t>
            </w:r>
            <w:r w:rsidR="006858E8">
              <w:rPr>
                <w:spacing w:val="2"/>
                <w:sz w:val="22"/>
                <w:szCs w:val="22"/>
                <w:lang w:val="ru-RU"/>
              </w:rPr>
              <w:t xml:space="preserve">АЭС Бушер </w:t>
            </w:r>
            <w:r w:rsidRPr="00FB1A93">
              <w:rPr>
                <w:sz w:val="22"/>
                <w:szCs w:val="22"/>
                <w:lang w:val="ru-RU"/>
              </w:rPr>
              <w:t xml:space="preserve">и оказание </w:t>
            </w:r>
            <w:r w:rsidR="00FA4FE7">
              <w:rPr>
                <w:sz w:val="22"/>
                <w:szCs w:val="22"/>
                <w:lang w:val="ru-RU"/>
              </w:rPr>
              <w:t>Заказчик</w:t>
            </w:r>
            <w:r w:rsidRPr="00FB1A93">
              <w:rPr>
                <w:sz w:val="22"/>
                <w:szCs w:val="22"/>
                <w:lang w:val="ru-RU"/>
              </w:rPr>
              <w:t xml:space="preserve">у </w:t>
            </w:r>
            <w:r w:rsidRPr="00FB1A93">
              <w:rPr>
                <w:spacing w:val="-1"/>
                <w:sz w:val="22"/>
                <w:szCs w:val="22"/>
                <w:lang w:val="ru-RU"/>
              </w:rPr>
              <w:t>инжиниринговых услуг</w:t>
            </w:r>
            <w:r w:rsidRPr="00FB1A93">
              <w:rPr>
                <w:sz w:val="22"/>
                <w:szCs w:val="22"/>
                <w:lang w:val="ru-RU"/>
              </w:rPr>
              <w:t>, включая, без ограничения, услуги по эксплуатации</w:t>
            </w:r>
            <w:r w:rsidR="00ED587C">
              <w:rPr>
                <w:sz w:val="22"/>
                <w:szCs w:val="22"/>
                <w:lang w:val="ru-RU"/>
              </w:rPr>
              <w:t xml:space="preserve">, </w:t>
            </w:r>
            <w:r w:rsidRPr="00FB1A93">
              <w:rPr>
                <w:sz w:val="22"/>
                <w:szCs w:val="22"/>
                <w:lang w:val="ru-RU"/>
              </w:rPr>
              <w:t>ТОиР</w:t>
            </w:r>
            <w:r w:rsidR="00ED587C">
              <w:rPr>
                <w:sz w:val="22"/>
                <w:szCs w:val="22"/>
                <w:lang w:val="ru-RU"/>
              </w:rPr>
              <w:t xml:space="preserve"> и модернизации</w:t>
            </w:r>
            <w:r w:rsidRPr="00FB1A93">
              <w:rPr>
                <w:sz w:val="22"/>
                <w:szCs w:val="22"/>
                <w:lang w:val="ru-RU"/>
              </w:rPr>
              <w:t xml:space="preserve"> энергоблока </w:t>
            </w:r>
            <w:r w:rsidRPr="00FB1A93">
              <w:rPr>
                <w:spacing w:val="2"/>
                <w:sz w:val="22"/>
                <w:szCs w:val="22"/>
                <w:lang w:val="ru-RU"/>
              </w:rPr>
              <w:t xml:space="preserve">№ 1 </w:t>
            </w:r>
            <w:r w:rsidR="006858E8">
              <w:rPr>
                <w:spacing w:val="2"/>
                <w:sz w:val="22"/>
                <w:szCs w:val="22"/>
                <w:lang w:val="ru-RU"/>
              </w:rPr>
              <w:t>АЭС Бушер</w:t>
            </w:r>
            <w:r w:rsidR="00ED587C">
              <w:rPr>
                <w:spacing w:val="2"/>
                <w:sz w:val="22"/>
                <w:szCs w:val="22"/>
                <w:lang w:val="ru-RU"/>
              </w:rPr>
              <w:t xml:space="preserve"> </w:t>
            </w:r>
            <w:r w:rsidRPr="00FB1A93">
              <w:rPr>
                <w:sz w:val="22"/>
                <w:szCs w:val="22"/>
                <w:lang w:val="ru-RU"/>
              </w:rPr>
              <w:t>(далее Услуги).</w:t>
            </w:r>
          </w:p>
        </w:tc>
      </w:tr>
      <w:tr w:rsidR="00B95AD3" w:rsidRPr="00FB1A93" w:rsidTr="00A23C25">
        <w:trPr>
          <w:gridAfter w:val="1"/>
          <w:wAfter w:w="4676" w:type="dxa"/>
          <w:trHeight w:val="134"/>
        </w:trPr>
        <w:tc>
          <w:tcPr>
            <w:tcW w:w="4844" w:type="dxa"/>
            <w:gridSpan w:val="2"/>
          </w:tcPr>
          <w:p w:rsidR="00B95AD3" w:rsidRPr="00FB1A93" w:rsidRDefault="00B95AD3" w:rsidP="004B24A2">
            <w:pPr>
              <w:pStyle w:val="2"/>
              <w:numPr>
                <w:ilvl w:val="0"/>
                <w:numId w:val="0"/>
              </w:numPr>
              <w:spacing w:before="0" w:after="0" w:line="240" w:lineRule="auto"/>
              <w:ind w:left="720" w:right="69" w:hanging="720"/>
              <w:jc w:val="both"/>
              <w:rPr>
                <w:color w:val="auto"/>
                <w:sz w:val="22"/>
                <w:szCs w:val="22"/>
                <w:u w:val="none"/>
                <w:lang w:val="ru-RU"/>
              </w:rPr>
            </w:pPr>
          </w:p>
        </w:tc>
        <w:tc>
          <w:tcPr>
            <w:tcW w:w="5537" w:type="dxa"/>
            <w:gridSpan w:val="4"/>
          </w:tcPr>
          <w:p w:rsidR="00B95AD3" w:rsidRPr="00FB1A93" w:rsidRDefault="00B95AD3" w:rsidP="004B24A2">
            <w:pPr>
              <w:pStyle w:val="2"/>
              <w:numPr>
                <w:ilvl w:val="0"/>
                <w:numId w:val="0"/>
              </w:numPr>
              <w:spacing w:before="0" w:after="0" w:line="240" w:lineRule="auto"/>
              <w:ind w:left="720" w:right="304" w:hanging="720"/>
              <w:jc w:val="both"/>
              <w:rPr>
                <w:color w:val="auto"/>
                <w:sz w:val="22"/>
                <w:szCs w:val="22"/>
                <w:u w:val="none"/>
                <w:lang w:val="ru-RU"/>
              </w:rPr>
            </w:pPr>
          </w:p>
        </w:tc>
      </w:tr>
      <w:tr w:rsidR="00B95AD3" w:rsidRPr="00FB1A93" w:rsidTr="00A23C25">
        <w:trPr>
          <w:gridAfter w:val="1"/>
          <w:wAfter w:w="4676" w:type="dxa"/>
          <w:trHeight w:val="134"/>
        </w:trPr>
        <w:tc>
          <w:tcPr>
            <w:tcW w:w="4844" w:type="dxa"/>
            <w:gridSpan w:val="2"/>
          </w:tcPr>
          <w:p w:rsidR="00B95AD3" w:rsidRPr="00FB1A93" w:rsidRDefault="00B95AD3" w:rsidP="004B24A2">
            <w:pPr>
              <w:pStyle w:val="2"/>
              <w:numPr>
                <w:ilvl w:val="0"/>
                <w:numId w:val="0"/>
              </w:numPr>
              <w:spacing w:before="0" w:after="0" w:line="240" w:lineRule="auto"/>
              <w:ind w:left="720" w:right="69" w:hanging="720"/>
              <w:jc w:val="both"/>
              <w:rPr>
                <w:sz w:val="22"/>
                <w:szCs w:val="22"/>
                <w:lang w:val="ru-RU"/>
              </w:rPr>
            </w:pPr>
            <w:r w:rsidRPr="00FB1A93">
              <w:rPr>
                <w:color w:val="auto"/>
                <w:sz w:val="22"/>
                <w:szCs w:val="22"/>
                <w:u w:val="none"/>
              </w:rPr>
              <w:t xml:space="preserve">ARTICLE 3   Scope of Services </w:t>
            </w:r>
          </w:p>
        </w:tc>
        <w:tc>
          <w:tcPr>
            <w:tcW w:w="5537" w:type="dxa"/>
            <w:gridSpan w:val="4"/>
          </w:tcPr>
          <w:p w:rsidR="00B95AD3" w:rsidRPr="00FB1A93" w:rsidRDefault="00B95AD3" w:rsidP="004B24A2">
            <w:pPr>
              <w:pStyle w:val="2"/>
              <w:numPr>
                <w:ilvl w:val="0"/>
                <w:numId w:val="0"/>
              </w:numPr>
              <w:spacing w:before="0" w:after="0" w:line="240" w:lineRule="auto"/>
              <w:ind w:left="720" w:right="304" w:hanging="720"/>
              <w:jc w:val="both"/>
              <w:rPr>
                <w:color w:val="auto"/>
                <w:sz w:val="22"/>
                <w:szCs w:val="22"/>
                <w:u w:val="none"/>
                <w:lang w:val="ru-RU"/>
              </w:rPr>
            </w:pPr>
            <w:r w:rsidRPr="00FB1A93">
              <w:rPr>
                <w:color w:val="auto"/>
                <w:sz w:val="22"/>
                <w:szCs w:val="22"/>
                <w:u w:val="none"/>
                <w:lang w:val="ru-RU"/>
              </w:rPr>
              <w:t>СТАТЬЯ 3   ОБЪЕМ УСЛУГ</w:t>
            </w:r>
          </w:p>
        </w:tc>
      </w:tr>
      <w:tr w:rsidR="00B95AD3" w:rsidRPr="00FB1A93" w:rsidTr="00A23C25">
        <w:trPr>
          <w:gridAfter w:val="1"/>
          <w:wAfter w:w="4676" w:type="dxa"/>
        </w:trPr>
        <w:tc>
          <w:tcPr>
            <w:tcW w:w="4844" w:type="dxa"/>
            <w:gridSpan w:val="2"/>
          </w:tcPr>
          <w:p w:rsidR="00B95AD3" w:rsidRPr="00FB1A93" w:rsidRDefault="00B95AD3" w:rsidP="007770A4">
            <w:pPr>
              <w:ind w:right="69"/>
              <w:jc w:val="both"/>
              <w:rPr>
                <w:lang w:val="en-US"/>
              </w:rPr>
            </w:pPr>
          </w:p>
        </w:tc>
        <w:tc>
          <w:tcPr>
            <w:tcW w:w="5537" w:type="dxa"/>
            <w:gridSpan w:val="4"/>
          </w:tcPr>
          <w:p w:rsidR="00B95AD3" w:rsidRPr="00FB1A93" w:rsidRDefault="00B95AD3" w:rsidP="007770A4">
            <w:pPr>
              <w:ind w:right="304"/>
              <w:jc w:val="both"/>
            </w:pPr>
          </w:p>
        </w:tc>
      </w:tr>
      <w:tr w:rsidR="00B95AD3" w:rsidRPr="00FB1A93" w:rsidTr="00A23C25">
        <w:trPr>
          <w:gridAfter w:val="1"/>
          <w:wAfter w:w="4676" w:type="dxa"/>
        </w:trPr>
        <w:tc>
          <w:tcPr>
            <w:tcW w:w="4844" w:type="dxa"/>
            <w:gridSpan w:val="2"/>
          </w:tcPr>
          <w:p w:rsidR="00B95AD3" w:rsidRPr="00FB1A93" w:rsidRDefault="00B95AD3" w:rsidP="00F62B90">
            <w:pPr>
              <w:ind w:right="69"/>
              <w:jc w:val="both"/>
              <w:rPr>
                <w:lang w:val="en-US"/>
              </w:rPr>
            </w:pPr>
            <w:r w:rsidRPr="00FB1A93">
              <w:rPr>
                <w:sz w:val="22"/>
                <w:szCs w:val="22"/>
                <w:lang w:val="en-US"/>
              </w:rPr>
              <w:t>3.1  The areas to be covered by the Services are as follows</w:t>
            </w:r>
            <w:r>
              <w:rPr>
                <w:sz w:val="22"/>
                <w:szCs w:val="22"/>
                <w:lang w:val="en-US"/>
              </w:rPr>
              <w:t xml:space="preserve"> but not limited to the following</w:t>
            </w:r>
            <w:r w:rsidRPr="00FB1A93">
              <w:rPr>
                <w:sz w:val="22"/>
                <w:szCs w:val="22"/>
                <w:lang w:val="en-US"/>
              </w:rPr>
              <w:t>:</w:t>
            </w:r>
          </w:p>
        </w:tc>
        <w:tc>
          <w:tcPr>
            <w:tcW w:w="5537" w:type="dxa"/>
            <w:gridSpan w:val="4"/>
          </w:tcPr>
          <w:p w:rsidR="00B95AD3" w:rsidRPr="00FB1A93" w:rsidRDefault="00B95AD3" w:rsidP="00D55731">
            <w:pPr>
              <w:ind w:right="304"/>
              <w:jc w:val="both"/>
            </w:pPr>
            <w:r w:rsidRPr="00FB1A93">
              <w:rPr>
                <w:sz w:val="22"/>
                <w:szCs w:val="22"/>
              </w:rPr>
              <w:t xml:space="preserve">3.1 </w:t>
            </w:r>
            <w:r w:rsidR="0092724C">
              <w:rPr>
                <w:sz w:val="22"/>
                <w:szCs w:val="22"/>
              </w:rPr>
              <w:t>Открытый</w:t>
            </w:r>
            <w:r w:rsidR="0092724C" w:rsidRPr="00FB1A93">
              <w:rPr>
                <w:sz w:val="22"/>
                <w:szCs w:val="22"/>
              </w:rPr>
              <w:t xml:space="preserve"> </w:t>
            </w:r>
            <w:r w:rsidRPr="00FB1A93">
              <w:rPr>
                <w:sz w:val="22"/>
                <w:szCs w:val="22"/>
              </w:rPr>
              <w:t>Перечень работ, по которым могут быть оказаны Услуги:</w:t>
            </w:r>
          </w:p>
        </w:tc>
      </w:tr>
      <w:tr w:rsidR="00B95AD3" w:rsidRPr="00FB1A93" w:rsidTr="00A23C25">
        <w:trPr>
          <w:gridAfter w:val="1"/>
          <w:wAfter w:w="4676" w:type="dxa"/>
        </w:trPr>
        <w:tc>
          <w:tcPr>
            <w:tcW w:w="4844" w:type="dxa"/>
            <w:gridSpan w:val="2"/>
          </w:tcPr>
          <w:p w:rsidR="00B95AD3" w:rsidRPr="00FB1A93" w:rsidRDefault="00B95AD3" w:rsidP="007770A4">
            <w:pPr>
              <w:ind w:right="69"/>
              <w:jc w:val="both"/>
            </w:pPr>
          </w:p>
        </w:tc>
        <w:tc>
          <w:tcPr>
            <w:tcW w:w="5537" w:type="dxa"/>
            <w:gridSpan w:val="4"/>
          </w:tcPr>
          <w:p w:rsidR="00B95AD3" w:rsidRPr="00FB1A93" w:rsidRDefault="00B95AD3" w:rsidP="007770A4">
            <w:pPr>
              <w:ind w:right="304"/>
              <w:jc w:val="both"/>
            </w:pPr>
          </w:p>
        </w:tc>
      </w:tr>
      <w:tr w:rsidR="00B95AD3" w:rsidRPr="00FB1A93" w:rsidTr="00A23C25">
        <w:trPr>
          <w:gridAfter w:val="1"/>
          <w:wAfter w:w="4676" w:type="dxa"/>
        </w:trPr>
        <w:tc>
          <w:tcPr>
            <w:tcW w:w="4844" w:type="dxa"/>
            <w:gridSpan w:val="2"/>
          </w:tcPr>
          <w:p w:rsidR="00B95AD3" w:rsidRPr="00FB1A93" w:rsidRDefault="00B95AD3" w:rsidP="00F62B90">
            <w:pPr>
              <w:pStyle w:val="2"/>
              <w:numPr>
                <w:ilvl w:val="0"/>
                <w:numId w:val="0"/>
              </w:numPr>
              <w:spacing w:before="0" w:after="0" w:line="240" w:lineRule="auto"/>
              <w:ind w:right="69"/>
              <w:jc w:val="both"/>
              <w:rPr>
                <w:b w:val="0"/>
                <w:color w:val="auto"/>
                <w:sz w:val="22"/>
                <w:szCs w:val="22"/>
                <w:u w:val="none"/>
              </w:rPr>
            </w:pPr>
            <w:r w:rsidRPr="00FB1A93">
              <w:rPr>
                <w:b w:val="0"/>
                <w:color w:val="auto"/>
                <w:sz w:val="22"/>
                <w:szCs w:val="22"/>
                <w:u w:val="none"/>
              </w:rPr>
              <w:t xml:space="preserve">3.1.1 </w:t>
            </w:r>
            <w:r>
              <w:rPr>
                <w:b w:val="0"/>
                <w:caps w:val="0"/>
                <w:noProof w:val="0"/>
                <w:color w:val="auto"/>
                <w:sz w:val="22"/>
                <w:szCs w:val="22"/>
                <w:u w:val="none"/>
                <w:lang w:eastAsia="ru-RU"/>
              </w:rPr>
              <w:t xml:space="preserve">In-core nuclear fuel management including but not limited to </w:t>
            </w:r>
            <w:r w:rsidRPr="00FB1A93">
              <w:rPr>
                <w:b w:val="0"/>
                <w:caps w:val="0"/>
                <w:noProof w:val="0"/>
                <w:color w:val="auto"/>
                <w:sz w:val="22"/>
                <w:szCs w:val="22"/>
                <w:u w:val="none"/>
                <w:lang w:eastAsia="ru-RU"/>
              </w:rPr>
              <w:t>long-term nuclear fuel management strategy (long-term strategy for nuclear fuel consumption, mobility and such like), organization and support of the scheduled</w:t>
            </w:r>
            <w:r>
              <w:rPr>
                <w:b w:val="0"/>
                <w:caps w:val="0"/>
                <w:noProof w:val="0"/>
                <w:color w:val="auto"/>
                <w:sz w:val="22"/>
                <w:szCs w:val="22"/>
                <w:u w:val="none"/>
                <w:lang w:eastAsia="ru-RU"/>
              </w:rPr>
              <w:t>/</w:t>
            </w:r>
            <w:r w:rsidRPr="00FB1A93">
              <w:rPr>
                <w:b w:val="0"/>
                <w:caps w:val="0"/>
                <w:noProof w:val="0"/>
                <w:color w:val="auto"/>
                <w:sz w:val="22"/>
                <w:szCs w:val="22"/>
                <w:u w:val="none"/>
                <w:lang w:eastAsia="ru-RU"/>
              </w:rPr>
              <w:t>unscheduled nuclear fuel reloading scheme</w:t>
            </w:r>
            <w:r w:rsidR="006D5284">
              <w:rPr>
                <w:b w:val="0"/>
                <w:caps w:val="0"/>
                <w:noProof w:val="0"/>
                <w:color w:val="auto"/>
                <w:sz w:val="22"/>
                <w:szCs w:val="22"/>
                <w:u w:val="none"/>
                <w:lang w:eastAsia="ru-RU"/>
              </w:rPr>
              <w:t>.</w:t>
            </w:r>
          </w:p>
        </w:tc>
        <w:tc>
          <w:tcPr>
            <w:tcW w:w="5537" w:type="dxa"/>
            <w:gridSpan w:val="4"/>
          </w:tcPr>
          <w:p w:rsidR="00B95AD3" w:rsidRPr="00FB1A93" w:rsidRDefault="0092724C" w:rsidP="00AA4A61">
            <w:pPr>
              <w:numPr>
                <w:ilvl w:val="2"/>
                <w:numId w:val="29"/>
              </w:numPr>
              <w:tabs>
                <w:tab w:val="clear" w:pos="720"/>
                <w:tab w:val="num" w:pos="0"/>
              </w:tabs>
              <w:ind w:left="0" w:right="304" w:firstLine="0"/>
              <w:jc w:val="both"/>
            </w:pPr>
            <w:r>
              <w:rPr>
                <w:sz w:val="22"/>
                <w:szCs w:val="22"/>
              </w:rPr>
              <w:t>Обращение с ядерным топливом в активной зоне, включая, среди прочего, стратегию долгосрочного обращения с ядерным топливом (долгосрочные стратегии потребления ядерного топлива, мобильность и пр.), организацию и поддержку при плановой/неплановой перегрузке ядерного топлива.</w:t>
            </w:r>
          </w:p>
          <w:p w:rsidR="00B95AD3" w:rsidRPr="00FB1A93" w:rsidRDefault="00B95AD3" w:rsidP="007770A4">
            <w:pPr>
              <w:pStyle w:val="2"/>
              <w:numPr>
                <w:ilvl w:val="0"/>
                <w:numId w:val="0"/>
              </w:numPr>
              <w:spacing w:before="0" w:after="0" w:line="240" w:lineRule="auto"/>
              <w:ind w:left="720" w:right="304" w:hanging="720"/>
              <w:jc w:val="both"/>
              <w:rPr>
                <w:color w:val="auto"/>
                <w:sz w:val="22"/>
                <w:szCs w:val="22"/>
                <w:lang w:val="ru-RU"/>
              </w:rPr>
            </w:pPr>
          </w:p>
        </w:tc>
      </w:tr>
      <w:tr w:rsidR="00B95AD3" w:rsidRPr="00FB1A93" w:rsidTr="006D5284">
        <w:trPr>
          <w:gridAfter w:val="1"/>
          <w:wAfter w:w="4676" w:type="dxa"/>
        </w:trPr>
        <w:tc>
          <w:tcPr>
            <w:tcW w:w="4844" w:type="dxa"/>
            <w:gridSpan w:val="2"/>
          </w:tcPr>
          <w:p w:rsidR="00B95AD3" w:rsidRPr="00FB1A93" w:rsidRDefault="00B95AD3" w:rsidP="007770A4">
            <w:pPr>
              <w:pStyle w:val="a3"/>
            </w:pPr>
            <w:r w:rsidRPr="00FB1A93">
              <w:t>3.1.2 Thermohydraulic analysis and accident analysis</w:t>
            </w:r>
            <w:r w:rsidR="006D5284">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B95AD3" w:rsidP="00AA4A61">
            <w:pPr>
              <w:numPr>
                <w:ilvl w:val="2"/>
                <w:numId w:val="29"/>
              </w:numPr>
              <w:tabs>
                <w:tab w:val="clear" w:pos="720"/>
                <w:tab w:val="num" w:pos="0"/>
              </w:tabs>
              <w:ind w:left="0" w:right="304" w:firstLine="0"/>
              <w:jc w:val="both"/>
            </w:pPr>
            <w:r w:rsidRPr="00FB1A93">
              <w:rPr>
                <w:sz w:val="22"/>
                <w:szCs w:val="22"/>
              </w:rPr>
              <w:t>Теплогидравлические расчеты и анализ аварий</w:t>
            </w:r>
            <w:ins w:id="367" w:author="Павлютенков Юрий Владимирович" w:date="2014-03-28T08:26:00Z">
              <w:r w:rsidR="00075E43" w:rsidRPr="00075E43">
                <w:rPr>
                  <w:sz w:val="22"/>
                  <w:szCs w:val="22"/>
                  <w:highlight w:val="green"/>
                  <w:rPrChange w:id="368" w:author="Павлютенков Юрий Владимирович" w:date="2014-03-28T08:27:00Z">
                    <w:rPr>
                      <w:sz w:val="22"/>
                      <w:szCs w:val="22"/>
                    </w:rPr>
                  </w:rPrChange>
                </w:rPr>
                <w:t>, включая существующий ВАБ</w:t>
              </w:r>
            </w:ins>
            <w:r w:rsidR="00075E43" w:rsidRPr="00075E43">
              <w:rPr>
                <w:sz w:val="22"/>
                <w:szCs w:val="22"/>
                <w:highlight w:val="green"/>
                <w:rPrChange w:id="369" w:author="Павлютенков Юрий Владимирович" w:date="2014-03-28T08:27:00Z">
                  <w:rPr>
                    <w:sz w:val="22"/>
                    <w:szCs w:val="22"/>
                  </w:rPr>
                </w:rPrChange>
              </w:rPr>
              <w:t>.</w:t>
            </w:r>
          </w:p>
          <w:p w:rsidR="00B95AD3" w:rsidRPr="00FB1A93" w:rsidRDefault="00B95AD3" w:rsidP="00780561">
            <w:pPr>
              <w:pStyle w:val="2"/>
              <w:numPr>
                <w:ilvl w:val="0"/>
                <w:numId w:val="0"/>
              </w:numPr>
              <w:tabs>
                <w:tab w:val="num" w:pos="0"/>
              </w:tabs>
              <w:spacing w:before="0" w:after="0" w:line="240" w:lineRule="auto"/>
              <w:ind w:right="304"/>
              <w:jc w:val="both"/>
              <w:rPr>
                <w:b w:val="0"/>
                <w:caps w:val="0"/>
                <w:noProof w:val="0"/>
                <w:color w:val="auto"/>
                <w:sz w:val="22"/>
                <w:szCs w:val="22"/>
                <w:u w:val="none"/>
                <w:lang w:val="ru-RU" w:eastAsia="ru-RU"/>
              </w:rPr>
            </w:pPr>
          </w:p>
        </w:tc>
      </w:tr>
      <w:tr w:rsidR="00B95AD3" w:rsidRPr="006C6408" w:rsidTr="006D5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744"/>
        </w:trPr>
        <w:tc>
          <w:tcPr>
            <w:tcW w:w="4844" w:type="dxa"/>
            <w:gridSpan w:val="2"/>
            <w:tcBorders>
              <w:top w:val="nil"/>
              <w:left w:val="nil"/>
              <w:bottom w:val="nil"/>
              <w:right w:val="nil"/>
            </w:tcBorders>
          </w:tcPr>
          <w:p w:rsidR="00B95AD3" w:rsidRPr="00FB1A93" w:rsidRDefault="006D5284" w:rsidP="00A91104">
            <w:pPr>
              <w:pStyle w:val="a3"/>
            </w:pPr>
            <w:r w:rsidRPr="006D5284">
              <w:t xml:space="preserve">3.1.3 </w:t>
            </w:r>
            <w:r w:rsidR="00B95AD3">
              <w:t>Probabilistic safety analysis (PSA) including living PSA</w:t>
            </w:r>
            <w:r>
              <w:t>.</w:t>
            </w:r>
          </w:p>
        </w:tc>
        <w:tc>
          <w:tcPr>
            <w:tcW w:w="5537" w:type="dxa"/>
            <w:gridSpan w:val="4"/>
            <w:tcBorders>
              <w:top w:val="nil"/>
              <w:left w:val="nil"/>
              <w:bottom w:val="nil"/>
              <w:right w:val="nil"/>
            </w:tcBorders>
          </w:tcPr>
          <w:p w:rsidR="00B95AD3" w:rsidRPr="00CD4102" w:rsidRDefault="00075E43" w:rsidP="00F36B9A">
            <w:pPr>
              <w:ind w:right="304"/>
              <w:jc w:val="both"/>
              <w:rPr>
                <w:highlight w:val="red"/>
                <w:lang w:val="en-US"/>
                <w:rPrChange w:id="370" w:author="Павлютенков Юрий Владимирович" w:date="2014-03-28T13:02:00Z">
                  <w:rPr/>
                </w:rPrChange>
              </w:rPr>
            </w:pPr>
            <w:del w:id="371" w:author="Павлютенков Юрий Владимирович" w:date="2014-03-28T08:26:00Z">
              <w:r w:rsidRPr="00075E43">
                <w:rPr>
                  <w:sz w:val="22"/>
                  <w:szCs w:val="22"/>
                  <w:highlight w:val="red"/>
                  <w:lang w:val="en-US"/>
                  <w:rPrChange w:id="372" w:author="Павлютенков Юрий Владимирович" w:date="2014-03-28T13:02:00Z">
                    <w:rPr>
                      <w:sz w:val="22"/>
                      <w:szCs w:val="22"/>
                    </w:rPr>
                  </w:rPrChange>
                </w:rPr>
                <w:delText xml:space="preserve">3.1.3 </w:delText>
              </w:r>
              <w:r w:rsidRPr="00075E43">
                <w:rPr>
                  <w:sz w:val="22"/>
                  <w:szCs w:val="22"/>
                  <w:highlight w:val="red"/>
                  <w:rPrChange w:id="373" w:author="Павлютенков Юрий Владимирович" w:date="2014-03-28T08:27:00Z">
                    <w:rPr>
                      <w:sz w:val="22"/>
                      <w:szCs w:val="22"/>
                    </w:rPr>
                  </w:rPrChange>
                </w:rPr>
                <w:delText>Вероятностный</w:delText>
              </w:r>
              <w:r w:rsidRPr="00075E43">
                <w:rPr>
                  <w:sz w:val="22"/>
                  <w:szCs w:val="22"/>
                  <w:highlight w:val="red"/>
                  <w:lang w:val="en-US"/>
                  <w:rPrChange w:id="374" w:author="Павлютенков Юрий Владимирович" w:date="2014-03-28T13:02:00Z">
                    <w:rPr>
                      <w:sz w:val="22"/>
                      <w:szCs w:val="22"/>
                    </w:rPr>
                  </w:rPrChange>
                </w:rPr>
                <w:delText xml:space="preserve"> </w:delText>
              </w:r>
              <w:r w:rsidRPr="00075E43">
                <w:rPr>
                  <w:sz w:val="22"/>
                  <w:szCs w:val="22"/>
                  <w:highlight w:val="red"/>
                  <w:rPrChange w:id="375" w:author="Павлютенков Юрий Владимирович" w:date="2014-03-28T08:27:00Z">
                    <w:rPr>
                      <w:sz w:val="22"/>
                      <w:szCs w:val="22"/>
                    </w:rPr>
                  </w:rPrChange>
                </w:rPr>
                <w:delText>анализ</w:delText>
              </w:r>
              <w:r w:rsidRPr="00075E43">
                <w:rPr>
                  <w:sz w:val="22"/>
                  <w:szCs w:val="22"/>
                  <w:highlight w:val="red"/>
                  <w:lang w:val="en-US"/>
                  <w:rPrChange w:id="376" w:author="Павлютенков Юрий Владимирович" w:date="2014-03-28T13:02:00Z">
                    <w:rPr>
                      <w:sz w:val="22"/>
                      <w:szCs w:val="22"/>
                    </w:rPr>
                  </w:rPrChange>
                </w:rPr>
                <w:delText xml:space="preserve"> </w:delText>
              </w:r>
              <w:r w:rsidRPr="00075E43">
                <w:rPr>
                  <w:sz w:val="22"/>
                  <w:szCs w:val="22"/>
                  <w:highlight w:val="red"/>
                  <w:rPrChange w:id="377" w:author="Павлютенков Юрий Владимирович" w:date="2014-03-28T08:27:00Z">
                    <w:rPr>
                      <w:sz w:val="22"/>
                      <w:szCs w:val="22"/>
                    </w:rPr>
                  </w:rPrChange>
                </w:rPr>
                <w:delText>безопасности</w:delText>
              </w:r>
              <w:r w:rsidRPr="00075E43">
                <w:rPr>
                  <w:sz w:val="22"/>
                  <w:szCs w:val="22"/>
                  <w:highlight w:val="red"/>
                  <w:lang w:val="en-US"/>
                  <w:rPrChange w:id="378" w:author="Павлютенков Юрий Владимирович" w:date="2014-03-28T13:02:00Z">
                    <w:rPr>
                      <w:sz w:val="22"/>
                      <w:szCs w:val="22"/>
                    </w:rPr>
                  </w:rPrChange>
                </w:rPr>
                <w:delText xml:space="preserve"> (</w:delText>
              </w:r>
              <w:r w:rsidRPr="00075E43">
                <w:rPr>
                  <w:sz w:val="22"/>
                  <w:szCs w:val="22"/>
                  <w:highlight w:val="red"/>
                  <w:rPrChange w:id="379" w:author="Павлютенков Юрий Владимирович" w:date="2014-03-28T08:27:00Z">
                    <w:rPr>
                      <w:sz w:val="22"/>
                      <w:szCs w:val="22"/>
                    </w:rPr>
                  </w:rPrChange>
                </w:rPr>
                <w:delText>ВАБ</w:delText>
              </w:r>
              <w:r w:rsidRPr="00075E43">
                <w:rPr>
                  <w:sz w:val="22"/>
                  <w:szCs w:val="22"/>
                  <w:highlight w:val="red"/>
                  <w:lang w:val="en-US"/>
                  <w:rPrChange w:id="380" w:author="Павлютенков Юрий Владимирович" w:date="2014-03-28T13:02:00Z">
                    <w:rPr>
                      <w:sz w:val="22"/>
                      <w:szCs w:val="22"/>
                    </w:rPr>
                  </w:rPrChange>
                </w:rPr>
                <w:delText xml:space="preserve">) </w:delText>
              </w:r>
              <w:r w:rsidRPr="00075E43">
                <w:rPr>
                  <w:sz w:val="22"/>
                  <w:szCs w:val="22"/>
                  <w:highlight w:val="red"/>
                  <w:rPrChange w:id="381" w:author="Павлютенков Юрий Владимирович" w:date="2014-03-28T08:27:00Z">
                    <w:rPr>
                      <w:sz w:val="22"/>
                      <w:szCs w:val="22"/>
                    </w:rPr>
                  </w:rPrChange>
                </w:rPr>
                <w:delText>включая</w:delText>
              </w:r>
              <w:r w:rsidRPr="00075E43">
                <w:rPr>
                  <w:sz w:val="22"/>
                  <w:szCs w:val="22"/>
                  <w:highlight w:val="red"/>
                  <w:lang w:val="en-US"/>
                  <w:rPrChange w:id="382" w:author="Павлютенков Юрий Владимирович" w:date="2014-03-28T13:02:00Z">
                    <w:rPr>
                      <w:sz w:val="22"/>
                      <w:szCs w:val="22"/>
                    </w:rPr>
                  </w:rPrChange>
                </w:rPr>
                <w:delText xml:space="preserve"> </w:delText>
              </w:r>
              <w:r w:rsidRPr="00075E43">
                <w:rPr>
                  <w:sz w:val="22"/>
                  <w:szCs w:val="22"/>
                  <w:highlight w:val="red"/>
                  <w:rPrChange w:id="383" w:author="Павлютенков Юрий Владимирович" w:date="2014-03-28T08:27:00Z">
                    <w:rPr>
                      <w:sz w:val="22"/>
                      <w:szCs w:val="22"/>
                    </w:rPr>
                  </w:rPrChange>
                </w:rPr>
                <w:delText>существующий</w:delText>
              </w:r>
              <w:r w:rsidRPr="00075E43">
                <w:rPr>
                  <w:sz w:val="22"/>
                  <w:szCs w:val="22"/>
                  <w:highlight w:val="red"/>
                  <w:lang w:val="en-US"/>
                  <w:rPrChange w:id="384" w:author="Павлютенков Юрий Владимирович" w:date="2014-03-28T13:02:00Z">
                    <w:rPr>
                      <w:sz w:val="22"/>
                      <w:szCs w:val="22"/>
                    </w:rPr>
                  </w:rPrChange>
                </w:rPr>
                <w:delText xml:space="preserve"> </w:delText>
              </w:r>
              <w:r w:rsidRPr="00075E43">
                <w:rPr>
                  <w:sz w:val="22"/>
                  <w:szCs w:val="22"/>
                  <w:highlight w:val="red"/>
                  <w:rPrChange w:id="385" w:author="Павлютенков Юрий Владимирович" w:date="2014-03-28T08:27:00Z">
                    <w:rPr>
                      <w:sz w:val="22"/>
                      <w:szCs w:val="22"/>
                    </w:rPr>
                  </w:rPrChange>
                </w:rPr>
                <w:delText>ВАБ</w:delText>
              </w:r>
              <w:r w:rsidRPr="00075E43">
                <w:rPr>
                  <w:sz w:val="22"/>
                  <w:szCs w:val="22"/>
                  <w:highlight w:val="red"/>
                  <w:lang w:val="en-US"/>
                  <w:rPrChange w:id="386" w:author="Павлютенков Юрий Владимирович" w:date="2014-03-28T13:02:00Z">
                    <w:rPr>
                      <w:sz w:val="22"/>
                      <w:szCs w:val="22"/>
                    </w:rPr>
                  </w:rPrChange>
                </w:rPr>
                <w:delText>.</w:delText>
              </w:r>
            </w:del>
          </w:p>
        </w:tc>
      </w:tr>
      <w:tr w:rsidR="00B95AD3" w:rsidRPr="00FB1A93" w:rsidTr="006D5284">
        <w:trPr>
          <w:gridAfter w:val="1"/>
          <w:wAfter w:w="4676" w:type="dxa"/>
        </w:trPr>
        <w:tc>
          <w:tcPr>
            <w:tcW w:w="4844" w:type="dxa"/>
            <w:gridSpan w:val="2"/>
          </w:tcPr>
          <w:p w:rsidR="006C6408" w:rsidRDefault="00B95AD3">
            <w:pPr>
              <w:pStyle w:val="af5"/>
              <w:numPr>
                <w:ilvl w:val="2"/>
                <w:numId w:val="39"/>
              </w:numPr>
              <w:ind w:left="0" w:hanging="6"/>
              <w:jc w:val="both"/>
              <w:rPr>
                <w:rFonts w:ascii="Cambria" w:hAnsi="Cambria"/>
                <w:b/>
                <w:bCs/>
                <w:caps/>
                <w:sz w:val="22"/>
                <w:szCs w:val="22"/>
                <w:lang w:val="en-US"/>
              </w:rPr>
              <w:pPrChange w:id="387" w:author="boychenko-tv" w:date="2014-03-27T14:20:00Z">
                <w:pPr>
                  <w:pStyle w:val="af5"/>
                  <w:numPr>
                    <w:ilvl w:val="2"/>
                    <w:numId w:val="47"/>
                  </w:numPr>
                  <w:tabs>
                    <w:tab w:val="num" w:pos="360"/>
                    <w:tab w:val="num" w:pos="2160"/>
                  </w:tabs>
                  <w:ind w:left="0" w:hanging="6"/>
                  <w:jc w:val="both"/>
                </w:pPr>
              </w:pPrChange>
            </w:pPr>
            <w:r w:rsidRPr="006D5284">
              <w:rPr>
                <w:sz w:val="22"/>
                <w:szCs w:val="22"/>
                <w:lang w:val="en-US"/>
              </w:rPr>
              <w:t xml:space="preserve">Nuclear fuel and related technologies, including feed-back in field of operational experience and usage of different types of nuclear fuel. </w:t>
            </w:r>
          </w:p>
        </w:tc>
        <w:tc>
          <w:tcPr>
            <w:tcW w:w="5537" w:type="dxa"/>
            <w:gridSpan w:val="4"/>
          </w:tcPr>
          <w:p w:rsidR="006C6408" w:rsidRDefault="00B95AD3">
            <w:pPr>
              <w:pStyle w:val="af5"/>
              <w:numPr>
                <w:ilvl w:val="2"/>
                <w:numId w:val="40"/>
              </w:numPr>
              <w:ind w:left="0" w:right="304" w:hanging="31"/>
              <w:jc w:val="both"/>
              <w:pPrChange w:id="388" w:author="boychenko-tv" w:date="2014-03-27T14:20:00Z">
                <w:pPr>
                  <w:pStyle w:val="af5"/>
                  <w:numPr>
                    <w:ilvl w:val="2"/>
                    <w:numId w:val="48"/>
                  </w:numPr>
                  <w:tabs>
                    <w:tab w:val="num" w:pos="360"/>
                    <w:tab w:val="num" w:pos="2160"/>
                  </w:tabs>
                  <w:ind w:left="0" w:right="304" w:hanging="31"/>
                  <w:jc w:val="both"/>
                </w:pPr>
              </w:pPrChange>
            </w:pPr>
            <w:r w:rsidRPr="006D5284">
              <w:rPr>
                <w:sz w:val="22"/>
                <w:szCs w:val="22"/>
              </w:rPr>
              <w:t>Ядерное топливо и сопутствующие технологии, включая обмен опытом эксплуатации и использования различных типов ядерного топлива</w:t>
            </w:r>
            <w:r w:rsidR="00024CAF" w:rsidRPr="006D5284">
              <w:rPr>
                <w:sz w:val="22"/>
                <w:szCs w:val="22"/>
              </w:rPr>
              <w:t>.</w:t>
            </w:r>
          </w:p>
          <w:p w:rsidR="00B95AD3" w:rsidRPr="00FB1A93" w:rsidRDefault="00B95AD3" w:rsidP="007770A4">
            <w:pPr>
              <w:tabs>
                <w:tab w:val="left" w:pos="360"/>
              </w:tabs>
              <w:ind w:right="304"/>
              <w:jc w:val="both"/>
            </w:pPr>
          </w:p>
        </w:tc>
      </w:tr>
      <w:tr w:rsidR="00B95AD3" w:rsidRPr="00FB1A93" w:rsidTr="00A23C25">
        <w:trPr>
          <w:gridAfter w:val="1"/>
          <w:wAfter w:w="4676" w:type="dxa"/>
        </w:trPr>
        <w:tc>
          <w:tcPr>
            <w:tcW w:w="4844" w:type="dxa"/>
            <w:gridSpan w:val="2"/>
          </w:tcPr>
          <w:p w:rsidR="006C6408" w:rsidRDefault="00B95AD3">
            <w:pPr>
              <w:numPr>
                <w:ilvl w:val="2"/>
                <w:numId w:val="40"/>
              </w:numPr>
              <w:ind w:left="72" w:firstLine="0"/>
              <w:jc w:val="both"/>
              <w:rPr>
                <w:lang w:val="en-US"/>
              </w:rPr>
              <w:pPrChange w:id="389" w:author="boychenko-tv" w:date="2014-03-27T14:20:00Z">
                <w:pPr>
                  <w:numPr>
                    <w:ilvl w:val="2"/>
                    <w:numId w:val="48"/>
                  </w:numPr>
                  <w:tabs>
                    <w:tab w:val="num" w:pos="360"/>
                    <w:tab w:val="num" w:pos="2160"/>
                  </w:tabs>
                  <w:ind w:left="72" w:hanging="720"/>
                  <w:jc w:val="both"/>
                </w:pPr>
              </w:pPrChange>
            </w:pPr>
            <w:r w:rsidRPr="00FB1A93">
              <w:rPr>
                <w:sz w:val="22"/>
                <w:szCs w:val="22"/>
                <w:lang w:val="en-US"/>
              </w:rPr>
              <w:t>Non destructive control of nuclear power plant equipment, including reactor and steam generators</w:t>
            </w:r>
            <w:r w:rsidR="006D5284" w:rsidRPr="006D5284">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6C6408" w:rsidRDefault="00B95AD3">
            <w:pPr>
              <w:pStyle w:val="af5"/>
              <w:numPr>
                <w:ilvl w:val="2"/>
                <w:numId w:val="39"/>
              </w:numPr>
              <w:ind w:left="118" w:right="304" w:hanging="31"/>
              <w:jc w:val="both"/>
              <w:pPrChange w:id="390" w:author="boychenko-tv" w:date="2014-03-27T14:20:00Z">
                <w:pPr>
                  <w:pStyle w:val="af5"/>
                  <w:numPr>
                    <w:ilvl w:val="2"/>
                    <w:numId w:val="47"/>
                  </w:numPr>
                  <w:tabs>
                    <w:tab w:val="num" w:pos="360"/>
                    <w:tab w:val="num" w:pos="2160"/>
                  </w:tabs>
                  <w:ind w:left="118" w:right="304" w:hanging="31"/>
                  <w:jc w:val="both"/>
                </w:pPr>
              </w:pPrChange>
            </w:pPr>
            <w:r w:rsidRPr="006D5284">
              <w:rPr>
                <w:sz w:val="22"/>
                <w:szCs w:val="22"/>
              </w:rPr>
              <w:t>Неразрушающий контроль оборудования атомной электростанции, включая реактор и парогенераторы</w:t>
            </w:r>
            <w:r w:rsidR="006D5284">
              <w:rPr>
                <w:sz w:val="22"/>
                <w:szCs w:val="22"/>
              </w:rPr>
              <w:t>.</w:t>
            </w:r>
          </w:p>
          <w:p w:rsidR="00B95AD3" w:rsidRPr="00FB1A93" w:rsidRDefault="00B95AD3" w:rsidP="007770A4">
            <w:pPr>
              <w:pStyle w:val="2"/>
              <w:numPr>
                <w:ilvl w:val="0"/>
                <w:numId w:val="0"/>
              </w:numPr>
              <w:spacing w:before="0" w:after="0" w:line="240" w:lineRule="auto"/>
              <w:ind w:left="720" w:right="304" w:hanging="720"/>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numPr>
                <w:ilvl w:val="2"/>
                <w:numId w:val="39"/>
              </w:numPr>
              <w:ind w:left="0" w:firstLine="0"/>
              <w:jc w:val="both"/>
              <w:rPr>
                <w:lang w:val="en-US"/>
              </w:rPr>
              <w:pPrChange w:id="391" w:author="boychenko-tv" w:date="2014-03-27T14:20:00Z">
                <w:pPr>
                  <w:numPr>
                    <w:ilvl w:val="2"/>
                    <w:numId w:val="47"/>
                  </w:numPr>
                  <w:tabs>
                    <w:tab w:val="num" w:pos="360"/>
                    <w:tab w:val="num" w:pos="2160"/>
                  </w:tabs>
                  <w:ind w:left="2160" w:hanging="720"/>
                  <w:jc w:val="both"/>
                </w:pPr>
              </w:pPrChange>
            </w:pPr>
            <w:r w:rsidRPr="00FB1A93">
              <w:rPr>
                <w:sz w:val="22"/>
                <w:szCs w:val="22"/>
                <w:lang w:val="en-US"/>
              </w:rPr>
              <w:t>Monitoring, alarming and reporting diagnostics systems, vibration diagnostics, equipment faults analysis, leakage diagnostics; technical maintenance of the Russia-supplied diagnostics systems</w:t>
            </w:r>
            <w:r w:rsidR="006D5284" w:rsidRPr="006D5284">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6C6408" w:rsidRDefault="00B95AD3">
            <w:pPr>
              <w:pStyle w:val="af5"/>
              <w:numPr>
                <w:ilvl w:val="2"/>
                <w:numId w:val="40"/>
              </w:numPr>
              <w:ind w:left="118" w:right="309" w:hanging="31"/>
              <w:jc w:val="both"/>
              <w:pPrChange w:id="392" w:author="boychenko-tv" w:date="2014-03-27T14:20:00Z">
                <w:pPr>
                  <w:pStyle w:val="af5"/>
                  <w:numPr>
                    <w:ilvl w:val="2"/>
                    <w:numId w:val="48"/>
                  </w:numPr>
                  <w:tabs>
                    <w:tab w:val="num" w:pos="360"/>
                    <w:tab w:val="num" w:pos="2160"/>
                  </w:tabs>
                  <w:ind w:left="118" w:right="309" w:hanging="31"/>
                  <w:jc w:val="both"/>
                </w:pPr>
              </w:pPrChange>
            </w:pPr>
            <w:r w:rsidRPr="006D5284">
              <w:rPr>
                <w:sz w:val="22"/>
                <w:szCs w:val="22"/>
              </w:rPr>
              <w:t>Системы мониторинга, оповещения и диагностики, вибродиагностика, анализ отказов оборудования, диагностика течей; техническое сопровождение систем диагностики российской поставки</w:t>
            </w:r>
            <w:r w:rsidR="006D5284">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numPr>
                <w:ilvl w:val="2"/>
                <w:numId w:val="40"/>
              </w:numPr>
              <w:ind w:left="0" w:firstLine="0"/>
              <w:jc w:val="both"/>
              <w:rPr>
                <w:lang w:val="en-US"/>
              </w:rPr>
              <w:pPrChange w:id="393" w:author="boychenko-tv" w:date="2014-03-27T14:20:00Z">
                <w:pPr>
                  <w:numPr>
                    <w:ilvl w:val="2"/>
                    <w:numId w:val="48"/>
                  </w:numPr>
                  <w:tabs>
                    <w:tab w:val="num" w:pos="360"/>
                    <w:tab w:val="num" w:pos="2160"/>
                  </w:tabs>
                  <w:ind w:left="2160" w:hanging="720"/>
                  <w:jc w:val="both"/>
                </w:pPr>
              </w:pPrChange>
            </w:pPr>
            <w:r w:rsidRPr="00FB1A93">
              <w:rPr>
                <w:sz w:val="22"/>
                <w:szCs w:val="22"/>
                <w:lang w:val="en-US"/>
              </w:rPr>
              <w:t>VVER 1000/446 modernization, including:</w:t>
            </w:r>
          </w:p>
          <w:p w:rsidR="00B95AD3" w:rsidRPr="00FB1A93" w:rsidRDefault="00B95AD3" w:rsidP="007770A4">
            <w:pPr>
              <w:jc w:val="both"/>
              <w:rPr>
                <w:lang w:val="en-US"/>
              </w:rPr>
            </w:pPr>
          </w:p>
          <w:p w:rsidR="006C6408" w:rsidRDefault="00B95AD3">
            <w:pPr>
              <w:numPr>
                <w:ilvl w:val="3"/>
                <w:numId w:val="30"/>
              </w:numPr>
              <w:ind w:hanging="204"/>
              <w:jc w:val="both"/>
              <w:rPr>
                <w:lang w:val="en-US"/>
              </w:rPr>
              <w:pPrChange w:id="394" w:author="boychenko-tv" w:date="2014-03-27T14:20:00Z">
                <w:pPr>
                  <w:numPr>
                    <w:ilvl w:val="3"/>
                    <w:numId w:val="32"/>
                  </w:numPr>
                  <w:ind w:hanging="204"/>
                  <w:jc w:val="both"/>
                </w:pPr>
              </w:pPrChange>
            </w:pPr>
            <w:r w:rsidRPr="00FB1A93">
              <w:rPr>
                <w:sz w:val="22"/>
                <w:szCs w:val="22"/>
                <w:lang w:val="en-US"/>
              </w:rPr>
              <w:t>Availability factor increase;</w:t>
            </w:r>
          </w:p>
          <w:p w:rsidR="006C6408" w:rsidRDefault="00B95AD3">
            <w:pPr>
              <w:numPr>
                <w:ilvl w:val="3"/>
                <w:numId w:val="30"/>
              </w:numPr>
              <w:ind w:hanging="204"/>
              <w:jc w:val="both"/>
              <w:rPr>
                <w:lang w:val="en-US"/>
              </w:rPr>
              <w:pPrChange w:id="395" w:author="boychenko-tv" w:date="2014-03-27T14:20:00Z">
                <w:pPr>
                  <w:numPr>
                    <w:ilvl w:val="3"/>
                    <w:numId w:val="32"/>
                  </w:numPr>
                  <w:ind w:hanging="204"/>
                  <w:jc w:val="both"/>
                </w:pPr>
              </w:pPrChange>
            </w:pPr>
            <w:r w:rsidRPr="00FB1A93">
              <w:rPr>
                <w:sz w:val="22"/>
                <w:szCs w:val="22"/>
                <w:lang w:val="en-US"/>
              </w:rPr>
              <w:t>Modernization of the fuel assemblies;</w:t>
            </w:r>
          </w:p>
          <w:p w:rsidR="006C6408" w:rsidRDefault="00B95AD3">
            <w:pPr>
              <w:numPr>
                <w:ilvl w:val="3"/>
                <w:numId w:val="30"/>
              </w:numPr>
              <w:tabs>
                <w:tab w:val="clear" w:pos="204"/>
                <w:tab w:val="num" w:pos="0"/>
                <w:tab w:val="left" w:pos="214"/>
              </w:tabs>
              <w:ind w:left="0" w:firstLine="0"/>
              <w:jc w:val="both"/>
              <w:rPr>
                <w:lang w:val="en-US"/>
              </w:rPr>
              <w:pPrChange w:id="396" w:author="boychenko-tv" w:date="2014-03-27T14:20:00Z">
                <w:pPr>
                  <w:numPr>
                    <w:ilvl w:val="3"/>
                    <w:numId w:val="32"/>
                  </w:numPr>
                  <w:tabs>
                    <w:tab w:val="num" w:pos="0"/>
                    <w:tab w:val="left" w:pos="214"/>
                  </w:tabs>
                  <w:jc w:val="both"/>
                </w:pPr>
              </w:pPrChange>
            </w:pPr>
            <w:r w:rsidRPr="00FB1A93">
              <w:rPr>
                <w:sz w:val="22"/>
                <w:szCs w:val="22"/>
                <w:lang w:val="en-US"/>
              </w:rPr>
              <w:t xml:space="preserve">Complex analysis of the information on Russian-type VVER-1000 units aimed at increasing of safety, reliability and units’ availability factor, and provision of the abovementioned information to the </w:t>
            </w:r>
            <w:r>
              <w:rPr>
                <w:sz w:val="22"/>
                <w:szCs w:val="22"/>
                <w:lang w:val="en-US"/>
              </w:rPr>
              <w:t>Principal</w:t>
            </w:r>
            <w:r w:rsidRPr="00FB1A93">
              <w:rPr>
                <w:sz w:val="22"/>
                <w:szCs w:val="22"/>
                <w:lang w:val="en-US"/>
              </w:rPr>
              <w:t xml:space="preserve"> to be used while unit 1 of BNPP operation.</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6D5284" w:rsidP="006D5284">
            <w:pPr>
              <w:ind w:right="309"/>
              <w:jc w:val="both"/>
            </w:pPr>
            <w:r>
              <w:rPr>
                <w:sz w:val="22"/>
                <w:szCs w:val="22"/>
              </w:rPr>
              <w:t>3.1.7</w:t>
            </w:r>
            <w:r w:rsidR="00B95AD3" w:rsidRPr="006D5284">
              <w:rPr>
                <w:sz w:val="22"/>
                <w:szCs w:val="22"/>
              </w:rPr>
              <w:t xml:space="preserve"> </w:t>
            </w:r>
            <w:r w:rsidR="00B95AD3" w:rsidRPr="00FB1A93">
              <w:rPr>
                <w:sz w:val="22"/>
                <w:szCs w:val="22"/>
              </w:rPr>
              <w:t>Модернизация реактора ВВЭР 1000/446, в том числе:</w:t>
            </w:r>
          </w:p>
          <w:p w:rsidR="006C6408" w:rsidRDefault="00B95AD3">
            <w:pPr>
              <w:numPr>
                <w:ilvl w:val="0"/>
                <w:numId w:val="31"/>
              </w:numPr>
              <w:tabs>
                <w:tab w:val="clear" w:pos="720"/>
                <w:tab w:val="left" w:pos="360"/>
                <w:tab w:val="num" w:pos="476"/>
              </w:tabs>
              <w:ind w:left="656" w:right="309"/>
              <w:jc w:val="both"/>
              <w:pPrChange w:id="397" w:author="boychenko-tv" w:date="2014-03-27T14:20:00Z">
                <w:pPr>
                  <w:numPr>
                    <w:numId w:val="33"/>
                  </w:numPr>
                  <w:tabs>
                    <w:tab w:val="left" w:pos="360"/>
                    <w:tab w:val="num" w:pos="476"/>
                  </w:tabs>
                  <w:ind w:left="656" w:right="309" w:hanging="203"/>
                  <w:jc w:val="both"/>
                </w:pPr>
              </w:pPrChange>
            </w:pPr>
            <w:r w:rsidRPr="00FB1A93">
              <w:rPr>
                <w:sz w:val="22"/>
                <w:szCs w:val="22"/>
              </w:rPr>
              <w:t>увеличение КИУМ,</w:t>
            </w:r>
          </w:p>
          <w:p w:rsidR="006C6408" w:rsidRDefault="00B95AD3">
            <w:pPr>
              <w:numPr>
                <w:ilvl w:val="0"/>
                <w:numId w:val="31"/>
              </w:numPr>
              <w:tabs>
                <w:tab w:val="clear" w:pos="720"/>
                <w:tab w:val="left" w:pos="360"/>
                <w:tab w:val="num" w:pos="476"/>
              </w:tabs>
              <w:ind w:left="656" w:right="309"/>
              <w:jc w:val="both"/>
              <w:pPrChange w:id="398" w:author="boychenko-tv" w:date="2014-03-27T14:20:00Z">
                <w:pPr>
                  <w:numPr>
                    <w:numId w:val="33"/>
                  </w:numPr>
                  <w:tabs>
                    <w:tab w:val="left" w:pos="360"/>
                    <w:tab w:val="num" w:pos="476"/>
                  </w:tabs>
                  <w:ind w:left="656" w:right="309" w:hanging="203"/>
                  <w:jc w:val="both"/>
                </w:pPr>
              </w:pPrChange>
            </w:pPr>
            <w:r w:rsidRPr="00FB1A93">
              <w:rPr>
                <w:sz w:val="22"/>
                <w:szCs w:val="22"/>
              </w:rPr>
              <w:t>усовершенствование ТВС,</w:t>
            </w:r>
          </w:p>
          <w:p w:rsidR="006C6408" w:rsidRDefault="00B95AD3">
            <w:pPr>
              <w:numPr>
                <w:ilvl w:val="0"/>
                <w:numId w:val="31"/>
              </w:numPr>
              <w:tabs>
                <w:tab w:val="clear" w:pos="720"/>
                <w:tab w:val="left" w:pos="360"/>
                <w:tab w:val="num" w:pos="476"/>
              </w:tabs>
              <w:ind w:left="0" w:right="309" w:firstLine="296"/>
              <w:jc w:val="both"/>
              <w:pPrChange w:id="399" w:author="boychenko-tv" w:date="2014-03-27T14:20:00Z">
                <w:pPr>
                  <w:numPr>
                    <w:numId w:val="33"/>
                  </w:numPr>
                  <w:tabs>
                    <w:tab w:val="left" w:pos="360"/>
                    <w:tab w:val="num" w:pos="476"/>
                  </w:tabs>
                  <w:ind w:right="309" w:firstLine="296"/>
                  <w:jc w:val="both"/>
                </w:pPr>
              </w:pPrChange>
            </w:pPr>
            <w:r w:rsidRPr="00FB1A93">
              <w:rPr>
                <w:sz w:val="22"/>
                <w:szCs w:val="22"/>
              </w:rPr>
              <w:t xml:space="preserve">сводный анализ информации по  модернизации российских блоков ВВЭР-1000 для повышения безопасности, надежности, производительности и КИУМ блоков и предоставление ее </w:t>
            </w:r>
            <w:r w:rsidR="000B3E11">
              <w:rPr>
                <w:sz w:val="22"/>
                <w:szCs w:val="22"/>
              </w:rPr>
              <w:t>ЗаказчикЗаказчик</w:t>
            </w:r>
            <w:r w:rsidR="00024CAF">
              <w:rPr>
                <w:sz w:val="22"/>
                <w:szCs w:val="22"/>
              </w:rPr>
              <w:t>у</w:t>
            </w:r>
            <w:r w:rsidRPr="00FB1A93">
              <w:rPr>
                <w:sz w:val="22"/>
                <w:szCs w:val="22"/>
              </w:rPr>
              <w:t xml:space="preserve"> для использования на энергоблоке № 1 АЭС «Бушер»;</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174F96" w:rsidRDefault="00B95AD3" w:rsidP="007770A4">
            <w:pPr>
              <w:pStyle w:val="2"/>
              <w:numPr>
                <w:ilvl w:val="0"/>
                <w:numId w:val="0"/>
              </w:numPr>
              <w:spacing w:before="0" w:after="0" w:line="240" w:lineRule="auto"/>
              <w:ind w:left="720" w:right="69" w:hanging="720"/>
              <w:jc w:val="both"/>
              <w:rPr>
                <w:b w:val="0"/>
                <w:color w:val="auto"/>
                <w:sz w:val="22"/>
                <w:szCs w:val="22"/>
                <w:u w:val="none"/>
              </w:rPr>
            </w:pPr>
            <w:r w:rsidRPr="00FB1A93">
              <w:rPr>
                <w:b w:val="0"/>
                <w:color w:val="auto"/>
                <w:sz w:val="22"/>
                <w:szCs w:val="22"/>
                <w:u w:val="none"/>
              </w:rPr>
              <w:lastRenderedPageBreak/>
              <w:t>3.1.</w:t>
            </w:r>
            <w:r w:rsidR="00174F96" w:rsidRPr="00174F96">
              <w:rPr>
                <w:b w:val="0"/>
                <w:color w:val="auto"/>
                <w:sz w:val="22"/>
                <w:szCs w:val="22"/>
                <w:u w:val="none"/>
              </w:rPr>
              <w:t>8</w:t>
            </w:r>
            <w:r w:rsidRPr="00FB1A93">
              <w:rPr>
                <w:b w:val="0"/>
                <w:color w:val="auto"/>
                <w:sz w:val="22"/>
                <w:szCs w:val="22"/>
                <w:u w:val="none"/>
              </w:rPr>
              <w:t xml:space="preserve"> </w:t>
            </w:r>
            <w:r w:rsidRPr="00FB1A93">
              <w:rPr>
                <w:b w:val="0"/>
                <w:caps w:val="0"/>
                <w:noProof w:val="0"/>
                <w:color w:val="auto"/>
                <w:sz w:val="22"/>
                <w:szCs w:val="22"/>
                <w:u w:val="none"/>
                <w:lang w:eastAsia="ru-RU"/>
              </w:rPr>
              <w:t xml:space="preserve"> Nuclear wastes management</w:t>
            </w:r>
            <w:r>
              <w:rPr>
                <w:b w:val="0"/>
                <w:caps w:val="0"/>
                <w:noProof w:val="0"/>
                <w:color w:val="auto"/>
                <w:sz w:val="22"/>
                <w:szCs w:val="22"/>
                <w:u w:val="none"/>
                <w:lang w:eastAsia="ru-RU"/>
              </w:rPr>
              <w:t xml:space="preserve"> and radiation protection</w:t>
            </w:r>
            <w:r w:rsidR="00174F96" w:rsidRPr="00174F96">
              <w:rPr>
                <w:b w:val="0"/>
                <w:caps w:val="0"/>
                <w:noProof w:val="0"/>
                <w:color w:val="auto"/>
                <w:sz w:val="22"/>
                <w:szCs w:val="22"/>
                <w:u w:val="none"/>
                <w:lang w:eastAsia="ru-RU"/>
              </w:rPr>
              <w:t>.</w:t>
            </w:r>
          </w:p>
        </w:tc>
        <w:tc>
          <w:tcPr>
            <w:tcW w:w="5537" w:type="dxa"/>
            <w:gridSpan w:val="4"/>
          </w:tcPr>
          <w:p w:rsidR="00B95AD3" w:rsidRPr="00FB1A93" w:rsidRDefault="00B95AD3" w:rsidP="00174F96">
            <w:pPr>
              <w:ind w:right="309" w:hanging="1"/>
              <w:jc w:val="both"/>
            </w:pPr>
            <w:r w:rsidRPr="00FB1A93">
              <w:rPr>
                <w:sz w:val="22"/>
                <w:szCs w:val="22"/>
              </w:rPr>
              <w:t>3.1.</w:t>
            </w:r>
            <w:r w:rsidR="00174F96">
              <w:rPr>
                <w:sz w:val="22"/>
                <w:szCs w:val="22"/>
              </w:rPr>
              <w:t>8</w:t>
            </w:r>
            <w:r w:rsidRPr="00FB1A93">
              <w:rPr>
                <w:sz w:val="22"/>
                <w:szCs w:val="22"/>
              </w:rPr>
              <w:t xml:space="preserve"> Обращение с ядерными отходами</w:t>
            </w:r>
            <w:r w:rsidR="00024CAF">
              <w:rPr>
                <w:sz w:val="22"/>
                <w:szCs w:val="22"/>
              </w:rPr>
              <w:t xml:space="preserve"> и радиационная защита</w:t>
            </w:r>
            <w:r w:rsidR="00174F96">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174F96" w:rsidRDefault="00B95AD3" w:rsidP="007770A4">
            <w:pPr>
              <w:jc w:val="both"/>
              <w:rPr>
                <w:lang w:val="en-US"/>
              </w:rPr>
            </w:pPr>
            <w:r w:rsidRPr="00FB1A93">
              <w:rPr>
                <w:sz w:val="22"/>
                <w:szCs w:val="22"/>
                <w:lang w:val="en-US"/>
              </w:rPr>
              <w:t>3.1.</w:t>
            </w:r>
            <w:r w:rsidR="00174F96" w:rsidRPr="00174F96">
              <w:rPr>
                <w:sz w:val="22"/>
                <w:szCs w:val="22"/>
                <w:lang w:val="en-US"/>
              </w:rPr>
              <w:t>9</w:t>
            </w:r>
            <w:r w:rsidRPr="00FB1A93">
              <w:rPr>
                <w:sz w:val="22"/>
                <w:szCs w:val="22"/>
                <w:lang w:val="en-US"/>
              </w:rPr>
              <w:t xml:space="preserve"> Experience in field of construction and operation of VVER – 1000 (1200)</w:t>
            </w:r>
            <w:r w:rsidR="00174F96"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B95AD3" w:rsidP="007770A4">
            <w:pPr>
              <w:ind w:right="309"/>
              <w:jc w:val="both"/>
            </w:pPr>
            <w:r w:rsidRPr="00FB1A93">
              <w:rPr>
                <w:sz w:val="22"/>
                <w:szCs w:val="22"/>
              </w:rPr>
              <w:t>3.1.</w:t>
            </w:r>
            <w:r w:rsidR="00174F96">
              <w:rPr>
                <w:sz w:val="22"/>
                <w:szCs w:val="22"/>
              </w:rPr>
              <w:t>9</w:t>
            </w:r>
            <w:r w:rsidRPr="00FB1A93">
              <w:rPr>
                <w:sz w:val="22"/>
                <w:szCs w:val="22"/>
              </w:rPr>
              <w:t xml:space="preserve"> Опыт в области строительства </w:t>
            </w:r>
            <w:r w:rsidR="00024CAF">
              <w:rPr>
                <w:sz w:val="22"/>
                <w:szCs w:val="22"/>
              </w:rPr>
              <w:t xml:space="preserve">и эксплуатации </w:t>
            </w:r>
            <w:r w:rsidRPr="00FB1A93">
              <w:rPr>
                <w:sz w:val="22"/>
                <w:szCs w:val="22"/>
              </w:rPr>
              <w:t>ВВЭР-1000 (1200)</w:t>
            </w:r>
            <w:r w:rsidR="00174F96">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pStyle w:val="af5"/>
              <w:numPr>
                <w:ilvl w:val="2"/>
                <w:numId w:val="41"/>
              </w:numPr>
              <w:ind w:left="0" w:hanging="6"/>
              <w:jc w:val="both"/>
              <w:rPr>
                <w:lang w:val="en-US"/>
              </w:rPr>
              <w:pPrChange w:id="400" w:author="boychenko-tv" w:date="2014-03-27T14:20:00Z">
                <w:pPr>
                  <w:pStyle w:val="af5"/>
                  <w:numPr>
                    <w:ilvl w:val="2"/>
                    <w:numId w:val="49"/>
                  </w:numPr>
                  <w:tabs>
                    <w:tab w:val="num" w:pos="360"/>
                    <w:tab w:val="num" w:pos="2160"/>
                  </w:tabs>
                  <w:ind w:left="0" w:hanging="6"/>
                  <w:jc w:val="both"/>
                </w:pPr>
              </w:pPrChange>
            </w:pPr>
            <w:r w:rsidRPr="00174F96">
              <w:rPr>
                <w:sz w:val="22"/>
                <w:szCs w:val="22"/>
                <w:lang w:val="en-US"/>
              </w:rPr>
              <w:t>Exchange of operational experience related to VVER-1000 units, including: development of operational documentation, in particular of symptoms-orientated emergency guidance and severe accident management guidelines;</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B95AD3" w:rsidP="00174F96">
            <w:pPr>
              <w:ind w:left="-75" w:right="309"/>
              <w:jc w:val="both"/>
            </w:pPr>
            <w:r w:rsidRPr="00FB1A93">
              <w:rPr>
                <w:sz w:val="22"/>
                <w:szCs w:val="22"/>
              </w:rPr>
              <w:t>3.1.</w:t>
            </w:r>
            <w:r w:rsidR="00174F96">
              <w:rPr>
                <w:sz w:val="22"/>
                <w:szCs w:val="22"/>
              </w:rPr>
              <w:t>10</w:t>
            </w:r>
            <w:r w:rsidRPr="00FB1A93">
              <w:rPr>
                <w:sz w:val="22"/>
                <w:szCs w:val="22"/>
              </w:rPr>
              <w:t xml:space="preserve"> Опыт в области эксплуатации реакторов ВВЭР-1000, в том числе: разработка документации по</w:t>
            </w:r>
            <w:r w:rsidR="00174F96">
              <w:rPr>
                <w:sz w:val="22"/>
                <w:szCs w:val="22"/>
              </w:rPr>
              <w:t xml:space="preserve"> </w:t>
            </w:r>
            <w:r w:rsidRPr="00FB1A93">
              <w:rPr>
                <w:sz w:val="22"/>
                <w:szCs w:val="22"/>
              </w:rPr>
              <w:t>эксплуатации, в частности СОАИ и РУТА;</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pStyle w:val="af5"/>
              <w:numPr>
                <w:ilvl w:val="2"/>
                <w:numId w:val="41"/>
              </w:numPr>
              <w:ind w:left="0" w:hanging="6"/>
              <w:jc w:val="both"/>
              <w:rPr>
                <w:lang w:val="en-US"/>
              </w:rPr>
              <w:pPrChange w:id="401" w:author="boychenko-tv" w:date="2014-03-27T14:20:00Z">
                <w:pPr>
                  <w:pStyle w:val="af5"/>
                  <w:numPr>
                    <w:ilvl w:val="2"/>
                    <w:numId w:val="49"/>
                  </w:numPr>
                  <w:tabs>
                    <w:tab w:val="num" w:pos="360"/>
                    <w:tab w:val="num" w:pos="2160"/>
                  </w:tabs>
                  <w:ind w:left="0" w:hanging="6"/>
                  <w:jc w:val="both"/>
                </w:pPr>
              </w:pPrChange>
            </w:pPr>
            <w:r w:rsidRPr="00174F96">
              <w:rPr>
                <w:sz w:val="22"/>
                <w:szCs w:val="22"/>
                <w:lang w:val="en-US"/>
              </w:rPr>
              <w:t>Technical support and consultation during maintenance period, including:</w:t>
            </w:r>
          </w:p>
          <w:p w:rsidR="00B95AD3" w:rsidRPr="00FB1A93" w:rsidRDefault="00B95AD3" w:rsidP="007770A4">
            <w:pPr>
              <w:ind w:left="360"/>
              <w:jc w:val="both"/>
              <w:rPr>
                <w:lang w:val="en-US"/>
              </w:rPr>
            </w:pPr>
            <w:r w:rsidRPr="00FB1A93">
              <w:rPr>
                <w:sz w:val="22"/>
                <w:szCs w:val="22"/>
                <w:lang w:val="en-US"/>
              </w:rPr>
              <w:t>- steam generator replacement;</w:t>
            </w:r>
          </w:p>
          <w:p w:rsidR="00B95AD3" w:rsidRPr="00FB1A93" w:rsidRDefault="00B95AD3" w:rsidP="007770A4">
            <w:pPr>
              <w:ind w:left="360"/>
              <w:jc w:val="both"/>
              <w:rPr>
                <w:lang w:val="en-US"/>
              </w:rPr>
            </w:pPr>
            <w:r w:rsidRPr="00FB1A93">
              <w:rPr>
                <w:sz w:val="22"/>
                <w:szCs w:val="22"/>
                <w:lang w:val="en-US"/>
              </w:rPr>
              <w:t>- modernization and steam generator collectors' sealing;</w:t>
            </w:r>
          </w:p>
          <w:p w:rsidR="00B95AD3" w:rsidRPr="00FB1A93" w:rsidRDefault="00B95AD3" w:rsidP="007770A4">
            <w:pPr>
              <w:ind w:left="360"/>
              <w:jc w:val="both"/>
              <w:rPr>
                <w:lang w:val="en-US"/>
              </w:rPr>
            </w:pPr>
            <w:r w:rsidRPr="00FB1A93">
              <w:rPr>
                <w:sz w:val="22"/>
                <w:szCs w:val="22"/>
                <w:lang w:val="en-US"/>
              </w:rPr>
              <w:t>- development of the maintenance and repair documentation;</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B95AD3" w:rsidP="007770A4">
            <w:pPr>
              <w:ind w:left="-75" w:right="309"/>
              <w:jc w:val="both"/>
            </w:pPr>
            <w:r w:rsidRPr="00FB1A93">
              <w:rPr>
                <w:sz w:val="22"/>
                <w:szCs w:val="22"/>
              </w:rPr>
              <w:t>3.1.1</w:t>
            </w:r>
            <w:r w:rsidR="00174F96">
              <w:rPr>
                <w:sz w:val="22"/>
                <w:szCs w:val="22"/>
              </w:rPr>
              <w:t>1</w:t>
            </w:r>
            <w:r w:rsidRPr="00FB1A93">
              <w:rPr>
                <w:sz w:val="22"/>
                <w:szCs w:val="22"/>
              </w:rPr>
              <w:t xml:space="preserve"> Техническая поддержка и консультации в период </w:t>
            </w:r>
            <w:ins w:id="402" w:author="Павлютенков Юрий Владимирович" w:date="2014-03-28T08:31:00Z">
              <w:r w:rsidR="00075E43" w:rsidRPr="00075E43">
                <w:rPr>
                  <w:sz w:val="22"/>
                  <w:szCs w:val="22"/>
                  <w:highlight w:val="green"/>
                  <w:rPrChange w:id="403" w:author="Павлютенков Юрий Владимирович" w:date="2014-03-28T08:31:00Z">
                    <w:rPr>
                      <w:sz w:val="22"/>
                      <w:szCs w:val="22"/>
                    </w:rPr>
                  </w:rPrChange>
                </w:rPr>
                <w:t>подготовки и</w:t>
              </w:r>
              <w:r w:rsidR="00FA3821">
                <w:rPr>
                  <w:sz w:val="22"/>
                  <w:szCs w:val="22"/>
                </w:rPr>
                <w:t xml:space="preserve"> </w:t>
              </w:r>
            </w:ins>
            <w:r w:rsidRPr="00FB1A93">
              <w:rPr>
                <w:sz w:val="22"/>
                <w:szCs w:val="22"/>
              </w:rPr>
              <w:t>ведения ТОиР, в том числе:</w:t>
            </w:r>
          </w:p>
          <w:p w:rsidR="00B95AD3" w:rsidRPr="00FB1A93" w:rsidRDefault="00B95AD3" w:rsidP="007770A4">
            <w:pPr>
              <w:tabs>
                <w:tab w:val="num" w:pos="1440"/>
              </w:tabs>
              <w:ind w:right="309"/>
              <w:jc w:val="both"/>
            </w:pPr>
            <w:r w:rsidRPr="00FB1A93">
              <w:rPr>
                <w:sz w:val="22"/>
                <w:szCs w:val="22"/>
              </w:rPr>
              <w:t xml:space="preserve">           - замена ПГ,</w:t>
            </w:r>
          </w:p>
          <w:p w:rsidR="00B95AD3" w:rsidRPr="00FB1A93" w:rsidRDefault="00B95AD3" w:rsidP="007770A4">
            <w:pPr>
              <w:tabs>
                <w:tab w:val="num" w:pos="1440"/>
              </w:tabs>
              <w:ind w:right="309"/>
              <w:jc w:val="both"/>
            </w:pPr>
            <w:r w:rsidRPr="00FB1A93">
              <w:rPr>
                <w:sz w:val="22"/>
                <w:szCs w:val="22"/>
              </w:rPr>
              <w:t xml:space="preserve">           - модернизация, уплотнение  коллекторов ПГ,</w:t>
            </w:r>
          </w:p>
          <w:p w:rsidR="00B95AD3" w:rsidRPr="00FB1A93" w:rsidRDefault="00B95AD3" w:rsidP="007770A4">
            <w:pPr>
              <w:tabs>
                <w:tab w:val="num" w:pos="1440"/>
              </w:tabs>
              <w:ind w:right="309"/>
              <w:jc w:val="both"/>
            </w:pPr>
            <w:r w:rsidRPr="00FB1A93">
              <w:rPr>
                <w:sz w:val="22"/>
                <w:szCs w:val="22"/>
              </w:rPr>
              <w:t xml:space="preserve">           - разработка документации по ремонту;</w:t>
            </w:r>
          </w:p>
          <w:p w:rsidR="00B95AD3" w:rsidRPr="00FB1A93" w:rsidRDefault="00B95AD3" w:rsidP="007770A4">
            <w:pPr>
              <w:pStyle w:val="2"/>
              <w:numPr>
                <w:ilvl w:val="0"/>
                <w:numId w:val="0"/>
              </w:numPr>
              <w:spacing w:before="0" w:after="0" w:line="240" w:lineRule="auto"/>
              <w:ind w:right="309"/>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6F14C1">
            <w:pPr>
              <w:tabs>
                <w:tab w:val="left" w:pos="720"/>
              </w:tabs>
              <w:jc w:val="both"/>
              <w:rPr>
                <w:lang w:val="en-US"/>
              </w:rPr>
            </w:pPr>
            <w:r w:rsidRPr="00FB1A93">
              <w:rPr>
                <w:sz w:val="22"/>
                <w:szCs w:val="22"/>
                <w:lang w:val="en-US"/>
              </w:rPr>
              <w:t>3.1.1</w:t>
            </w:r>
            <w:r w:rsidR="00174F96" w:rsidRPr="00174F96">
              <w:rPr>
                <w:sz w:val="22"/>
                <w:szCs w:val="22"/>
                <w:lang w:val="en-US"/>
              </w:rPr>
              <w:t>2</w:t>
            </w:r>
            <w:r w:rsidRPr="00FB1A93">
              <w:rPr>
                <w:sz w:val="22"/>
                <w:szCs w:val="22"/>
                <w:lang w:val="en-US"/>
              </w:rPr>
              <w:t xml:space="preserve"> Training of the </w:t>
            </w:r>
            <w:r>
              <w:rPr>
                <w:sz w:val="22"/>
                <w:szCs w:val="22"/>
                <w:lang w:val="en-US"/>
              </w:rPr>
              <w:t xml:space="preserve"> Principal</w:t>
            </w:r>
            <w:r w:rsidRPr="00FB1A93">
              <w:rPr>
                <w:sz w:val="22"/>
                <w:szCs w:val="22"/>
                <w:lang w:val="en-US"/>
              </w:rPr>
              <w:t xml:space="preserve"> personnel, conduction of psychophysiological examination of the </w:t>
            </w:r>
            <w:r>
              <w:rPr>
                <w:sz w:val="22"/>
                <w:szCs w:val="22"/>
                <w:lang w:val="en-US"/>
              </w:rPr>
              <w:t>Principal</w:t>
            </w:r>
            <w:r w:rsidRPr="00FB1A93">
              <w:rPr>
                <w:sz w:val="22"/>
                <w:szCs w:val="22"/>
                <w:lang w:val="en-US"/>
              </w:rPr>
              <w:t>’s licensed personnel;</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B95AD3" w:rsidRPr="00FB1A93" w:rsidRDefault="00B95AD3" w:rsidP="005D7B03">
            <w:pPr>
              <w:ind w:left="-75" w:right="309"/>
            </w:pPr>
            <w:r w:rsidRPr="00FB1A93">
              <w:rPr>
                <w:sz w:val="22"/>
                <w:szCs w:val="22"/>
              </w:rPr>
              <w:t>3.1.1</w:t>
            </w:r>
            <w:r w:rsidR="00174F96">
              <w:rPr>
                <w:sz w:val="22"/>
                <w:szCs w:val="22"/>
              </w:rPr>
              <w:t>2</w:t>
            </w:r>
            <w:r w:rsidRPr="00FB1A93">
              <w:rPr>
                <w:sz w:val="22"/>
                <w:szCs w:val="22"/>
              </w:rPr>
              <w:t xml:space="preserve"> Подготовка персонала </w:t>
            </w:r>
            <w:r w:rsidR="00FA4FE7">
              <w:rPr>
                <w:sz w:val="22"/>
                <w:szCs w:val="22"/>
              </w:rPr>
              <w:t>Заказчик</w:t>
            </w:r>
            <w:r w:rsidRPr="00FB1A93">
              <w:rPr>
                <w:sz w:val="22"/>
                <w:szCs w:val="22"/>
              </w:rPr>
              <w:t xml:space="preserve">а, проведение психофизиологического обследования лицензируемого персонала </w:t>
            </w:r>
            <w:r w:rsidR="00FA4FE7">
              <w:rPr>
                <w:sz w:val="22"/>
                <w:szCs w:val="22"/>
              </w:rPr>
              <w:t>Заказчик</w:t>
            </w:r>
            <w:r w:rsidRPr="00FB1A93">
              <w:rPr>
                <w:sz w:val="22"/>
                <w:szCs w:val="22"/>
              </w:rPr>
              <w:t>а</w:t>
            </w:r>
            <w:ins w:id="404" w:author="Павлютенков Юрий Владимирович" w:date="2014-03-28T08:32:00Z">
              <w:r w:rsidR="00FA3821">
                <w:rPr>
                  <w:sz w:val="22"/>
                  <w:szCs w:val="22"/>
                </w:rPr>
                <w:t xml:space="preserve">. </w:t>
              </w:r>
              <w:r w:rsidR="00075E43" w:rsidRPr="00075E43">
                <w:rPr>
                  <w:sz w:val="22"/>
                  <w:szCs w:val="22"/>
                  <w:highlight w:val="green"/>
                  <w:rPrChange w:id="405" w:author="Павлютенков Юрий Владимирович" w:date="2014-03-28T08:33:00Z">
                    <w:rPr>
                      <w:sz w:val="22"/>
                      <w:szCs w:val="22"/>
                    </w:rPr>
                  </w:rPrChange>
                </w:rPr>
                <w:t>Создание лаборатории психофизиологического обследования на АЭС Бушер-1</w:t>
              </w:r>
            </w:ins>
            <w:del w:id="406" w:author="Павлютенков Юрий Владимирович" w:date="2014-03-28T08:32:00Z">
              <w:r w:rsidR="00075E43" w:rsidRPr="00075E43">
                <w:rPr>
                  <w:sz w:val="22"/>
                  <w:szCs w:val="22"/>
                  <w:highlight w:val="green"/>
                  <w:rPrChange w:id="407" w:author="Павлютенков Юрий Владимирович" w:date="2014-03-28T08:33:00Z">
                    <w:rPr>
                      <w:sz w:val="22"/>
                      <w:szCs w:val="22"/>
                    </w:rPr>
                  </w:rPrChange>
                </w:rPr>
                <w:delText>;</w:delText>
              </w:r>
            </w:del>
          </w:p>
          <w:p w:rsidR="00B95AD3" w:rsidRPr="00FB1A93" w:rsidRDefault="00B95AD3" w:rsidP="007770A4">
            <w:pPr>
              <w:pStyle w:val="2"/>
              <w:numPr>
                <w:ilvl w:val="0"/>
                <w:numId w:val="0"/>
              </w:numPr>
              <w:spacing w:before="0" w:after="0" w:line="240" w:lineRule="auto"/>
              <w:ind w:right="309"/>
              <w:jc w:val="both"/>
              <w:rPr>
                <w:b w:val="0"/>
                <w:color w:val="auto"/>
                <w:sz w:val="22"/>
                <w:szCs w:val="22"/>
                <w:u w:val="none"/>
                <w:lang w:val="ru-RU"/>
              </w:rPr>
            </w:pPr>
          </w:p>
        </w:tc>
      </w:tr>
      <w:tr w:rsidR="00B95AD3" w:rsidRPr="00FB1A93" w:rsidTr="00A23C25">
        <w:trPr>
          <w:gridAfter w:val="1"/>
          <w:wAfter w:w="4676" w:type="dxa"/>
        </w:trPr>
        <w:tc>
          <w:tcPr>
            <w:tcW w:w="4844" w:type="dxa"/>
            <w:gridSpan w:val="2"/>
          </w:tcPr>
          <w:p w:rsidR="00985D0E" w:rsidRPr="00174F96" w:rsidRDefault="00174F96" w:rsidP="00174F96">
            <w:pPr>
              <w:pStyle w:val="12"/>
              <w:ind w:left="0"/>
              <w:jc w:val="both"/>
              <w:rPr>
                <w:sz w:val="22"/>
                <w:lang w:val="en-US"/>
              </w:rPr>
            </w:pPr>
            <w:r w:rsidRPr="00174F96">
              <w:rPr>
                <w:sz w:val="22"/>
                <w:szCs w:val="22"/>
                <w:lang w:val="en-US"/>
              </w:rPr>
              <w:t>3.1.13</w:t>
            </w:r>
            <w:r w:rsidR="00985D0E" w:rsidRPr="00985D0E">
              <w:rPr>
                <w:sz w:val="22"/>
                <w:szCs w:val="22"/>
                <w:lang w:val="en-US"/>
              </w:rPr>
              <w:t>Spare parts procurement  including KWU equipment integrated into the BNPP-1 design</w:t>
            </w:r>
            <w:r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rPr>
            </w:pPr>
          </w:p>
        </w:tc>
        <w:tc>
          <w:tcPr>
            <w:tcW w:w="5537" w:type="dxa"/>
            <w:gridSpan w:val="4"/>
          </w:tcPr>
          <w:p w:rsidR="00985D0E" w:rsidRPr="006C6408" w:rsidRDefault="00075E43" w:rsidP="00985D0E">
            <w:pPr>
              <w:ind w:left="-75" w:right="309"/>
              <w:rPr>
                <w:sz w:val="22"/>
                <w:szCs w:val="22"/>
                <w:highlight w:val="red"/>
                <w:rPrChange w:id="408" w:author="boychenko-tv" w:date="2014-03-31T14:56:00Z">
                  <w:rPr>
                    <w:sz w:val="22"/>
                    <w:szCs w:val="22"/>
                  </w:rPr>
                </w:rPrChange>
              </w:rPr>
            </w:pPr>
            <w:r w:rsidRPr="00075E43">
              <w:rPr>
                <w:sz w:val="22"/>
                <w:szCs w:val="22"/>
                <w:highlight w:val="red"/>
                <w:rPrChange w:id="409" w:author="Павлютенков Юрий Владимирович" w:date="2014-03-28T08:34:00Z">
                  <w:rPr>
                    <w:sz w:val="22"/>
                    <w:szCs w:val="22"/>
                  </w:rPr>
                </w:rPrChange>
              </w:rPr>
              <w:t>3.1.13 Закупка запасных частей в том числе оборудование KWU, интегрированное в проект АЭС Бушер-1</w:t>
            </w:r>
            <w:ins w:id="410" w:author="boychenko-tv" w:date="2014-03-31T15:21:00Z">
              <w:r w:rsidR="00E54219" w:rsidRPr="00E54219">
                <w:rPr>
                  <w:sz w:val="22"/>
                  <w:szCs w:val="22"/>
                  <w:rPrChange w:id="411" w:author="boychenko-tv" w:date="2014-03-31T15:21:00Z">
                    <w:rPr>
                      <w:sz w:val="22"/>
                      <w:szCs w:val="22"/>
                      <w:lang w:val="en-US"/>
                    </w:rPr>
                  </w:rPrChange>
                </w:rPr>
                <w:t>,</w:t>
              </w:r>
            </w:ins>
            <w:ins w:id="412" w:author="boychenko-tv" w:date="2014-03-31T15:01:00Z">
              <w:r w:rsidR="006C6408">
                <w:rPr>
                  <w:sz w:val="22"/>
                  <w:szCs w:val="22"/>
                </w:rPr>
                <w:t xml:space="preserve"> осуществляется в рамках отдельного контракт</w:t>
              </w:r>
            </w:ins>
            <w:ins w:id="413" w:author="boychenko-tv" w:date="2014-03-31T15:03:00Z">
              <w:r w:rsidR="006C6408">
                <w:rPr>
                  <w:sz w:val="22"/>
                  <w:szCs w:val="22"/>
                </w:rPr>
                <w:t>а</w:t>
              </w:r>
            </w:ins>
            <w:ins w:id="414" w:author="boychenko-tv" w:date="2014-03-31T15:01:00Z">
              <w:r w:rsidR="006C6408">
                <w:rPr>
                  <w:sz w:val="22"/>
                  <w:szCs w:val="22"/>
                </w:rPr>
                <w:t>.</w:t>
              </w:r>
            </w:ins>
            <w:del w:id="415" w:author="boychenko-tv" w:date="2014-03-31T15:01:00Z">
              <w:r w:rsidRPr="006C6408" w:rsidDel="006C6408">
                <w:rPr>
                  <w:sz w:val="22"/>
                  <w:szCs w:val="22"/>
                  <w:highlight w:val="red"/>
                  <w:rPrChange w:id="416" w:author="boychenko-tv" w:date="2014-03-31T14:56:00Z">
                    <w:rPr>
                      <w:sz w:val="22"/>
                      <w:szCs w:val="22"/>
                    </w:rPr>
                  </w:rPrChange>
                </w:rPr>
                <w:delText>.</w:delText>
              </w:r>
            </w:del>
          </w:p>
          <w:p w:rsidR="00B95AD3" w:rsidRPr="00B57842" w:rsidRDefault="00B95AD3" w:rsidP="007770A4">
            <w:pPr>
              <w:pStyle w:val="2"/>
              <w:numPr>
                <w:ilvl w:val="0"/>
                <w:numId w:val="0"/>
              </w:numPr>
              <w:spacing w:before="0" w:after="0" w:line="240" w:lineRule="auto"/>
              <w:ind w:left="720" w:right="309" w:hanging="720"/>
              <w:jc w:val="both"/>
              <w:rPr>
                <w:color w:val="auto"/>
                <w:sz w:val="22"/>
                <w:szCs w:val="22"/>
                <w:highlight w:val="red"/>
                <w:lang w:val="ru-RU"/>
                <w:rPrChange w:id="417" w:author="Павлютенков Юрий Владимирович" w:date="2014-03-28T08:34:00Z">
                  <w:rPr>
                    <w:color w:val="auto"/>
                    <w:sz w:val="22"/>
                    <w:szCs w:val="22"/>
                    <w:lang w:val="ru-RU"/>
                  </w:rPr>
                </w:rPrChange>
              </w:rPr>
            </w:pPr>
          </w:p>
        </w:tc>
      </w:tr>
      <w:tr w:rsidR="00B95AD3" w:rsidRPr="00FB1A93" w:rsidTr="00A23C25">
        <w:trPr>
          <w:gridAfter w:val="1"/>
          <w:wAfter w:w="4676" w:type="dxa"/>
        </w:trPr>
        <w:tc>
          <w:tcPr>
            <w:tcW w:w="4844" w:type="dxa"/>
            <w:gridSpan w:val="2"/>
          </w:tcPr>
          <w:p w:rsidR="006C6408" w:rsidRDefault="00B95AD3">
            <w:pPr>
              <w:pStyle w:val="af5"/>
              <w:numPr>
                <w:ilvl w:val="2"/>
                <w:numId w:val="42"/>
              </w:numPr>
              <w:ind w:left="0" w:hanging="6"/>
              <w:jc w:val="both"/>
              <w:rPr>
                <w:lang w:val="en-GB"/>
              </w:rPr>
              <w:pPrChange w:id="418" w:author="boychenko-tv" w:date="2014-03-27T14:20:00Z">
                <w:pPr>
                  <w:pStyle w:val="af5"/>
                  <w:numPr>
                    <w:ilvl w:val="2"/>
                    <w:numId w:val="50"/>
                  </w:numPr>
                  <w:tabs>
                    <w:tab w:val="num" w:pos="360"/>
                    <w:tab w:val="num" w:pos="2160"/>
                  </w:tabs>
                  <w:ind w:left="0" w:hanging="6"/>
                  <w:jc w:val="both"/>
                </w:pPr>
              </w:pPrChange>
            </w:pPr>
            <w:r w:rsidRPr="00174F96">
              <w:rPr>
                <w:sz w:val="22"/>
                <w:szCs w:val="22"/>
                <w:lang w:val="en-US"/>
              </w:rPr>
              <w:t>Investigation</w:t>
            </w:r>
            <w:r w:rsidRPr="00174F96">
              <w:rPr>
                <w:sz w:val="22"/>
                <w:szCs w:val="22"/>
                <w:lang w:val="en-GB"/>
              </w:rPr>
              <w:t xml:space="preserve"> </w:t>
            </w:r>
            <w:r w:rsidRPr="00174F96">
              <w:rPr>
                <w:sz w:val="22"/>
                <w:szCs w:val="22"/>
                <w:lang w:val="en-US"/>
              </w:rPr>
              <w:t>of</w:t>
            </w:r>
            <w:r w:rsidRPr="00174F96">
              <w:rPr>
                <w:sz w:val="22"/>
                <w:szCs w:val="22"/>
                <w:lang w:val="en-GB"/>
              </w:rPr>
              <w:t xml:space="preserve"> </w:t>
            </w:r>
            <w:r w:rsidRPr="00174F96">
              <w:rPr>
                <w:sz w:val="22"/>
                <w:szCs w:val="22"/>
                <w:lang w:val="en-US"/>
              </w:rPr>
              <w:t>the</w:t>
            </w:r>
            <w:r w:rsidRPr="00174F96">
              <w:rPr>
                <w:sz w:val="22"/>
                <w:szCs w:val="22"/>
                <w:lang w:val="en-GB"/>
              </w:rPr>
              <w:t xml:space="preserve"> </w:t>
            </w:r>
            <w:r w:rsidRPr="00174F96">
              <w:rPr>
                <w:sz w:val="22"/>
                <w:szCs w:val="22"/>
                <w:lang w:val="en-US"/>
              </w:rPr>
              <w:t>causes</w:t>
            </w:r>
            <w:r w:rsidRPr="00174F96">
              <w:rPr>
                <w:sz w:val="22"/>
                <w:szCs w:val="22"/>
                <w:lang w:val="en-GB"/>
              </w:rPr>
              <w:t xml:space="preserve"> </w:t>
            </w:r>
            <w:r w:rsidRPr="00174F96">
              <w:rPr>
                <w:sz w:val="22"/>
                <w:szCs w:val="22"/>
                <w:lang w:val="en-US"/>
              </w:rPr>
              <w:t>of the failures (root cause analysis)in the equipment operation</w:t>
            </w:r>
            <w:r w:rsidR="00174F96"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B95AD3">
            <w:pPr>
              <w:pStyle w:val="af5"/>
              <w:numPr>
                <w:ilvl w:val="2"/>
                <w:numId w:val="43"/>
              </w:numPr>
              <w:ind w:left="0" w:right="309" w:hanging="31"/>
              <w:jc w:val="both"/>
              <w:pPrChange w:id="419" w:author="boychenko-tv" w:date="2014-03-27T14:20:00Z">
                <w:pPr>
                  <w:pStyle w:val="af5"/>
                  <w:numPr>
                    <w:ilvl w:val="2"/>
                    <w:numId w:val="51"/>
                  </w:numPr>
                  <w:tabs>
                    <w:tab w:val="num" w:pos="360"/>
                    <w:tab w:val="num" w:pos="2160"/>
                  </w:tabs>
                  <w:ind w:left="0" w:right="309" w:hanging="31"/>
                  <w:jc w:val="both"/>
                </w:pPr>
              </w:pPrChange>
            </w:pPr>
            <w:r w:rsidRPr="00174F96">
              <w:rPr>
                <w:sz w:val="22"/>
                <w:szCs w:val="22"/>
              </w:rPr>
              <w:t xml:space="preserve">Расследование причин отказов и нарушений </w:t>
            </w:r>
            <w:r w:rsidR="00E5069A" w:rsidRPr="00174F96">
              <w:rPr>
                <w:sz w:val="22"/>
                <w:szCs w:val="22"/>
              </w:rPr>
              <w:t xml:space="preserve">(анализ коренных причин) </w:t>
            </w:r>
            <w:r w:rsidRPr="00174F96">
              <w:rPr>
                <w:sz w:val="22"/>
                <w:szCs w:val="22"/>
              </w:rPr>
              <w:t>в работе оборудования</w:t>
            </w:r>
            <w:r w:rsidR="00174F96">
              <w:rPr>
                <w:sz w:val="22"/>
                <w:szCs w:val="22"/>
              </w:rPr>
              <w:t>.</w:t>
            </w:r>
            <w:ins w:id="420" w:author="Павлютенков Юрий Владимирович" w:date="2014-03-28T08:35:00Z">
              <w:r w:rsidR="00B57842">
                <w:rPr>
                  <w:sz w:val="22"/>
                  <w:szCs w:val="22"/>
                </w:rPr>
                <w:t xml:space="preserve"> </w:t>
              </w:r>
            </w:ins>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57842" w:rsidRPr="00FB1A93" w:rsidTr="00A23C25">
        <w:trPr>
          <w:gridAfter w:val="1"/>
          <w:wAfter w:w="4676" w:type="dxa"/>
          <w:ins w:id="421" w:author="Павлютенков Юрий Владимирович" w:date="2014-03-28T08:39:00Z"/>
        </w:trPr>
        <w:tc>
          <w:tcPr>
            <w:tcW w:w="4844" w:type="dxa"/>
            <w:gridSpan w:val="2"/>
          </w:tcPr>
          <w:p w:rsidR="00B57842" w:rsidRPr="00CD4102" w:rsidRDefault="00B57842" w:rsidP="00174F96">
            <w:pPr>
              <w:jc w:val="both"/>
              <w:rPr>
                <w:ins w:id="422" w:author="Павлютенков Юрий Владимирович" w:date="2014-03-28T08:39:00Z"/>
                <w:sz w:val="22"/>
                <w:szCs w:val="22"/>
                <w:rPrChange w:id="423" w:author="Павлютенков Юрий Владимирович" w:date="2014-03-28T13:02:00Z">
                  <w:rPr>
                    <w:ins w:id="424" w:author="Павлютенков Юрий Владимирович" w:date="2014-03-28T08:39:00Z"/>
                    <w:sz w:val="22"/>
                    <w:szCs w:val="22"/>
                    <w:lang w:val="en-US"/>
                  </w:rPr>
                </w:rPrChange>
              </w:rPr>
            </w:pPr>
          </w:p>
        </w:tc>
        <w:tc>
          <w:tcPr>
            <w:tcW w:w="5537" w:type="dxa"/>
            <w:gridSpan w:val="4"/>
          </w:tcPr>
          <w:p w:rsidR="00B57842" w:rsidRPr="00B57842" w:rsidRDefault="00075E43" w:rsidP="00B11459">
            <w:pPr>
              <w:pStyle w:val="12"/>
              <w:numPr>
                <w:ilvl w:val="2"/>
                <w:numId w:val="43"/>
              </w:numPr>
              <w:ind w:left="0" w:right="309" w:firstLine="0"/>
              <w:jc w:val="both"/>
              <w:rPr>
                <w:ins w:id="425" w:author="Павлютенков Юрий Владимирович" w:date="2014-03-28T08:39:00Z"/>
                <w:sz w:val="22"/>
                <w:szCs w:val="22"/>
                <w:highlight w:val="green"/>
                <w:rPrChange w:id="426" w:author="Павлютенков Юрий Владимирович" w:date="2014-03-28T08:41:00Z">
                  <w:rPr>
                    <w:ins w:id="427" w:author="Павлютенков Юрий Владимирович" w:date="2014-03-28T08:39:00Z"/>
                    <w:sz w:val="22"/>
                    <w:szCs w:val="22"/>
                  </w:rPr>
                </w:rPrChange>
              </w:rPr>
            </w:pPr>
            <w:ins w:id="428" w:author="Павлютенков Юрий Владимирович" w:date="2014-03-28T08:39:00Z">
              <w:r w:rsidRPr="00075E43">
                <w:rPr>
                  <w:sz w:val="22"/>
                  <w:szCs w:val="22"/>
                  <w:highlight w:val="green"/>
                  <w:rPrChange w:id="429" w:author="Павлютенков Юрий Владимирович" w:date="2014-03-28T08:41:00Z">
                    <w:rPr>
                      <w:sz w:val="22"/>
                      <w:szCs w:val="22"/>
                    </w:rPr>
                  </w:rPrChange>
                </w:rPr>
                <w:t xml:space="preserve">Проведение </w:t>
              </w:r>
            </w:ins>
            <w:ins w:id="430" w:author="Павлютенков Юрий Владимирович" w:date="2014-03-28T08:40:00Z">
              <w:r w:rsidRPr="00075E43">
                <w:rPr>
                  <w:sz w:val="22"/>
                  <w:szCs w:val="22"/>
                  <w:highlight w:val="green"/>
                  <w:rPrChange w:id="431" w:author="Павлютенков Юрий Владимирович" w:date="2014-03-28T08:41:00Z">
                    <w:rPr>
                      <w:sz w:val="22"/>
                      <w:szCs w:val="22"/>
                    </w:rPr>
                  </w:rPrChange>
                </w:rPr>
                <w:t xml:space="preserve">на АЭС Бушер-1 </w:t>
              </w:r>
            </w:ins>
            <w:ins w:id="432" w:author="Павлютенков Юрий Владимирович" w:date="2014-03-28T08:39:00Z">
              <w:r w:rsidRPr="00075E43">
                <w:rPr>
                  <w:sz w:val="22"/>
                  <w:szCs w:val="22"/>
                  <w:highlight w:val="green"/>
                  <w:rPrChange w:id="433" w:author="Павлютенков Юрий Владимирович" w:date="2014-03-28T08:41:00Z">
                    <w:rPr>
                      <w:sz w:val="22"/>
                      <w:szCs w:val="22"/>
                    </w:rPr>
                  </w:rPrChange>
                </w:rPr>
                <w:t xml:space="preserve">независимых инспекций </w:t>
              </w:r>
            </w:ins>
            <w:ins w:id="434" w:author="Павлютенков Юрий Владимирович" w:date="2014-03-28T08:40:00Z">
              <w:r w:rsidRPr="00075E43">
                <w:rPr>
                  <w:sz w:val="22"/>
                  <w:szCs w:val="22"/>
                  <w:highlight w:val="green"/>
                  <w:rPrChange w:id="435" w:author="Павлютенков Юрий Владимирович" w:date="2014-03-28T08:41:00Z">
                    <w:rPr>
                      <w:sz w:val="22"/>
                      <w:szCs w:val="22"/>
                    </w:rPr>
                  </w:rPrChange>
                </w:rPr>
                <w:t>специалистами РЭА.</w:t>
              </w:r>
            </w:ins>
          </w:p>
        </w:tc>
      </w:tr>
      <w:tr w:rsidR="00B95AD3" w:rsidRPr="00FB1A93" w:rsidTr="00A23C25">
        <w:trPr>
          <w:gridAfter w:val="1"/>
          <w:wAfter w:w="4676" w:type="dxa"/>
        </w:trPr>
        <w:tc>
          <w:tcPr>
            <w:tcW w:w="4844" w:type="dxa"/>
            <w:gridSpan w:val="2"/>
          </w:tcPr>
          <w:p w:rsidR="00B95AD3" w:rsidRPr="00174F96" w:rsidRDefault="00174F96" w:rsidP="00174F96">
            <w:pPr>
              <w:jc w:val="both"/>
              <w:rPr>
                <w:lang w:val="en-US"/>
              </w:rPr>
            </w:pPr>
            <w:r w:rsidRPr="00174F96">
              <w:rPr>
                <w:sz w:val="22"/>
                <w:szCs w:val="22"/>
                <w:lang w:val="en-US"/>
              </w:rPr>
              <w:t xml:space="preserve">3.1.15 </w:t>
            </w:r>
            <w:r w:rsidR="00B95AD3" w:rsidRPr="00FB1A93">
              <w:rPr>
                <w:sz w:val="22"/>
                <w:szCs w:val="22"/>
                <w:lang w:val="en-US"/>
              </w:rPr>
              <w:t>Information exchange with respect to the failures, violations and accidents, activities implemented to mitigate its consequences and prevent its repetition in the future</w:t>
            </w:r>
            <w:r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985D0E">
            <w:pPr>
              <w:pStyle w:val="12"/>
              <w:numPr>
                <w:ilvl w:val="2"/>
                <w:numId w:val="43"/>
              </w:numPr>
              <w:ind w:left="0" w:right="309" w:firstLine="0"/>
              <w:jc w:val="both"/>
              <w:rPr>
                <w:sz w:val="22"/>
              </w:rPr>
              <w:pPrChange w:id="436" w:author="boychenko-tv" w:date="2014-03-27T14:20:00Z">
                <w:pPr>
                  <w:pStyle w:val="12"/>
                  <w:numPr>
                    <w:ilvl w:val="2"/>
                    <w:numId w:val="51"/>
                  </w:numPr>
                  <w:tabs>
                    <w:tab w:val="num" w:pos="360"/>
                    <w:tab w:val="num" w:pos="2160"/>
                  </w:tabs>
                  <w:ind w:left="0" w:right="309" w:hanging="720"/>
                  <w:jc w:val="both"/>
                </w:pPr>
              </w:pPrChange>
            </w:pPr>
            <w:r w:rsidRPr="00985D0E">
              <w:rPr>
                <w:sz w:val="22"/>
                <w:szCs w:val="22"/>
              </w:rPr>
              <w:t>Обмен оперативной информацией о нарушениях, отказах и авариях, мероприятиях по их ликвидации и мерах их предотвращению в дальнейшем</w:t>
            </w:r>
            <w:r w:rsidR="00174F96">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174F96" w:rsidRDefault="00174F96" w:rsidP="00174F96">
            <w:pPr>
              <w:jc w:val="both"/>
              <w:rPr>
                <w:lang w:val="en-US"/>
              </w:rPr>
            </w:pPr>
            <w:r w:rsidRPr="00174F96">
              <w:rPr>
                <w:sz w:val="22"/>
                <w:szCs w:val="22"/>
                <w:lang w:val="en-US"/>
              </w:rPr>
              <w:t xml:space="preserve">3.1.16 </w:t>
            </w:r>
            <w:r w:rsidR="00B95AD3" w:rsidRPr="00FB1A93">
              <w:rPr>
                <w:sz w:val="22"/>
                <w:szCs w:val="22"/>
                <w:lang w:val="en-US"/>
              </w:rPr>
              <w:t>L</w:t>
            </w:r>
            <w:r w:rsidR="00B95AD3" w:rsidRPr="00FB1A93">
              <w:rPr>
                <w:sz w:val="22"/>
                <w:szCs w:val="22"/>
                <w:lang w:val="en-GB"/>
              </w:rPr>
              <w:t>ife management and life extension of the NPP and units’ equipment</w:t>
            </w:r>
            <w:r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985D0E">
            <w:pPr>
              <w:pStyle w:val="12"/>
              <w:numPr>
                <w:ilvl w:val="2"/>
                <w:numId w:val="43"/>
              </w:numPr>
              <w:tabs>
                <w:tab w:val="left" w:pos="360"/>
              </w:tabs>
              <w:ind w:left="0" w:right="309" w:firstLine="0"/>
              <w:jc w:val="both"/>
              <w:rPr>
                <w:sz w:val="22"/>
              </w:rPr>
              <w:pPrChange w:id="437" w:author="boychenko-tv" w:date="2014-03-27T14:20:00Z">
                <w:pPr>
                  <w:pStyle w:val="12"/>
                  <w:numPr>
                    <w:ilvl w:val="2"/>
                    <w:numId w:val="51"/>
                  </w:numPr>
                  <w:tabs>
                    <w:tab w:val="left" w:pos="360"/>
                    <w:tab w:val="num" w:pos="2160"/>
                  </w:tabs>
                  <w:ind w:left="0" w:right="309" w:hanging="720"/>
                  <w:jc w:val="both"/>
                </w:pPr>
              </w:pPrChange>
            </w:pPr>
            <w:r w:rsidRPr="00985D0E">
              <w:rPr>
                <w:sz w:val="22"/>
                <w:szCs w:val="22"/>
              </w:rPr>
              <w:t xml:space="preserve">Управление </w:t>
            </w:r>
            <w:del w:id="438" w:author="Павлютенков Юрий Владимирович" w:date="2014-03-28T08:41:00Z">
              <w:r w:rsidR="00075E43" w:rsidRPr="00075E43">
                <w:rPr>
                  <w:sz w:val="22"/>
                  <w:szCs w:val="22"/>
                  <w:highlight w:val="red"/>
                  <w:rPrChange w:id="439" w:author="Павлютенков Юрий Владимирович" w:date="2014-03-28T08:41:00Z">
                    <w:rPr>
                      <w:sz w:val="22"/>
                      <w:szCs w:val="22"/>
                    </w:rPr>
                  </w:rPrChange>
                </w:rPr>
                <w:delText>и продление ресурсов</w:delText>
              </w:r>
              <w:r w:rsidRPr="00985D0E" w:rsidDel="00B57842">
                <w:rPr>
                  <w:sz w:val="22"/>
                  <w:szCs w:val="22"/>
                </w:rPr>
                <w:delText xml:space="preserve"> </w:delText>
              </w:r>
            </w:del>
            <w:ins w:id="440" w:author="Павлютенков Юрий Владимирович" w:date="2014-03-28T08:41:00Z">
              <w:r w:rsidR="00075E43" w:rsidRPr="00075E43">
                <w:rPr>
                  <w:sz w:val="22"/>
                  <w:szCs w:val="22"/>
                  <w:highlight w:val="green"/>
                  <w:rPrChange w:id="441" w:author="Павлютенков Юрий Владимирович" w:date="2014-03-28T08:41:00Z">
                    <w:rPr>
                      <w:sz w:val="22"/>
                      <w:szCs w:val="22"/>
                    </w:rPr>
                  </w:rPrChange>
                </w:rPr>
                <w:t>ресурсом</w:t>
              </w:r>
              <w:r w:rsidR="00B57842" w:rsidRPr="00985D0E">
                <w:rPr>
                  <w:sz w:val="22"/>
                  <w:szCs w:val="22"/>
                </w:rPr>
                <w:t xml:space="preserve"> </w:t>
              </w:r>
            </w:ins>
            <w:r w:rsidRPr="00985D0E">
              <w:rPr>
                <w:sz w:val="22"/>
                <w:szCs w:val="22"/>
              </w:rPr>
              <w:t>оборудования АЭС</w:t>
            </w:r>
            <w:del w:id="442" w:author="Павлютенков Юрий Владимирович" w:date="2014-03-28T08:41:00Z">
              <w:r w:rsidRPr="00985D0E" w:rsidDel="00B57842">
                <w:rPr>
                  <w:sz w:val="22"/>
                  <w:szCs w:val="22"/>
                </w:rPr>
                <w:delText xml:space="preserve"> </w:delText>
              </w:r>
              <w:r w:rsidR="00075E43" w:rsidRPr="00075E43">
                <w:rPr>
                  <w:sz w:val="22"/>
                  <w:szCs w:val="22"/>
                  <w:highlight w:val="red"/>
                  <w:rPrChange w:id="443" w:author="Павлютенков Юрий Владимирович" w:date="2014-03-28T08:42:00Z">
                    <w:rPr>
                      <w:sz w:val="22"/>
                      <w:szCs w:val="22"/>
                    </w:rPr>
                  </w:rPrChange>
                </w:rPr>
                <w:delText>и блока</w:delText>
              </w:r>
            </w:del>
            <w:r w:rsidR="00174F96">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174F96" w:rsidRDefault="00174F96" w:rsidP="00174F96">
            <w:pPr>
              <w:jc w:val="both"/>
              <w:rPr>
                <w:lang w:val="en-US"/>
              </w:rPr>
            </w:pPr>
            <w:r w:rsidRPr="00174F96">
              <w:rPr>
                <w:sz w:val="22"/>
                <w:szCs w:val="22"/>
                <w:lang w:val="en-US"/>
              </w:rPr>
              <w:t xml:space="preserve">3.1.17 </w:t>
            </w:r>
            <w:r w:rsidR="00B95AD3" w:rsidRPr="00FB1A93">
              <w:rPr>
                <w:sz w:val="22"/>
                <w:szCs w:val="22"/>
                <w:lang w:val="en-US"/>
              </w:rPr>
              <w:t>I</w:t>
            </w:r>
            <w:r w:rsidR="00B95AD3" w:rsidRPr="00FB1A93">
              <w:rPr>
                <w:sz w:val="22"/>
                <w:szCs w:val="22"/>
                <w:lang w:val="en-GB"/>
              </w:rPr>
              <w:t xml:space="preserve">nvolvement of the REA specialists and its subcontractors in the works performed at the BNPP site during the maintenance and repair of the </w:t>
            </w:r>
            <w:r w:rsidR="00B95AD3" w:rsidRPr="00FB1A93">
              <w:rPr>
                <w:sz w:val="22"/>
                <w:szCs w:val="22"/>
                <w:lang w:val="en-US"/>
              </w:rPr>
              <w:t xml:space="preserve">unit 1 of BNPP </w:t>
            </w:r>
            <w:r w:rsidR="00B95AD3" w:rsidRPr="00FB1A93">
              <w:rPr>
                <w:sz w:val="22"/>
                <w:szCs w:val="22"/>
                <w:lang w:val="en-GB"/>
              </w:rPr>
              <w:t>(preventive and general maintenance)</w:t>
            </w:r>
            <w:r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985D0E">
            <w:pPr>
              <w:pStyle w:val="12"/>
              <w:numPr>
                <w:ilvl w:val="2"/>
                <w:numId w:val="43"/>
              </w:numPr>
              <w:tabs>
                <w:tab w:val="left" w:pos="360"/>
              </w:tabs>
              <w:ind w:left="0" w:right="309" w:firstLine="0"/>
              <w:jc w:val="both"/>
              <w:pPrChange w:id="444" w:author="boychenko-tv" w:date="2014-03-27T14:20:00Z">
                <w:pPr>
                  <w:pStyle w:val="12"/>
                  <w:numPr>
                    <w:ilvl w:val="2"/>
                    <w:numId w:val="51"/>
                  </w:numPr>
                  <w:tabs>
                    <w:tab w:val="left" w:pos="360"/>
                    <w:tab w:val="num" w:pos="2160"/>
                  </w:tabs>
                  <w:ind w:left="0" w:right="309" w:hanging="720"/>
                  <w:jc w:val="both"/>
                </w:pPr>
              </w:pPrChange>
            </w:pPr>
            <w:r w:rsidRPr="00985D0E">
              <w:rPr>
                <w:sz w:val="22"/>
                <w:szCs w:val="22"/>
              </w:rPr>
              <w:t xml:space="preserve">Участие специалистов РЭА и его подрядных организаций в работах на </w:t>
            </w:r>
            <w:r w:rsidR="006858E8">
              <w:rPr>
                <w:sz w:val="22"/>
                <w:szCs w:val="22"/>
              </w:rPr>
              <w:t>АЭС Бушер</w:t>
            </w:r>
            <w:ins w:id="445" w:author="Павлютенков Юрий Владимирович" w:date="2014-03-28T08:43:00Z">
              <w:r w:rsidR="00140601">
                <w:rPr>
                  <w:sz w:val="22"/>
                  <w:szCs w:val="22"/>
                </w:rPr>
                <w:t xml:space="preserve"> </w:t>
              </w:r>
            </w:ins>
            <w:r w:rsidRPr="00985D0E">
              <w:rPr>
                <w:sz w:val="22"/>
                <w:szCs w:val="22"/>
              </w:rPr>
              <w:t xml:space="preserve">в период </w:t>
            </w:r>
            <w:ins w:id="446" w:author="Павлютенков Юрий Владимирович" w:date="2014-03-28T08:43:00Z">
              <w:r w:rsidR="00075E43" w:rsidRPr="00075E43">
                <w:rPr>
                  <w:sz w:val="22"/>
                  <w:szCs w:val="22"/>
                  <w:highlight w:val="green"/>
                  <w:rPrChange w:id="447" w:author="Павлютенков Юрий Владимирович" w:date="2014-03-28T08:43:00Z">
                    <w:rPr>
                      <w:sz w:val="22"/>
                      <w:szCs w:val="22"/>
                    </w:rPr>
                  </w:rPrChange>
                </w:rPr>
                <w:t>подготовки и</w:t>
              </w:r>
              <w:r w:rsidR="00140601">
                <w:rPr>
                  <w:sz w:val="22"/>
                  <w:szCs w:val="22"/>
                </w:rPr>
                <w:t xml:space="preserve"> </w:t>
              </w:r>
            </w:ins>
            <w:r w:rsidRPr="00985D0E">
              <w:rPr>
                <w:sz w:val="22"/>
                <w:szCs w:val="22"/>
              </w:rPr>
              <w:t xml:space="preserve">проведения  ремонтов энергоблока № 1 </w:t>
            </w:r>
            <w:r w:rsidR="006858E8">
              <w:rPr>
                <w:sz w:val="22"/>
                <w:szCs w:val="22"/>
              </w:rPr>
              <w:t>АЭС Бушер</w:t>
            </w:r>
            <w:ins w:id="448" w:author="Павлютенков Юрий Владимирович" w:date="2014-03-28T08:43:00Z">
              <w:r w:rsidR="00140601">
                <w:rPr>
                  <w:sz w:val="22"/>
                  <w:szCs w:val="22"/>
                </w:rPr>
                <w:t xml:space="preserve"> </w:t>
              </w:r>
            </w:ins>
            <w:r w:rsidRPr="00985D0E">
              <w:rPr>
                <w:sz w:val="22"/>
                <w:szCs w:val="22"/>
              </w:rPr>
              <w:t>(ППР, КПР)</w:t>
            </w:r>
            <w:r w:rsidR="00174F96">
              <w:rPr>
                <w:sz w:val="22"/>
                <w:szCs w:val="22"/>
              </w:rPr>
              <w:t>.</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FB1A93" w:rsidRDefault="00174F96" w:rsidP="00174F96">
            <w:pPr>
              <w:jc w:val="both"/>
              <w:rPr>
                <w:lang w:val="en-GB"/>
              </w:rPr>
            </w:pPr>
            <w:r w:rsidRPr="00174F96">
              <w:rPr>
                <w:sz w:val="22"/>
                <w:szCs w:val="22"/>
                <w:lang w:val="en-US"/>
              </w:rPr>
              <w:t xml:space="preserve">3.1.18 </w:t>
            </w:r>
            <w:r w:rsidR="00B95AD3" w:rsidRPr="00FB1A93">
              <w:rPr>
                <w:sz w:val="22"/>
                <w:szCs w:val="22"/>
                <w:lang w:val="en-US"/>
              </w:rPr>
              <w:t>A</w:t>
            </w:r>
            <w:r w:rsidR="00B95AD3" w:rsidRPr="00FB1A93">
              <w:rPr>
                <w:sz w:val="22"/>
                <w:szCs w:val="22"/>
                <w:lang w:val="en-GB"/>
              </w:rPr>
              <w:t xml:space="preserve">nalysis and estimation of the </w:t>
            </w:r>
            <w:r w:rsidR="00B95AD3">
              <w:rPr>
                <w:sz w:val="22"/>
                <w:szCs w:val="22"/>
                <w:lang w:val="en-GB"/>
              </w:rPr>
              <w:t>specimen</w:t>
            </w:r>
            <w:r w:rsidR="00B95AD3" w:rsidRPr="00FB1A93">
              <w:rPr>
                <w:sz w:val="22"/>
                <w:szCs w:val="22"/>
                <w:lang w:val="en-GB"/>
              </w:rPr>
              <w:t xml:space="preserve"> reactor vessel</w:t>
            </w:r>
            <w:r w:rsidRPr="00174F96">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985D0E">
            <w:pPr>
              <w:pStyle w:val="12"/>
              <w:numPr>
                <w:ilvl w:val="2"/>
                <w:numId w:val="43"/>
              </w:numPr>
              <w:tabs>
                <w:tab w:val="left" w:pos="360"/>
              </w:tabs>
              <w:ind w:left="0" w:right="309" w:firstLine="0"/>
              <w:jc w:val="both"/>
              <w:rPr>
                <w:sz w:val="22"/>
                <w:szCs w:val="22"/>
              </w:rPr>
              <w:pPrChange w:id="449" w:author="boychenko-tv" w:date="2014-03-27T14:20:00Z">
                <w:pPr>
                  <w:pStyle w:val="12"/>
                  <w:numPr>
                    <w:ilvl w:val="2"/>
                    <w:numId w:val="51"/>
                  </w:numPr>
                  <w:tabs>
                    <w:tab w:val="left" w:pos="360"/>
                    <w:tab w:val="num" w:pos="2160"/>
                  </w:tabs>
                  <w:ind w:left="0" w:right="309" w:hanging="720"/>
                  <w:jc w:val="both"/>
                </w:pPr>
              </w:pPrChange>
            </w:pPr>
            <w:r w:rsidRPr="00985D0E">
              <w:rPr>
                <w:sz w:val="22"/>
                <w:szCs w:val="22"/>
              </w:rPr>
              <w:t>Анализ и оценка образцов-свидетелей корпуса реактора</w:t>
            </w:r>
            <w:r w:rsidR="00174F96">
              <w:rPr>
                <w:sz w:val="22"/>
                <w:szCs w:val="22"/>
              </w:rPr>
              <w:t>.</w:t>
            </w:r>
          </w:p>
          <w:p w:rsidR="00B95AD3" w:rsidRPr="00FB1A93" w:rsidRDefault="00B95AD3" w:rsidP="007770A4">
            <w:pPr>
              <w:pStyle w:val="2"/>
              <w:numPr>
                <w:ilvl w:val="0"/>
                <w:numId w:val="0"/>
              </w:numPr>
              <w:spacing w:before="0" w:after="0" w:line="240" w:lineRule="auto"/>
              <w:ind w:left="656" w:right="309" w:hanging="656"/>
              <w:jc w:val="both"/>
              <w:rPr>
                <w:color w:val="auto"/>
                <w:sz w:val="22"/>
                <w:szCs w:val="22"/>
                <w:lang w:val="ru-RU"/>
              </w:rPr>
            </w:pPr>
          </w:p>
        </w:tc>
      </w:tr>
      <w:tr w:rsidR="00B95AD3" w:rsidRPr="00FB1A93" w:rsidTr="00A23C25">
        <w:trPr>
          <w:gridAfter w:val="1"/>
          <w:wAfter w:w="4676" w:type="dxa"/>
        </w:trPr>
        <w:tc>
          <w:tcPr>
            <w:tcW w:w="4844" w:type="dxa"/>
            <w:gridSpan w:val="2"/>
          </w:tcPr>
          <w:p w:rsidR="00B95AD3" w:rsidRPr="00B67971" w:rsidRDefault="00B67971" w:rsidP="00B67971">
            <w:pPr>
              <w:jc w:val="both"/>
              <w:rPr>
                <w:lang w:val="en-US"/>
              </w:rPr>
            </w:pPr>
            <w:r w:rsidRPr="00B67971">
              <w:rPr>
                <w:sz w:val="22"/>
                <w:szCs w:val="22"/>
                <w:lang w:val="en-US"/>
              </w:rPr>
              <w:t xml:space="preserve">3.1.19 </w:t>
            </w:r>
            <w:r w:rsidR="00B95AD3" w:rsidRPr="00FB1A93">
              <w:rPr>
                <w:sz w:val="22"/>
                <w:szCs w:val="22"/>
                <w:lang w:val="en-US"/>
              </w:rPr>
              <w:t>E</w:t>
            </w:r>
            <w:r w:rsidR="00B95AD3" w:rsidRPr="00FB1A93">
              <w:rPr>
                <w:sz w:val="22"/>
                <w:szCs w:val="22"/>
                <w:lang w:val="en-GB"/>
              </w:rPr>
              <w:t>xchange of information on WANO units’ performance characteristics</w:t>
            </w:r>
            <w:r w:rsidRPr="00B67971">
              <w:rPr>
                <w:sz w:val="22"/>
                <w:szCs w:val="22"/>
                <w:lang w:val="en-US"/>
              </w:rPr>
              <w:t>.</w:t>
            </w:r>
          </w:p>
          <w:p w:rsidR="00B95AD3" w:rsidRPr="00FB1A93" w:rsidRDefault="00B95AD3" w:rsidP="007770A4">
            <w:pPr>
              <w:pStyle w:val="2"/>
              <w:numPr>
                <w:ilvl w:val="0"/>
                <w:numId w:val="0"/>
              </w:numPr>
              <w:spacing w:before="0" w:after="0" w:line="240" w:lineRule="auto"/>
              <w:ind w:left="720" w:right="69" w:hanging="720"/>
              <w:jc w:val="both"/>
              <w:rPr>
                <w:color w:val="auto"/>
                <w:sz w:val="22"/>
                <w:szCs w:val="22"/>
                <w:lang w:val="en-GB"/>
              </w:rPr>
            </w:pPr>
          </w:p>
        </w:tc>
        <w:tc>
          <w:tcPr>
            <w:tcW w:w="5537" w:type="dxa"/>
            <w:gridSpan w:val="4"/>
          </w:tcPr>
          <w:p w:rsidR="006C6408" w:rsidRDefault="00985D0E">
            <w:pPr>
              <w:pStyle w:val="12"/>
              <w:numPr>
                <w:ilvl w:val="2"/>
                <w:numId w:val="43"/>
              </w:numPr>
              <w:tabs>
                <w:tab w:val="left" w:pos="360"/>
              </w:tabs>
              <w:ind w:left="0" w:right="309" w:firstLine="0"/>
              <w:jc w:val="both"/>
              <w:rPr>
                <w:sz w:val="22"/>
                <w:szCs w:val="22"/>
              </w:rPr>
              <w:pPrChange w:id="450" w:author="boychenko-tv" w:date="2014-03-27T14:20:00Z">
                <w:pPr>
                  <w:pStyle w:val="12"/>
                  <w:numPr>
                    <w:ilvl w:val="2"/>
                    <w:numId w:val="51"/>
                  </w:numPr>
                  <w:tabs>
                    <w:tab w:val="left" w:pos="360"/>
                    <w:tab w:val="num" w:pos="2160"/>
                  </w:tabs>
                  <w:ind w:left="0" w:right="309" w:hanging="720"/>
                  <w:jc w:val="both"/>
                </w:pPr>
              </w:pPrChange>
            </w:pPr>
            <w:r w:rsidRPr="00985D0E">
              <w:rPr>
                <w:sz w:val="22"/>
                <w:szCs w:val="22"/>
              </w:rPr>
              <w:t>Обмен информацией по показателям характеристик блоков ВАО АЭС</w:t>
            </w:r>
            <w:r w:rsidR="00B67971">
              <w:rPr>
                <w:sz w:val="22"/>
                <w:szCs w:val="22"/>
              </w:rPr>
              <w:t>.</w:t>
            </w:r>
          </w:p>
          <w:p w:rsidR="00B95AD3" w:rsidRPr="00FB1A93" w:rsidRDefault="00B95AD3" w:rsidP="007770A4">
            <w:pPr>
              <w:pStyle w:val="2"/>
              <w:numPr>
                <w:ilvl w:val="0"/>
                <w:numId w:val="0"/>
              </w:numPr>
              <w:spacing w:before="0" w:after="0" w:line="240" w:lineRule="auto"/>
              <w:ind w:left="656" w:right="309" w:hanging="656"/>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pStyle w:val="af5"/>
              <w:numPr>
                <w:ilvl w:val="2"/>
                <w:numId w:val="43"/>
              </w:numPr>
              <w:ind w:left="0" w:firstLine="0"/>
              <w:jc w:val="both"/>
              <w:rPr>
                <w:lang w:val="en-GB"/>
              </w:rPr>
              <w:pPrChange w:id="451" w:author="boychenko-tv" w:date="2014-03-27T14:20:00Z">
                <w:pPr>
                  <w:pStyle w:val="af5"/>
                  <w:numPr>
                    <w:ilvl w:val="2"/>
                    <w:numId w:val="51"/>
                  </w:numPr>
                  <w:tabs>
                    <w:tab w:val="num" w:pos="360"/>
                    <w:tab w:val="num" w:pos="2160"/>
                  </w:tabs>
                  <w:ind w:left="0" w:hanging="720"/>
                  <w:jc w:val="both"/>
                </w:pPr>
              </w:pPrChange>
            </w:pPr>
            <w:r w:rsidRPr="00B67971">
              <w:rPr>
                <w:sz w:val="22"/>
                <w:szCs w:val="22"/>
                <w:lang w:val="en-US"/>
              </w:rPr>
              <w:lastRenderedPageBreak/>
              <w:t>J</w:t>
            </w:r>
            <w:r w:rsidRPr="00B67971">
              <w:rPr>
                <w:sz w:val="22"/>
                <w:szCs w:val="22"/>
                <w:lang w:val="en-GB"/>
              </w:rPr>
              <w:t>ustification (verification) of the analysis of Russian NPPs modernization, development of the respective offers and technical assistance</w:t>
            </w:r>
            <w:r w:rsidR="00B67971" w:rsidRPr="00B67971">
              <w:rPr>
                <w:sz w:val="22"/>
                <w:szCs w:val="22"/>
                <w:lang w:val="en-US"/>
              </w:rPr>
              <w:t>.</w:t>
            </w:r>
          </w:p>
        </w:tc>
        <w:tc>
          <w:tcPr>
            <w:tcW w:w="5537" w:type="dxa"/>
            <w:gridSpan w:val="4"/>
          </w:tcPr>
          <w:p w:rsidR="006C6408" w:rsidRDefault="00985D0E">
            <w:pPr>
              <w:pStyle w:val="12"/>
              <w:numPr>
                <w:ilvl w:val="2"/>
                <w:numId w:val="44"/>
              </w:numPr>
              <w:tabs>
                <w:tab w:val="left" w:pos="360"/>
              </w:tabs>
              <w:ind w:left="0" w:right="309" w:firstLine="0"/>
              <w:jc w:val="both"/>
              <w:rPr>
                <w:sz w:val="22"/>
                <w:szCs w:val="22"/>
              </w:rPr>
              <w:pPrChange w:id="452" w:author="boychenko-tv" w:date="2014-03-27T14:20:00Z">
                <w:pPr>
                  <w:pStyle w:val="12"/>
                  <w:numPr>
                    <w:ilvl w:val="2"/>
                    <w:numId w:val="52"/>
                  </w:numPr>
                  <w:tabs>
                    <w:tab w:val="left" w:pos="360"/>
                    <w:tab w:val="num" w:pos="2160"/>
                  </w:tabs>
                  <w:ind w:left="0" w:right="309" w:hanging="720"/>
                  <w:jc w:val="both"/>
                </w:pPr>
              </w:pPrChange>
            </w:pPr>
            <w:r w:rsidRPr="00985D0E">
              <w:rPr>
                <w:sz w:val="22"/>
                <w:szCs w:val="22"/>
              </w:rPr>
              <w:t>Предоставление обоснования по модернизации российских АЭС, подготовка соответствующих предложений и оказание технической поддержки</w:t>
            </w:r>
            <w:r w:rsidR="00B67971">
              <w:rPr>
                <w:sz w:val="22"/>
                <w:szCs w:val="22"/>
              </w:rPr>
              <w:t>.</w:t>
            </w:r>
          </w:p>
          <w:p w:rsidR="00B95AD3" w:rsidRPr="00FB1A93" w:rsidRDefault="00B95AD3" w:rsidP="007770A4">
            <w:pPr>
              <w:tabs>
                <w:tab w:val="left" w:pos="360"/>
              </w:tabs>
              <w:ind w:right="309"/>
              <w:jc w:val="both"/>
            </w:pPr>
          </w:p>
        </w:tc>
      </w:tr>
      <w:tr w:rsidR="00B95AD3" w:rsidRPr="00FB1A93" w:rsidTr="00A23C25">
        <w:trPr>
          <w:gridAfter w:val="1"/>
          <w:wAfter w:w="4676" w:type="dxa"/>
        </w:trPr>
        <w:tc>
          <w:tcPr>
            <w:tcW w:w="4844" w:type="dxa"/>
            <w:gridSpan w:val="2"/>
          </w:tcPr>
          <w:p w:rsidR="00B95AD3" w:rsidRPr="00FB1A93" w:rsidRDefault="00B67971" w:rsidP="00B67971">
            <w:pPr>
              <w:ind w:left="-74"/>
              <w:jc w:val="both"/>
              <w:rPr>
                <w:lang w:val="en-GB"/>
              </w:rPr>
            </w:pPr>
            <w:r w:rsidRPr="00B67971">
              <w:rPr>
                <w:sz w:val="22"/>
                <w:szCs w:val="22"/>
                <w:lang w:val="en-US"/>
              </w:rPr>
              <w:t>3.1.21 </w:t>
            </w:r>
            <w:r w:rsidR="00B95AD3" w:rsidRPr="00FB1A93">
              <w:rPr>
                <w:sz w:val="22"/>
                <w:szCs w:val="22"/>
                <w:lang w:val="en-US"/>
              </w:rPr>
              <w:t>O</w:t>
            </w:r>
            <w:r w:rsidR="00B95AD3" w:rsidRPr="00FB1A93">
              <w:rPr>
                <w:sz w:val="22"/>
                <w:szCs w:val="22"/>
                <w:lang w:val="en-GB"/>
              </w:rPr>
              <w:t>rganization of the annual seminars at the Russian NPPs’ site on operation, maintenance and repair, modernization, technical assistance etc</w:t>
            </w:r>
            <w:r w:rsidR="00B95AD3" w:rsidRPr="00FB1A93">
              <w:rPr>
                <w:sz w:val="22"/>
                <w:szCs w:val="22"/>
                <w:lang w:val="en-US"/>
              </w:rPr>
              <w:t>.</w:t>
            </w:r>
          </w:p>
        </w:tc>
        <w:tc>
          <w:tcPr>
            <w:tcW w:w="5537" w:type="dxa"/>
            <w:gridSpan w:val="4"/>
          </w:tcPr>
          <w:p w:rsidR="006C6408" w:rsidRDefault="00B95AD3">
            <w:pPr>
              <w:numPr>
                <w:ilvl w:val="2"/>
                <w:numId w:val="44"/>
              </w:numPr>
              <w:ind w:left="0" w:right="309" w:firstLine="10"/>
              <w:jc w:val="both"/>
              <w:pPrChange w:id="453" w:author="boychenko-tv" w:date="2014-03-27T14:20:00Z">
                <w:pPr>
                  <w:numPr>
                    <w:ilvl w:val="2"/>
                    <w:numId w:val="52"/>
                  </w:numPr>
                  <w:tabs>
                    <w:tab w:val="num" w:pos="360"/>
                    <w:tab w:val="num" w:pos="2160"/>
                  </w:tabs>
                  <w:ind w:left="2160" w:right="309" w:firstLine="10"/>
                  <w:jc w:val="both"/>
                </w:pPr>
              </w:pPrChange>
            </w:pPr>
            <w:r w:rsidRPr="00FB1A93">
              <w:rPr>
                <w:sz w:val="22"/>
                <w:szCs w:val="22"/>
              </w:rPr>
              <w:t>Проведение ежегодных семинаров на российских АЭС по таким темам, как:  эксплуатация, ремонт, модернизация, техническая поддержка.</w:t>
            </w:r>
          </w:p>
          <w:p w:rsidR="00B95AD3" w:rsidRPr="00FB1A93" w:rsidRDefault="00B95AD3" w:rsidP="007770A4">
            <w:pPr>
              <w:pStyle w:val="2"/>
              <w:numPr>
                <w:ilvl w:val="0"/>
                <w:numId w:val="0"/>
              </w:numPr>
              <w:spacing w:before="0" w:after="0" w:line="240" w:lineRule="auto"/>
              <w:ind w:left="720" w:right="309" w:hanging="720"/>
              <w:jc w:val="both"/>
              <w:rPr>
                <w:color w:val="auto"/>
                <w:sz w:val="22"/>
                <w:szCs w:val="22"/>
                <w:lang w:val="ru-RU"/>
              </w:rPr>
            </w:pPr>
          </w:p>
        </w:tc>
      </w:tr>
      <w:tr w:rsidR="00B95AD3" w:rsidRPr="00FB1A93" w:rsidTr="00A23C25">
        <w:trPr>
          <w:gridAfter w:val="1"/>
          <w:wAfter w:w="4676" w:type="dxa"/>
        </w:trPr>
        <w:tc>
          <w:tcPr>
            <w:tcW w:w="4844" w:type="dxa"/>
            <w:gridSpan w:val="2"/>
          </w:tcPr>
          <w:p w:rsidR="006C6408" w:rsidRDefault="00B95AD3">
            <w:pPr>
              <w:numPr>
                <w:ilvl w:val="2"/>
                <w:numId w:val="44"/>
              </w:numPr>
              <w:ind w:left="0" w:hanging="74"/>
              <w:jc w:val="both"/>
              <w:rPr>
                <w:lang w:val="en-GB"/>
              </w:rPr>
              <w:pPrChange w:id="454" w:author="boychenko-tv" w:date="2014-03-27T14:20:00Z">
                <w:pPr>
                  <w:numPr>
                    <w:ilvl w:val="2"/>
                    <w:numId w:val="52"/>
                  </w:numPr>
                  <w:tabs>
                    <w:tab w:val="num" w:pos="360"/>
                    <w:tab w:val="num" w:pos="2160"/>
                  </w:tabs>
                  <w:ind w:left="2160" w:hanging="74"/>
                  <w:jc w:val="both"/>
                </w:pPr>
              </w:pPrChange>
            </w:pPr>
            <w:r w:rsidRPr="00FB1A93">
              <w:rPr>
                <w:sz w:val="22"/>
                <w:szCs w:val="22"/>
                <w:lang w:val="en-US"/>
              </w:rPr>
              <w:t>F</w:t>
            </w:r>
            <w:r w:rsidRPr="00FB1A93">
              <w:rPr>
                <w:sz w:val="22"/>
                <w:szCs w:val="22"/>
                <w:lang w:val="en-GB"/>
              </w:rPr>
              <w:t>orming of a group of REA’s permanent representatives for operation supervision</w:t>
            </w:r>
            <w:r w:rsidRPr="00FB1A93">
              <w:rPr>
                <w:sz w:val="22"/>
                <w:szCs w:val="22"/>
                <w:lang w:val="en-US"/>
              </w:rPr>
              <w:t>.</w:t>
            </w:r>
          </w:p>
        </w:tc>
        <w:tc>
          <w:tcPr>
            <w:tcW w:w="5537" w:type="dxa"/>
            <w:gridSpan w:val="4"/>
          </w:tcPr>
          <w:p w:rsidR="00985D0E" w:rsidRPr="00985D0E" w:rsidRDefault="00B67971" w:rsidP="00B67971">
            <w:pPr>
              <w:ind w:right="309"/>
              <w:jc w:val="both"/>
              <w:rPr>
                <w:sz w:val="22"/>
                <w:szCs w:val="22"/>
              </w:rPr>
            </w:pPr>
            <w:r>
              <w:rPr>
                <w:sz w:val="22"/>
                <w:szCs w:val="22"/>
              </w:rPr>
              <w:t>3.1.22 </w:t>
            </w:r>
            <w:r w:rsidR="00985D0E" w:rsidRPr="00985D0E">
              <w:rPr>
                <w:sz w:val="22"/>
                <w:szCs w:val="22"/>
              </w:rPr>
              <w:t>Формирование группы постоянных представителей РЭА для сопровождения эксплуатации.</w:t>
            </w:r>
          </w:p>
          <w:p w:rsidR="00B95AD3" w:rsidRPr="00FB1A93" w:rsidRDefault="00B95AD3" w:rsidP="007770A4">
            <w:pPr>
              <w:pStyle w:val="2"/>
              <w:numPr>
                <w:ilvl w:val="0"/>
                <w:numId w:val="0"/>
              </w:numPr>
              <w:spacing w:before="0" w:after="0" w:line="240" w:lineRule="auto"/>
              <w:ind w:left="656" w:right="309" w:hanging="656"/>
              <w:jc w:val="both"/>
              <w:rPr>
                <w:color w:val="auto"/>
                <w:sz w:val="22"/>
                <w:szCs w:val="22"/>
                <w:lang w:val="ru-RU"/>
              </w:rPr>
            </w:pPr>
          </w:p>
        </w:tc>
      </w:tr>
      <w:tr w:rsidR="00B95AD3" w:rsidRPr="00FB1A93" w:rsidTr="00B67971">
        <w:trPr>
          <w:gridAfter w:val="1"/>
          <w:wAfter w:w="4676" w:type="dxa"/>
        </w:trPr>
        <w:tc>
          <w:tcPr>
            <w:tcW w:w="4844" w:type="dxa"/>
            <w:gridSpan w:val="2"/>
          </w:tcPr>
          <w:p w:rsidR="006C6408" w:rsidRDefault="00B95AD3">
            <w:pPr>
              <w:numPr>
                <w:ilvl w:val="2"/>
                <w:numId w:val="44"/>
              </w:numPr>
              <w:ind w:left="0" w:hanging="74"/>
              <w:jc w:val="both"/>
              <w:rPr>
                <w:lang w:val="en-US"/>
              </w:rPr>
              <w:pPrChange w:id="455" w:author="boychenko-tv" w:date="2014-03-27T14:20:00Z">
                <w:pPr>
                  <w:numPr>
                    <w:ilvl w:val="2"/>
                    <w:numId w:val="52"/>
                  </w:numPr>
                  <w:tabs>
                    <w:tab w:val="num" w:pos="360"/>
                    <w:tab w:val="num" w:pos="2160"/>
                  </w:tabs>
                  <w:ind w:left="2160" w:hanging="74"/>
                  <w:jc w:val="both"/>
                </w:pPr>
              </w:pPrChange>
            </w:pPr>
            <w:r w:rsidRPr="00FB1A93">
              <w:rPr>
                <w:sz w:val="22"/>
                <w:szCs w:val="22"/>
                <w:lang w:val="en-US"/>
              </w:rPr>
              <w:t>Participation in maintenance of the main equipment: turbines, generators, MCP, generator exciters, reactor, reactor control and protection system, high-pressure heat, low-pressure heat etc. of unit №1.</w:t>
            </w:r>
          </w:p>
          <w:p w:rsidR="00B95AD3" w:rsidRPr="00FB1A93" w:rsidRDefault="00B95AD3" w:rsidP="00855E54">
            <w:pPr>
              <w:tabs>
                <w:tab w:val="num" w:pos="720"/>
              </w:tabs>
              <w:ind w:left="-74"/>
              <w:jc w:val="both"/>
              <w:rPr>
                <w:lang w:val="en-US"/>
              </w:rPr>
            </w:pPr>
          </w:p>
        </w:tc>
        <w:tc>
          <w:tcPr>
            <w:tcW w:w="5537" w:type="dxa"/>
            <w:gridSpan w:val="4"/>
          </w:tcPr>
          <w:p w:rsidR="006C6408" w:rsidRDefault="00985D0E">
            <w:pPr>
              <w:pStyle w:val="af5"/>
              <w:numPr>
                <w:ilvl w:val="2"/>
                <w:numId w:val="45"/>
              </w:numPr>
              <w:ind w:left="0" w:right="309" w:firstLine="0"/>
              <w:jc w:val="both"/>
              <w:rPr>
                <w:sz w:val="22"/>
                <w:szCs w:val="22"/>
              </w:rPr>
              <w:pPrChange w:id="456" w:author="boychenko-tv" w:date="2014-03-27T14:20:00Z">
                <w:pPr>
                  <w:pStyle w:val="af5"/>
                  <w:numPr>
                    <w:ilvl w:val="2"/>
                    <w:numId w:val="53"/>
                  </w:numPr>
                  <w:tabs>
                    <w:tab w:val="num" w:pos="360"/>
                    <w:tab w:val="num" w:pos="2160"/>
                  </w:tabs>
                  <w:ind w:left="0" w:right="309" w:hanging="720"/>
                  <w:jc w:val="both"/>
                </w:pPr>
              </w:pPrChange>
            </w:pPr>
            <w:r w:rsidRPr="00B67971">
              <w:rPr>
                <w:sz w:val="22"/>
                <w:szCs w:val="22"/>
              </w:rPr>
              <w:t>Участие в обслуживании основного оборудования: турбин, генераторов, ГЦНА, возбудителей генераторов, парогенераторов, реактора, СУЗ, ПВД, ПНД и т.д.  энергоблока №1.</w:t>
            </w:r>
          </w:p>
          <w:p w:rsidR="00B95AD3" w:rsidRPr="00FB1A93" w:rsidRDefault="00B95AD3" w:rsidP="007770A4">
            <w:pPr>
              <w:ind w:right="309"/>
              <w:jc w:val="both"/>
            </w:pPr>
          </w:p>
        </w:tc>
      </w:tr>
      <w:tr w:rsidR="00B95AD3" w:rsidRPr="00FC2210" w:rsidTr="00426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Pr>
        <w:tc>
          <w:tcPr>
            <w:tcW w:w="4844" w:type="dxa"/>
            <w:gridSpan w:val="2"/>
            <w:tcBorders>
              <w:top w:val="nil"/>
              <w:left w:val="nil"/>
              <w:bottom w:val="nil"/>
              <w:right w:val="nil"/>
            </w:tcBorders>
          </w:tcPr>
          <w:p w:rsidR="006C6408" w:rsidRDefault="00B95AD3">
            <w:pPr>
              <w:numPr>
                <w:ilvl w:val="2"/>
                <w:numId w:val="45"/>
              </w:numPr>
              <w:ind w:left="0" w:hanging="74"/>
              <w:jc w:val="both"/>
              <w:rPr>
                <w:lang w:val="en-US"/>
              </w:rPr>
              <w:pPrChange w:id="457" w:author="boychenko-tv" w:date="2014-03-27T14:20:00Z">
                <w:pPr>
                  <w:numPr>
                    <w:ilvl w:val="2"/>
                    <w:numId w:val="53"/>
                  </w:numPr>
                  <w:tabs>
                    <w:tab w:val="num" w:pos="360"/>
                    <w:tab w:val="num" w:pos="2160"/>
                  </w:tabs>
                  <w:ind w:left="2160" w:hanging="74"/>
                  <w:jc w:val="both"/>
                </w:pPr>
              </w:pPrChange>
            </w:pPr>
            <w:r>
              <w:rPr>
                <w:sz w:val="22"/>
                <w:szCs w:val="22"/>
                <w:lang w:val="en-US"/>
              </w:rPr>
              <w:t xml:space="preserve">Review , assessment and validation of the analysis which are  made by the Principle. </w:t>
            </w:r>
          </w:p>
        </w:tc>
        <w:tc>
          <w:tcPr>
            <w:tcW w:w="5537" w:type="dxa"/>
            <w:gridSpan w:val="4"/>
            <w:tcBorders>
              <w:top w:val="nil"/>
              <w:left w:val="nil"/>
              <w:bottom w:val="nil"/>
              <w:right w:val="nil"/>
            </w:tcBorders>
          </w:tcPr>
          <w:p w:rsidR="00985D0E" w:rsidRDefault="00B67971" w:rsidP="00B67971">
            <w:pPr>
              <w:ind w:right="309"/>
              <w:jc w:val="both"/>
              <w:rPr>
                <w:sz w:val="22"/>
                <w:szCs w:val="22"/>
              </w:rPr>
            </w:pPr>
            <w:r>
              <w:rPr>
                <w:sz w:val="22"/>
                <w:szCs w:val="22"/>
              </w:rPr>
              <w:t xml:space="preserve">3.1.24 </w:t>
            </w:r>
            <w:r w:rsidR="00FC2210" w:rsidRPr="00B67971">
              <w:rPr>
                <w:sz w:val="22"/>
                <w:szCs w:val="22"/>
              </w:rPr>
              <w:t xml:space="preserve">Изучение, оценка и подтверждение анализа, сделанного </w:t>
            </w:r>
            <w:r w:rsidR="000B3E11" w:rsidRPr="00B67971">
              <w:rPr>
                <w:sz w:val="22"/>
                <w:szCs w:val="22"/>
              </w:rPr>
              <w:t>Заказчик</w:t>
            </w:r>
            <w:r w:rsidR="00FC2210" w:rsidRPr="00B67971">
              <w:rPr>
                <w:sz w:val="22"/>
                <w:szCs w:val="22"/>
              </w:rPr>
              <w:t>ом.</w:t>
            </w:r>
          </w:p>
          <w:p w:rsidR="00B67971" w:rsidRDefault="00B67971" w:rsidP="00B67971">
            <w:pPr>
              <w:ind w:right="309"/>
              <w:jc w:val="both"/>
            </w:pPr>
          </w:p>
        </w:tc>
      </w:tr>
      <w:tr w:rsidR="00B95AD3" w:rsidRPr="00FC2210" w:rsidTr="00B67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992"/>
        </w:trPr>
        <w:tc>
          <w:tcPr>
            <w:tcW w:w="4844" w:type="dxa"/>
            <w:gridSpan w:val="2"/>
            <w:tcBorders>
              <w:top w:val="nil"/>
              <w:left w:val="nil"/>
              <w:bottom w:val="nil"/>
              <w:right w:val="nil"/>
            </w:tcBorders>
          </w:tcPr>
          <w:p w:rsidR="006C6408" w:rsidRDefault="00B95AD3">
            <w:pPr>
              <w:numPr>
                <w:ilvl w:val="2"/>
                <w:numId w:val="45"/>
              </w:numPr>
              <w:ind w:left="0" w:hanging="74"/>
              <w:jc w:val="both"/>
              <w:rPr>
                <w:lang w:val="en-US"/>
              </w:rPr>
              <w:pPrChange w:id="458" w:author="boychenko-tv" w:date="2014-03-27T14:20:00Z">
                <w:pPr>
                  <w:numPr>
                    <w:ilvl w:val="2"/>
                    <w:numId w:val="53"/>
                  </w:numPr>
                  <w:tabs>
                    <w:tab w:val="num" w:pos="360"/>
                    <w:tab w:val="num" w:pos="2160"/>
                  </w:tabs>
                  <w:ind w:left="2160" w:hanging="74"/>
                  <w:jc w:val="both"/>
                </w:pPr>
              </w:pPrChange>
            </w:pPr>
            <w:r>
              <w:rPr>
                <w:sz w:val="22"/>
                <w:szCs w:val="22"/>
                <w:lang w:val="en-US"/>
              </w:rPr>
              <w:t xml:space="preserve">Supply of require computer codes and Software for technical support. </w:t>
            </w:r>
          </w:p>
        </w:tc>
        <w:tc>
          <w:tcPr>
            <w:tcW w:w="5537" w:type="dxa"/>
            <w:gridSpan w:val="4"/>
            <w:tcBorders>
              <w:top w:val="nil"/>
              <w:left w:val="nil"/>
              <w:bottom w:val="nil"/>
              <w:right w:val="nil"/>
            </w:tcBorders>
          </w:tcPr>
          <w:p w:rsidR="00985D0E" w:rsidRDefault="00B67971" w:rsidP="00E54219">
            <w:pPr>
              <w:ind w:right="309"/>
              <w:jc w:val="both"/>
            </w:pPr>
            <w:r>
              <w:rPr>
                <w:sz w:val="22"/>
                <w:szCs w:val="22"/>
              </w:rPr>
              <w:t xml:space="preserve">3.1.25 </w:t>
            </w:r>
            <w:r w:rsidR="00FC2210" w:rsidRPr="00B67971">
              <w:rPr>
                <w:sz w:val="22"/>
                <w:szCs w:val="22"/>
              </w:rPr>
              <w:t>Поставка необходимых компьютерных кодов и программного обеспечения для технического сопровождения</w:t>
            </w:r>
            <w:ins w:id="459" w:author="boychenko-tv" w:date="2014-03-31T15:22:00Z">
              <w:r w:rsidR="00E54219" w:rsidRPr="00E54219">
                <w:rPr>
                  <w:sz w:val="22"/>
                  <w:szCs w:val="22"/>
                  <w:rPrChange w:id="460" w:author="boychenko-tv" w:date="2014-03-31T15:22:00Z">
                    <w:rPr>
                      <w:sz w:val="22"/>
                      <w:szCs w:val="22"/>
                      <w:lang w:val="en-US"/>
                    </w:rPr>
                  </w:rPrChange>
                </w:rPr>
                <w:t>,</w:t>
              </w:r>
              <w:r w:rsidR="00E54219">
                <w:rPr>
                  <w:sz w:val="22"/>
                  <w:szCs w:val="22"/>
                </w:rPr>
                <w:t xml:space="preserve"> </w:t>
              </w:r>
              <w:r w:rsidR="00E54219" w:rsidRPr="00E54219">
                <w:rPr>
                  <w:sz w:val="22"/>
                  <w:szCs w:val="22"/>
                  <w:highlight w:val="yellow"/>
                  <w:rPrChange w:id="461" w:author="boychenko-tv" w:date="2014-03-31T15:23:00Z">
                    <w:rPr>
                      <w:sz w:val="22"/>
                      <w:szCs w:val="22"/>
                    </w:rPr>
                  </w:rPrChange>
                </w:rPr>
                <w:t xml:space="preserve">за исключением </w:t>
              </w:r>
            </w:ins>
            <w:del w:id="462" w:author="boychenko-tv" w:date="2014-03-31T15:22:00Z">
              <w:r w:rsidR="00FC2210" w:rsidRPr="00E54219" w:rsidDel="00E54219">
                <w:rPr>
                  <w:sz w:val="22"/>
                  <w:szCs w:val="22"/>
                  <w:highlight w:val="yellow"/>
                  <w:rPrChange w:id="463" w:author="boychenko-tv" w:date="2014-03-31T15:23:00Z">
                    <w:rPr>
                      <w:sz w:val="22"/>
                      <w:szCs w:val="22"/>
                    </w:rPr>
                  </w:rPrChange>
                </w:rPr>
                <w:delText>.</w:delText>
              </w:r>
            </w:del>
            <w:ins w:id="464" w:author="boychenko-tv" w:date="2014-03-31T15:08:00Z">
              <w:r w:rsidR="000E7379" w:rsidRPr="00E54219">
                <w:rPr>
                  <w:sz w:val="22"/>
                  <w:szCs w:val="22"/>
                  <w:highlight w:val="yellow"/>
                  <w:rPrChange w:id="465" w:author="boychenko-tv" w:date="2014-03-31T15:23:00Z">
                    <w:rPr>
                      <w:sz w:val="22"/>
                      <w:szCs w:val="22"/>
                    </w:rPr>
                  </w:rPrChange>
                </w:rPr>
                <w:t>информации защищенной авторскими правами.</w:t>
              </w:r>
            </w:ins>
          </w:p>
        </w:tc>
      </w:tr>
      <w:tr w:rsidR="00B95AD3" w:rsidRPr="00FC2210" w:rsidTr="00426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1133"/>
        </w:trPr>
        <w:tc>
          <w:tcPr>
            <w:tcW w:w="4844" w:type="dxa"/>
            <w:gridSpan w:val="2"/>
            <w:tcBorders>
              <w:top w:val="nil"/>
              <w:left w:val="nil"/>
              <w:bottom w:val="nil"/>
              <w:right w:val="nil"/>
            </w:tcBorders>
          </w:tcPr>
          <w:p w:rsidR="006C6408" w:rsidRDefault="00B95AD3">
            <w:pPr>
              <w:numPr>
                <w:ilvl w:val="2"/>
                <w:numId w:val="45"/>
              </w:numPr>
              <w:ind w:left="0" w:hanging="74"/>
              <w:jc w:val="both"/>
              <w:rPr>
                <w:lang w:val="en-US"/>
              </w:rPr>
              <w:pPrChange w:id="466" w:author="boychenko-tv" w:date="2014-03-27T14:20:00Z">
                <w:pPr>
                  <w:numPr>
                    <w:ilvl w:val="2"/>
                    <w:numId w:val="53"/>
                  </w:numPr>
                  <w:tabs>
                    <w:tab w:val="num" w:pos="360"/>
                    <w:tab w:val="num" w:pos="2160"/>
                  </w:tabs>
                  <w:ind w:left="2160" w:hanging="74"/>
                  <w:jc w:val="both"/>
                </w:pPr>
              </w:pPrChange>
            </w:pPr>
            <w:r>
              <w:rPr>
                <w:sz w:val="22"/>
                <w:szCs w:val="22"/>
                <w:lang w:val="en-US"/>
              </w:rPr>
              <w:t>Conduction of special training courses /on- job training for the Principle,s personnel in the filed of technical support and engineering services.</w:t>
            </w:r>
          </w:p>
        </w:tc>
        <w:tc>
          <w:tcPr>
            <w:tcW w:w="5537" w:type="dxa"/>
            <w:gridSpan w:val="4"/>
            <w:tcBorders>
              <w:top w:val="nil"/>
              <w:left w:val="nil"/>
              <w:bottom w:val="nil"/>
              <w:right w:val="nil"/>
            </w:tcBorders>
          </w:tcPr>
          <w:p w:rsidR="00985D0E" w:rsidRDefault="00B67971" w:rsidP="00B67971">
            <w:pPr>
              <w:ind w:right="309"/>
              <w:jc w:val="both"/>
            </w:pPr>
            <w:r>
              <w:rPr>
                <w:sz w:val="22"/>
                <w:szCs w:val="22"/>
              </w:rPr>
              <w:t xml:space="preserve">3.1.26 </w:t>
            </w:r>
            <w:r w:rsidR="00FC2210" w:rsidRPr="00B67971">
              <w:rPr>
                <w:sz w:val="22"/>
                <w:szCs w:val="22"/>
              </w:rPr>
              <w:t xml:space="preserve">Проведение специальных курсов по обучению/стажировке персонала </w:t>
            </w:r>
            <w:r w:rsidR="000B3E11" w:rsidRPr="00B67971">
              <w:rPr>
                <w:sz w:val="22"/>
                <w:szCs w:val="22"/>
              </w:rPr>
              <w:t>ЗаказчикЗаказчик</w:t>
            </w:r>
            <w:r w:rsidR="00FC2210" w:rsidRPr="00B67971">
              <w:rPr>
                <w:sz w:val="22"/>
                <w:szCs w:val="22"/>
              </w:rPr>
              <w:t xml:space="preserve">а в области технической поддержки и инжиниринговых услуг.  </w:t>
            </w:r>
          </w:p>
        </w:tc>
      </w:tr>
      <w:tr w:rsidR="00B95AD3" w:rsidRPr="00FC2210" w:rsidTr="00426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992"/>
        </w:trPr>
        <w:tc>
          <w:tcPr>
            <w:tcW w:w="4844" w:type="dxa"/>
            <w:gridSpan w:val="2"/>
            <w:tcBorders>
              <w:top w:val="nil"/>
              <w:left w:val="nil"/>
              <w:bottom w:val="nil"/>
              <w:right w:val="nil"/>
            </w:tcBorders>
          </w:tcPr>
          <w:p w:rsidR="006C6408" w:rsidRDefault="00B95AD3">
            <w:pPr>
              <w:numPr>
                <w:ilvl w:val="2"/>
                <w:numId w:val="45"/>
              </w:numPr>
              <w:ind w:left="0" w:hanging="74"/>
              <w:jc w:val="both"/>
              <w:rPr>
                <w:lang w:val="en-US"/>
              </w:rPr>
              <w:pPrChange w:id="467" w:author="boychenko-tv" w:date="2014-03-27T14:20:00Z">
                <w:pPr>
                  <w:numPr>
                    <w:ilvl w:val="2"/>
                    <w:numId w:val="53"/>
                  </w:numPr>
                  <w:tabs>
                    <w:tab w:val="num" w:pos="360"/>
                    <w:tab w:val="num" w:pos="2160"/>
                  </w:tabs>
                  <w:ind w:left="2160" w:hanging="74"/>
                  <w:jc w:val="both"/>
                </w:pPr>
              </w:pPrChange>
            </w:pPr>
            <w:r>
              <w:rPr>
                <w:sz w:val="22"/>
                <w:szCs w:val="22"/>
                <w:lang w:val="en-US"/>
              </w:rPr>
              <w:t xml:space="preserve">Submission of the detailes of any calculation/analysis including the computer modeling of system/equipment. </w:t>
            </w:r>
          </w:p>
        </w:tc>
        <w:tc>
          <w:tcPr>
            <w:tcW w:w="5537" w:type="dxa"/>
            <w:gridSpan w:val="4"/>
            <w:tcBorders>
              <w:top w:val="nil"/>
              <w:left w:val="nil"/>
              <w:bottom w:val="nil"/>
              <w:right w:val="nil"/>
            </w:tcBorders>
          </w:tcPr>
          <w:p w:rsidR="006C6408" w:rsidRDefault="00FC2210" w:rsidP="00E54219">
            <w:pPr>
              <w:pStyle w:val="af5"/>
              <w:numPr>
                <w:ilvl w:val="2"/>
                <w:numId w:val="46"/>
              </w:numPr>
              <w:ind w:left="0" w:right="309" w:firstLine="0"/>
              <w:jc w:val="both"/>
              <w:pPrChange w:id="468" w:author="boychenko-tv" w:date="2014-03-31T15:22:00Z">
                <w:pPr>
                  <w:pStyle w:val="af5"/>
                  <w:numPr>
                    <w:ilvl w:val="2"/>
                    <w:numId w:val="54"/>
                  </w:numPr>
                  <w:tabs>
                    <w:tab w:val="num" w:pos="360"/>
                    <w:tab w:val="num" w:pos="2160"/>
                  </w:tabs>
                  <w:ind w:left="0" w:right="309" w:hanging="720"/>
                  <w:jc w:val="both"/>
                </w:pPr>
              </w:pPrChange>
            </w:pPr>
            <w:r w:rsidRPr="00B67971">
              <w:rPr>
                <w:sz w:val="22"/>
                <w:szCs w:val="22"/>
              </w:rPr>
              <w:t>Предоставление подробных сведений обо всех расчетах/анализах, в том числе компьютерное моделирование систем/оборудования</w:t>
            </w:r>
            <w:ins w:id="469" w:author="boychenko-tv" w:date="2014-03-31T15:22:00Z">
              <w:r w:rsidR="00E54219">
                <w:rPr>
                  <w:sz w:val="22"/>
                  <w:szCs w:val="22"/>
                </w:rPr>
                <w:t xml:space="preserve">, </w:t>
              </w:r>
              <w:r w:rsidR="00E54219" w:rsidRPr="00E54219">
                <w:rPr>
                  <w:sz w:val="22"/>
                  <w:szCs w:val="22"/>
                  <w:highlight w:val="yellow"/>
                  <w:rPrChange w:id="470" w:author="boychenko-tv" w:date="2014-03-31T15:23:00Z">
                    <w:rPr>
                      <w:sz w:val="22"/>
                      <w:szCs w:val="22"/>
                    </w:rPr>
                  </w:rPrChange>
                </w:rPr>
                <w:t>за исключением</w:t>
              </w:r>
            </w:ins>
            <w:del w:id="471" w:author="boychenko-tv" w:date="2014-03-31T15:22:00Z">
              <w:r w:rsidRPr="00E54219" w:rsidDel="00E54219">
                <w:rPr>
                  <w:sz w:val="22"/>
                  <w:szCs w:val="22"/>
                  <w:highlight w:val="yellow"/>
                  <w:rPrChange w:id="472" w:author="boychenko-tv" w:date="2014-03-31T15:23:00Z">
                    <w:rPr>
                      <w:sz w:val="22"/>
                      <w:szCs w:val="22"/>
                    </w:rPr>
                  </w:rPrChange>
                </w:rPr>
                <w:delText>.</w:delText>
              </w:r>
            </w:del>
            <w:ins w:id="473" w:author="boychenko-tv" w:date="2014-03-31T15:23:00Z">
              <w:r w:rsidR="00E54219" w:rsidRPr="00E54219">
                <w:rPr>
                  <w:sz w:val="22"/>
                  <w:szCs w:val="22"/>
                  <w:highlight w:val="yellow"/>
                  <w:rPrChange w:id="474" w:author="boychenko-tv" w:date="2014-03-31T15:23:00Z">
                    <w:rPr>
                      <w:sz w:val="22"/>
                      <w:szCs w:val="22"/>
                    </w:rPr>
                  </w:rPrChange>
                </w:rPr>
                <w:t xml:space="preserve"> </w:t>
              </w:r>
            </w:ins>
            <w:del w:id="475" w:author="boychenko-tv" w:date="2014-03-31T15:22:00Z">
              <w:r w:rsidRPr="00E54219" w:rsidDel="00E54219">
                <w:rPr>
                  <w:sz w:val="22"/>
                  <w:szCs w:val="22"/>
                  <w:highlight w:val="yellow"/>
                  <w:rPrChange w:id="476" w:author="boychenko-tv" w:date="2014-03-31T15:23:00Z">
                    <w:rPr>
                      <w:sz w:val="22"/>
                      <w:szCs w:val="22"/>
                    </w:rPr>
                  </w:rPrChange>
                </w:rPr>
                <w:delText xml:space="preserve">  </w:delText>
              </w:r>
            </w:del>
            <w:ins w:id="477" w:author="boychenko-tv" w:date="2014-03-31T15:08:00Z">
              <w:r w:rsidR="000E7379" w:rsidRPr="00E54219">
                <w:rPr>
                  <w:sz w:val="22"/>
                  <w:szCs w:val="22"/>
                  <w:highlight w:val="yellow"/>
                  <w:rPrChange w:id="478" w:author="boychenko-tv" w:date="2014-03-31T15:23:00Z">
                    <w:rPr>
                      <w:sz w:val="22"/>
                      <w:szCs w:val="22"/>
                    </w:rPr>
                  </w:rPrChange>
                </w:rPr>
                <w:t>информации защищенной авторскими правами</w:t>
              </w:r>
              <w:r w:rsidR="000E7379" w:rsidRPr="00985D0E">
                <w:rPr>
                  <w:sz w:val="22"/>
                  <w:szCs w:val="22"/>
                </w:rPr>
                <w:t>.</w:t>
              </w:r>
            </w:ins>
          </w:p>
        </w:tc>
      </w:tr>
      <w:tr w:rsidR="00B95AD3" w:rsidRPr="00FC2210" w:rsidTr="00426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76" w:type="dxa"/>
          <w:trHeight w:val="992"/>
        </w:trPr>
        <w:tc>
          <w:tcPr>
            <w:tcW w:w="4844" w:type="dxa"/>
            <w:gridSpan w:val="2"/>
            <w:tcBorders>
              <w:top w:val="nil"/>
              <w:left w:val="nil"/>
              <w:bottom w:val="nil"/>
              <w:right w:val="nil"/>
            </w:tcBorders>
          </w:tcPr>
          <w:p w:rsidR="00985D0E" w:rsidRPr="00426647" w:rsidRDefault="00426647" w:rsidP="00985D0E">
            <w:pPr>
              <w:tabs>
                <w:tab w:val="num" w:pos="720"/>
              </w:tabs>
              <w:jc w:val="both"/>
              <w:rPr>
                <w:sz w:val="22"/>
                <w:szCs w:val="22"/>
              </w:rPr>
            </w:pPr>
            <w:r w:rsidRPr="00426647">
              <w:rPr>
                <w:sz w:val="22"/>
                <w:szCs w:val="22"/>
              </w:rPr>
              <w:t>3.1.28</w:t>
            </w:r>
          </w:p>
        </w:tc>
        <w:tc>
          <w:tcPr>
            <w:tcW w:w="5537" w:type="dxa"/>
            <w:gridSpan w:val="4"/>
            <w:tcBorders>
              <w:top w:val="nil"/>
              <w:left w:val="nil"/>
              <w:bottom w:val="nil"/>
              <w:right w:val="nil"/>
            </w:tcBorders>
          </w:tcPr>
          <w:p w:rsidR="00B95AD3" w:rsidRPr="00426647" w:rsidRDefault="00B8693B" w:rsidP="007770A4">
            <w:pPr>
              <w:ind w:right="309"/>
              <w:jc w:val="both"/>
              <w:rPr>
                <w:sz w:val="22"/>
                <w:szCs w:val="22"/>
              </w:rPr>
            </w:pPr>
            <w:r w:rsidRPr="00426647">
              <w:rPr>
                <w:sz w:val="22"/>
                <w:szCs w:val="22"/>
              </w:rPr>
              <w:t>3.1.</w:t>
            </w:r>
            <w:r w:rsidR="00426647" w:rsidRPr="00426647">
              <w:rPr>
                <w:sz w:val="22"/>
                <w:szCs w:val="22"/>
              </w:rPr>
              <w:t>28</w:t>
            </w:r>
            <w:r w:rsidRPr="00426647">
              <w:rPr>
                <w:sz w:val="22"/>
                <w:szCs w:val="22"/>
              </w:rPr>
              <w:t xml:space="preserve"> Оснащение УТЦ АЭС </w:t>
            </w:r>
            <w:r w:rsidR="00426647" w:rsidRPr="00426647">
              <w:rPr>
                <w:sz w:val="22"/>
                <w:szCs w:val="22"/>
              </w:rPr>
              <w:t>«</w:t>
            </w:r>
            <w:r w:rsidRPr="00426647">
              <w:rPr>
                <w:sz w:val="22"/>
                <w:szCs w:val="22"/>
              </w:rPr>
              <w:t>Бушер</w:t>
            </w:r>
            <w:r w:rsidR="00426647" w:rsidRPr="00426647">
              <w:rPr>
                <w:sz w:val="22"/>
                <w:szCs w:val="22"/>
              </w:rPr>
              <w:t>»</w:t>
            </w:r>
            <w:r w:rsidRPr="00426647">
              <w:rPr>
                <w:sz w:val="22"/>
                <w:szCs w:val="22"/>
              </w:rPr>
              <w:t xml:space="preserve"> дополнительными тренажерами и необходимыми материалами</w:t>
            </w:r>
            <w:r w:rsidR="00426647">
              <w:rPr>
                <w:sz w:val="22"/>
                <w:szCs w:val="22"/>
              </w:rPr>
              <w:t>.</w:t>
            </w:r>
          </w:p>
        </w:tc>
      </w:tr>
      <w:tr w:rsidR="00B95AD3" w:rsidRPr="00FB1A93" w:rsidTr="00426647">
        <w:trPr>
          <w:gridAfter w:val="1"/>
          <w:wAfter w:w="4676" w:type="dxa"/>
          <w:trHeight w:val="299"/>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rStyle w:val="af4"/>
                <w:b w:val="0"/>
                <w:iCs/>
                <w:caps w:val="0"/>
                <w:color w:val="auto"/>
                <w:sz w:val="22"/>
                <w:szCs w:val="22"/>
                <w:u w:val="none"/>
              </w:rPr>
            </w:pPr>
            <w:r w:rsidRPr="00FB1A93">
              <w:rPr>
                <w:b w:val="0"/>
                <w:color w:val="auto"/>
                <w:sz w:val="22"/>
                <w:szCs w:val="22"/>
                <w:u w:val="none"/>
              </w:rPr>
              <w:t xml:space="preserve">3.2. </w:t>
            </w:r>
            <w:r w:rsidRPr="00FB1A93">
              <w:rPr>
                <w:rStyle w:val="af4"/>
                <w:b w:val="0"/>
                <w:i w:val="0"/>
                <w:iCs/>
                <w:caps w:val="0"/>
                <w:color w:val="auto"/>
                <w:sz w:val="22"/>
                <w:szCs w:val="22"/>
                <w:u w:val="none"/>
              </w:rPr>
              <w:t xml:space="preserve">The list of provided engineering services by the Contractor to the </w:t>
            </w:r>
            <w:r>
              <w:rPr>
                <w:rStyle w:val="af4"/>
                <w:b w:val="0"/>
                <w:i w:val="0"/>
                <w:iCs/>
                <w:caps w:val="0"/>
                <w:color w:val="auto"/>
                <w:sz w:val="22"/>
                <w:szCs w:val="22"/>
                <w:u w:val="none"/>
              </w:rPr>
              <w:t>The Principal</w:t>
            </w:r>
            <w:r w:rsidRPr="00FB1A93">
              <w:rPr>
                <w:rStyle w:val="af4"/>
                <w:b w:val="0"/>
                <w:i w:val="0"/>
                <w:iCs/>
                <w:caps w:val="0"/>
                <w:color w:val="auto"/>
                <w:sz w:val="22"/>
                <w:szCs w:val="22"/>
                <w:u w:val="none"/>
              </w:rPr>
              <w:t xml:space="preserve"> and technical assistance, its scope and required quantity of specialists of the Contractor  at operation of unit 1 of BNPP during SPM and interrepair period should be specified in additional orders of the </w:t>
            </w:r>
            <w:r>
              <w:rPr>
                <w:rStyle w:val="af4"/>
                <w:b w:val="0"/>
                <w:i w:val="0"/>
                <w:iCs/>
                <w:caps w:val="0"/>
                <w:color w:val="auto"/>
                <w:sz w:val="22"/>
                <w:szCs w:val="22"/>
                <w:u w:val="none"/>
              </w:rPr>
              <w:t>The Principal</w:t>
            </w:r>
            <w:r w:rsidRPr="00FB1A93">
              <w:rPr>
                <w:rStyle w:val="af4"/>
                <w:b w:val="0"/>
                <w:i w:val="0"/>
                <w:iCs/>
                <w:caps w:val="0"/>
                <w:color w:val="auto"/>
                <w:sz w:val="22"/>
                <w:szCs w:val="22"/>
                <w:u w:val="none"/>
              </w:rPr>
              <w:t>.</w:t>
            </w:r>
          </w:p>
          <w:p w:rsidR="00B95AD3" w:rsidRPr="00FB1A93" w:rsidRDefault="00B95AD3" w:rsidP="007C66EF">
            <w:pPr>
              <w:widowControl w:val="0"/>
              <w:jc w:val="both"/>
              <w:rPr>
                <w:rStyle w:val="af4"/>
                <w:i w:val="0"/>
                <w:iCs/>
                <w:lang w:val="en-US" w:eastAsia="zh-CN"/>
              </w:rPr>
            </w:pPr>
            <w:r w:rsidRPr="00FB1A93">
              <w:rPr>
                <w:rStyle w:val="af4"/>
                <w:i w:val="0"/>
                <w:iCs/>
                <w:sz w:val="22"/>
                <w:szCs w:val="22"/>
                <w:lang w:val="en-US" w:eastAsia="zh-CN"/>
              </w:rPr>
              <w:t>The scope of services will be calculated as a number of specialists increased by quantity of months (from 21 working days).</w:t>
            </w:r>
          </w:p>
        </w:tc>
        <w:tc>
          <w:tcPr>
            <w:tcW w:w="5537" w:type="dxa"/>
            <w:gridSpan w:val="4"/>
          </w:tcPr>
          <w:p w:rsidR="00B95AD3" w:rsidRDefault="00B95AD3" w:rsidP="007C66EF">
            <w:pPr>
              <w:keepLines/>
              <w:widowControl w:val="0"/>
              <w:tabs>
                <w:tab w:val="left" w:pos="0"/>
                <w:tab w:val="left" w:pos="4918"/>
              </w:tabs>
              <w:spacing w:line="240" w:lineRule="atLeast"/>
              <w:ind w:right="149"/>
              <w:jc w:val="both"/>
              <w:rPr>
                <w:spacing w:val="2"/>
                <w:sz w:val="22"/>
                <w:szCs w:val="22"/>
              </w:rPr>
            </w:pPr>
            <w:r w:rsidRPr="00FB1A93">
              <w:rPr>
                <w:spacing w:val="2"/>
                <w:sz w:val="22"/>
                <w:szCs w:val="22"/>
              </w:rPr>
              <w:t xml:space="preserve">3.2. Перечень оказываемых Подрядчиком </w:t>
            </w:r>
            <w:r w:rsidR="00FA4FE7">
              <w:rPr>
                <w:spacing w:val="2"/>
                <w:sz w:val="22"/>
                <w:szCs w:val="22"/>
              </w:rPr>
              <w:t>Заказчик</w:t>
            </w:r>
            <w:r w:rsidRPr="00FB1A93">
              <w:rPr>
                <w:spacing w:val="2"/>
                <w:sz w:val="22"/>
                <w:szCs w:val="22"/>
              </w:rPr>
              <w:t xml:space="preserve">у инжиниринговых услуг, их объем  и необходимое количество специалистов Подрядчика при эксплуатации энергоблока № 1 </w:t>
            </w:r>
            <w:r w:rsidR="006858E8">
              <w:rPr>
                <w:spacing w:val="2"/>
                <w:sz w:val="22"/>
                <w:szCs w:val="22"/>
              </w:rPr>
              <w:t>АЭС Бушер</w:t>
            </w:r>
            <w:r w:rsidRPr="00FB1A93">
              <w:rPr>
                <w:spacing w:val="2"/>
                <w:sz w:val="22"/>
                <w:szCs w:val="22"/>
              </w:rPr>
              <w:t>на ППР и в межремонтный период будет указываться в дополнительных заявках</w:t>
            </w:r>
            <w:r w:rsidR="00FC2210">
              <w:rPr>
                <w:spacing w:val="2"/>
                <w:sz w:val="22"/>
                <w:szCs w:val="22"/>
              </w:rPr>
              <w:t xml:space="preserve"> Иноз</w:t>
            </w:r>
            <w:r w:rsidRPr="00FB1A93">
              <w:rPr>
                <w:spacing w:val="2"/>
                <w:sz w:val="22"/>
                <w:szCs w:val="22"/>
              </w:rPr>
              <w:t xml:space="preserve">аказчика.  </w:t>
            </w:r>
          </w:p>
          <w:p w:rsidR="00426647" w:rsidRPr="00FB1A93" w:rsidRDefault="00426647" w:rsidP="007C66EF">
            <w:pPr>
              <w:keepLines/>
              <w:widowControl w:val="0"/>
              <w:tabs>
                <w:tab w:val="left" w:pos="0"/>
                <w:tab w:val="left" w:pos="4918"/>
              </w:tabs>
              <w:spacing w:line="240" w:lineRule="atLeast"/>
              <w:ind w:right="149"/>
              <w:jc w:val="both"/>
              <w:rPr>
                <w:spacing w:val="2"/>
              </w:rPr>
            </w:pPr>
          </w:p>
          <w:p w:rsidR="00B95AD3" w:rsidRPr="00FB1A93" w:rsidRDefault="00B95AD3" w:rsidP="007C66EF">
            <w:pPr>
              <w:keepLines/>
              <w:widowControl w:val="0"/>
              <w:tabs>
                <w:tab w:val="left" w:pos="4918"/>
              </w:tabs>
              <w:spacing w:line="240" w:lineRule="atLeast"/>
              <w:ind w:right="149"/>
              <w:jc w:val="both"/>
              <w:rPr>
                <w:spacing w:val="2"/>
              </w:rPr>
            </w:pPr>
            <w:r w:rsidRPr="00FB1A93">
              <w:rPr>
                <w:spacing w:val="2"/>
                <w:sz w:val="22"/>
                <w:szCs w:val="22"/>
              </w:rPr>
              <w:t>Объем услуг рассчитывается как количество человек, умноженное на количество месяцев (исходя из 21 рабочего дня).</w:t>
            </w:r>
          </w:p>
          <w:p w:rsidR="00B95AD3" w:rsidRPr="00FB1A93" w:rsidRDefault="00B95AD3" w:rsidP="007C66EF">
            <w:pPr>
              <w:keepLines/>
              <w:widowControl w:val="0"/>
              <w:tabs>
                <w:tab w:val="left" w:pos="4918"/>
              </w:tabs>
              <w:spacing w:line="240" w:lineRule="atLeast"/>
              <w:ind w:right="149"/>
              <w:jc w:val="both"/>
              <w:rPr>
                <w:spacing w:val="2"/>
              </w:rPr>
            </w:pPr>
          </w:p>
        </w:tc>
      </w:tr>
      <w:tr w:rsidR="00B95AD3" w:rsidRPr="00FB1A93" w:rsidTr="00A23C25">
        <w:trPr>
          <w:gridAfter w:val="1"/>
          <w:wAfter w:w="4676" w:type="dxa"/>
        </w:trPr>
        <w:tc>
          <w:tcPr>
            <w:tcW w:w="4844" w:type="dxa"/>
            <w:gridSpan w:val="2"/>
          </w:tcPr>
          <w:p w:rsidR="00B95AD3" w:rsidRPr="00426647" w:rsidRDefault="00B95AD3" w:rsidP="007C66EF">
            <w:pPr>
              <w:pStyle w:val="2"/>
              <w:keepNext w:val="0"/>
              <w:widowControl w:val="0"/>
              <w:numPr>
                <w:ilvl w:val="0"/>
                <w:numId w:val="0"/>
              </w:numPr>
              <w:spacing w:before="0" w:after="0" w:line="240" w:lineRule="auto"/>
              <w:ind w:right="68"/>
              <w:jc w:val="both"/>
              <w:rPr>
                <w:rStyle w:val="af4"/>
                <w:b w:val="0"/>
                <w:i w:val="0"/>
                <w:iCs/>
                <w:caps w:val="0"/>
                <w:sz w:val="22"/>
                <w:szCs w:val="22"/>
                <w:u w:val="none"/>
              </w:rPr>
            </w:pPr>
            <w:r w:rsidRPr="00FB1A93">
              <w:rPr>
                <w:rStyle w:val="af4"/>
                <w:b w:val="0"/>
                <w:i w:val="0"/>
                <w:iCs/>
                <w:caps w:val="0"/>
                <w:sz w:val="22"/>
                <w:szCs w:val="22"/>
                <w:u w:val="none"/>
              </w:rPr>
              <w:t xml:space="preserve">3.3 The List and scope of services provided by the Contractor on technical support of operation, including modernization etc. shall be specified in additional orders of the </w:t>
            </w:r>
            <w:r>
              <w:rPr>
                <w:rStyle w:val="af4"/>
                <w:b w:val="0"/>
                <w:i w:val="0"/>
                <w:iCs/>
                <w:caps w:val="0"/>
                <w:sz w:val="22"/>
                <w:szCs w:val="22"/>
                <w:u w:val="none"/>
              </w:rPr>
              <w:t>The Principal</w:t>
            </w:r>
            <w:r w:rsidRPr="00FB1A93">
              <w:rPr>
                <w:rStyle w:val="af4"/>
                <w:b w:val="0"/>
                <w:i w:val="0"/>
                <w:iCs/>
                <w:caps w:val="0"/>
                <w:sz w:val="22"/>
                <w:szCs w:val="22"/>
                <w:u w:val="none"/>
              </w:rPr>
              <w:t>.</w:t>
            </w:r>
          </w:p>
          <w:p w:rsidR="00426647" w:rsidRPr="00426647" w:rsidRDefault="00426647" w:rsidP="00426647">
            <w:pPr>
              <w:rPr>
                <w:lang w:val="en-US" w:eastAsia="zh-CN"/>
              </w:rPr>
            </w:pPr>
          </w:p>
          <w:p w:rsidR="00B95AD3" w:rsidRPr="00FB1A93" w:rsidRDefault="00B95AD3" w:rsidP="007C66EF">
            <w:pPr>
              <w:pStyle w:val="2"/>
              <w:keepNext w:val="0"/>
              <w:widowControl w:val="0"/>
              <w:numPr>
                <w:ilvl w:val="0"/>
                <w:numId w:val="0"/>
              </w:numPr>
              <w:spacing w:before="0" w:after="0" w:line="240" w:lineRule="auto"/>
              <w:ind w:right="68"/>
              <w:jc w:val="both"/>
              <w:rPr>
                <w:rStyle w:val="af4"/>
                <w:b w:val="0"/>
                <w:i w:val="0"/>
                <w:iCs/>
                <w:caps w:val="0"/>
                <w:sz w:val="22"/>
                <w:szCs w:val="22"/>
                <w:u w:val="none"/>
              </w:rPr>
            </w:pPr>
            <w:r w:rsidRPr="00FB1A93">
              <w:rPr>
                <w:rStyle w:val="af4"/>
                <w:b w:val="0"/>
                <w:i w:val="0"/>
                <w:iCs/>
                <w:caps w:val="0"/>
                <w:sz w:val="22"/>
                <w:szCs w:val="22"/>
                <w:u w:val="none"/>
              </w:rPr>
              <w:lastRenderedPageBreak/>
              <w:t>The scope of services will be calculated on the basis of actual expenses of the Contractor and be identified according to agreed technical and commercial proposal  (TCP).</w:t>
            </w:r>
          </w:p>
        </w:tc>
        <w:tc>
          <w:tcPr>
            <w:tcW w:w="5537" w:type="dxa"/>
            <w:gridSpan w:val="4"/>
          </w:tcPr>
          <w:p w:rsidR="00B95AD3" w:rsidRPr="00FB1A93" w:rsidRDefault="00B95AD3" w:rsidP="007C66EF">
            <w:pPr>
              <w:keepLines/>
              <w:widowControl w:val="0"/>
              <w:tabs>
                <w:tab w:val="left" w:pos="0"/>
              </w:tabs>
              <w:spacing w:line="240" w:lineRule="atLeast"/>
              <w:ind w:right="309"/>
              <w:jc w:val="both"/>
              <w:rPr>
                <w:spacing w:val="2"/>
              </w:rPr>
            </w:pPr>
            <w:r w:rsidRPr="00FB1A93">
              <w:rPr>
                <w:spacing w:val="2"/>
                <w:sz w:val="22"/>
                <w:szCs w:val="22"/>
              </w:rPr>
              <w:lastRenderedPageBreak/>
              <w:t>3.3 Перечень и объем оказываемых Подрядчиком услуг по техническому сопровождению эксплуатации, включая модернизацию и т.д. будет указываться в дополнительных заявках</w:t>
            </w:r>
            <w:r w:rsidR="00FC2210">
              <w:rPr>
                <w:spacing w:val="2"/>
                <w:sz w:val="22"/>
                <w:szCs w:val="22"/>
              </w:rPr>
              <w:t xml:space="preserve"> Иноз</w:t>
            </w:r>
            <w:r w:rsidRPr="00FB1A93">
              <w:rPr>
                <w:spacing w:val="2"/>
                <w:sz w:val="22"/>
                <w:szCs w:val="22"/>
              </w:rPr>
              <w:t>аказчика.</w:t>
            </w:r>
          </w:p>
          <w:p w:rsidR="00B95AD3" w:rsidRPr="00FB1A93" w:rsidRDefault="00B95AD3" w:rsidP="00426647">
            <w:pPr>
              <w:keepLines/>
              <w:widowControl w:val="0"/>
              <w:tabs>
                <w:tab w:val="left" w:pos="0"/>
              </w:tabs>
              <w:spacing w:line="240" w:lineRule="atLeast"/>
              <w:ind w:right="309"/>
              <w:jc w:val="both"/>
              <w:rPr>
                <w:spacing w:val="2"/>
              </w:rPr>
            </w:pPr>
            <w:r w:rsidRPr="00FB1A93">
              <w:rPr>
                <w:spacing w:val="2"/>
                <w:sz w:val="22"/>
                <w:szCs w:val="22"/>
              </w:rPr>
              <w:lastRenderedPageBreak/>
              <w:t>Объем услуг будет рассчитываться исходя</w:t>
            </w:r>
            <w:r w:rsidRPr="00FB1A93">
              <w:rPr>
                <w:spacing w:val="2"/>
                <w:sz w:val="22"/>
                <w:szCs w:val="22"/>
                <w:lang w:val="en-US"/>
              </w:rPr>
              <w:t> </w:t>
            </w:r>
            <w:r w:rsidRPr="00FB1A93">
              <w:rPr>
                <w:spacing w:val="2"/>
                <w:sz w:val="22"/>
                <w:szCs w:val="22"/>
              </w:rPr>
              <w:t>из фактических затрат Подрядчика и определяться в согласованном технико-коммерческом</w:t>
            </w:r>
            <w:r w:rsidR="00426647">
              <w:rPr>
                <w:spacing w:val="2"/>
                <w:sz w:val="22"/>
                <w:szCs w:val="22"/>
              </w:rPr>
              <w:t xml:space="preserve"> </w:t>
            </w:r>
            <w:r w:rsidRPr="00FB1A93">
              <w:rPr>
                <w:spacing w:val="2"/>
                <w:sz w:val="22"/>
                <w:szCs w:val="22"/>
              </w:rPr>
              <w:t>предложении (ТКП).</w:t>
            </w:r>
          </w:p>
          <w:p w:rsidR="00B95AD3" w:rsidRPr="00FB1A93" w:rsidRDefault="00B95AD3" w:rsidP="007C66EF">
            <w:pPr>
              <w:keepLines/>
              <w:widowControl w:val="0"/>
              <w:tabs>
                <w:tab w:val="left" w:pos="0"/>
              </w:tabs>
              <w:spacing w:line="240" w:lineRule="atLeast"/>
              <w:ind w:right="309"/>
              <w:jc w:val="both"/>
              <w:rPr>
                <w:color w:val="FF0000"/>
                <w:spacing w:val="2"/>
              </w:rPr>
            </w:pPr>
          </w:p>
        </w:tc>
      </w:tr>
      <w:tr w:rsidR="00B95AD3" w:rsidRPr="00FB1A93" w:rsidTr="00A23C25">
        <w:trPr>
          <w:gridAfter w:val="1"/>
          <w:wAfter w:w="4676" w:type="dxa"/>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b w:val="0"/>
                <w:caps w:val="0"/>
                <w:color w:val="auto"/>
                <w:sz w:val="22"/>
                <w:szCs w:val="22"/>
                <w:u w:val="none"/>
              </w:rPr>
            </w:pPr>
            <w:r w:rsidRPr="00FB1A93">
              <w:rPr>
                <w:b w:val="0"/>
                <w:caps w:val="0"/>
                <w:color w:val="auto"/>
                <w:sz w:val="22"/>
                <w:szCs w:val="22"/>
                <w:u w:val="none"/>
              </w:rPr>
              <w:lastRenderedPageBreak/>
              <w:t xml:space="preserve">3.4 The </w:t>
            </w:r>
            <w:r w:rsidR="00985D0E" w:rsidRPr="00985D0E">
              <w:rPr>
                <w:b w:val="0"/>
                <w:caps w:val="0"/>
                <w:color w:val="auto"/>
                <w:sz w:val="22"/>
                <w:szCs w:val="22"/>
                <w:u w:val="none"/>
              </w:rPr>
              <w:t xml:space="preserve">non limited </w:t>
            </w:r>
            <w:r w:rsidRPr="00FB1A93">
              <w:rPr>
                <w:b w:val="0"/>
                <w:caps w:val="0"/>
                <w:color w:val="auto"/>
                <w:sz w:val="22"/>
                <w:szCs w:val="22"/>
                <w:u w:val="none"/>
              </w:rPr>
              <w:t xml:space="preserve">list of subcontractors and specialists of the Contractor under i.3.2 is spesified in the </w:t>
            </w:r>
            <w:r w:rsidRPr="00FB1A93">
              <w:rPr>
                <w:caps w:val="0"/>
                <w:color w:val="auto"/>
                <w:sz w:val="22"/>
                <w:szCs w:val="22"/>
                <w:u w:val="none"/>
              </w:rPr>
              <w:t>Appendix 1</w:t>
            </w:r>
            <w:r w:rsidRPr="00FB1A93">
              <w:rPr>
                <w:b w:val="0"/>
                <w:caps w:val="0"/>
                <w:color w:val="auto"/>
                <w:sz w:val="22"/>
                <w:szCs w:val="22"/>
                <w:u w:val="none"/>
              </w:rPr>
              <w:t xml:space="preserve"> to the Contract.</w:t>
            </w:r>
          </w:p>
          <w:p w:rsidR="00B95AD3" w:rsidRPr="00FB1A93" w:rsidRDefault="00B95AD3" w:rsidP="009A15F1">
            <w:pPr>
              <w:widowControl w:val="0"/>
              <w:rPr>
                <w:lang w:val="en-US" w:eastAsia="zh-CN"/>
              </w:rPr>
            </w:pPr>
            <w:r w:rsidRPr="00FB1A93">
              <w:rPr>
                <w:sz w:val="22"/>
                <w:szCs w:val="22"/>
                <w:lang w:val="en-US" w:eastAsia="zh-CN"/>
              </w:rPr>
              <w:t xml:space="preserve">The </w:t>
            </w:r>
            <w:r>
              <w:rPr>
                <w:sz w:val="22"/>
                <w:szCs w:val="22"/>
                <w:lang w:val="en-US" w:eastAsia="zh-CN"/>
              </w:rPr>
              <w:t xml:space="preserve">non limited </w:t>
            </w:r>
            <w:r w:rsidRPr="00FB1A93">
              <w:rPr>
                <w:sz w:val="22"/>
                <w:szCs w:val="22"/>
                <w:lang w:val="en-US" w:eastAsia="zh-CN"/>
              </w:rPr>
              <w:t xml:space="preserve">list </w:t>
            </w:r>
            <w:r>
              <w:rPr>
                <w:sz w:val="22"/>
                <w:szCs w:val="22"/>
                <w:lang w:val="en-US" w:eastAsia="zh-CN"/>
              </w:rPr>
              <w:t>of</w:t>
            </w:r>
            <w:r w:rsidRPr="00FB1A93">
              <w:rPr>
                <w:sz w:val="22"/>
                <w:szCs w:val="22"/>
                <w:lang w:val="en-US" w:eastAsia="zh-CN"/>
              </w:rPr>
              <w:t xml:space="preserve"> the subcontractors under i.3.3 and its specialization is specified in </w:t>
            </w:r>
            <w:r w:rsidRPr="00FB1A93">
              <w:rPr>
                <w:b/>
                <w:sz w:val="22"/>
                <w:szCs w:val="22"/>
                <w:lang w:val="en-US" w:eastAsia="zh-CN"/>
              </w:rPr>
              <w:t>Appendix 2</w:t>
            </w:r>
            <w:r w:rsidRPr="00FB1A93">
              <w:rPr>
                <w:sz w:val="22"/>
                <w:szCs w:val="22"/>
                <w:lang w:val="en-US" w:eastAsia="zh-CN"/>
              </w:rPr>
              <w:t xml:space="preserve"> to the Contract.</w:t>
            </w:r>
            <w:r>
              <w:rPr>
                <w:sz w:val="22"/>
                <w:szCs w:val="22"/>
                <w:lang w:val="en-US" w:eastAsia="zh-CN"/>
              </w:rPr>
              <w:t xml:space="preserve"> </w:t>
            </w:r>
          </w:p>
        </w:tc>
        <w:tc>
          <w:tcPr>
            <w:tcW w:w="5537" w:type="dxa"/>
            <w:gridSpan w:val="4"/>
          </w:tcPr>
          <w:p w:rsidR="00B95AD3" w:rsidRPr="00FB1A93" w:rsidRDefault="00B95AD3" w:rsidP="007C66EF">
            <w:pPr>
              <w:keepLines/>
              <w:widowControl w:val="0"/>
              <w:tabs>
                <w:tab w:val="left" w:pos="528"/>
              </w:tabs>
              <w:spacing w:line="240" w:lineRule="atLeast"/>
              <w:ind w:left="24" w:right="309"/>
              <w:jc w:val="both"/>
              <w:rPr>
                <w:spacing w:val="2"/>
              </w:rPr>
            </w:pPr>
            <w:r w:rsidRPr="00FB1A93">
              <w:rPr>
                <w:spacing w:val="2"/>
                <w:sz w:val="22"/>
                <w:szCs w:val="22"/>
              </w:rPr>
              <w:t xml:space="preserve">3.4 </w:t>
            </w:r>
            <w:r w:rsidR="00FC2210">
              <w:rPr>
                <w:spacing w:val="2"/>
                <w:sz w:val="22"/>
                <w:szCs w:val="22"/>
              </w:rPr>
              <w:t xml:space="preserve">Открытый </w:t>
            </w:r>
            <w:r w:rsidRPr="00FB1A93">
              <w:rPr>
                <w:spacing w:val="2"/>
                <w:sz w:val="22"/>
                <w:szCs w:val="22"/>
              </w:rPr>
              <w:t xml:space="preserve">Перечень субподрядных организаций  и  специалистов Подрядчика по п.3.2 указан в </w:t>
            </w:r>
            <w:r w:rsidRPr="00FB1A93">
              <w:rPr>
                <w:b/>
                <w:spacing w:val="2"/>
                <w:sz w:val="22"/>
                <w:szCs w:val="22"/>
              </w:rPr>
              <w:t>Приложении 1</w:t>
            </w:r>
            <w:r w:rsidRPr="00FB1A93">
              <w:rPr>
                <w:spacing w:val="2"/>
                <w:sz w:val="22"/>
                <w:szCs w:val="22"/>
              </w:rPr>
              <w:t xml:space="preserve"> к Контракту.</w:t>
            </w:r>
          </w:p>
          <w:p w:rsidR="00B95AD3" w:rsidRPr="00FB1A93" w:rsidRDefault="00FC2210" w:rsidP="007C66EF">
            <w:pPr>
              <w:keepLines/>
              <w:widowControl w:val="0"/>
              <w:tabs>
                <w:tab w:val="left" w:pos="528"/>
              </w:tabs>
              <w:spacing w:line="240" w:lineRule="atLeast"/>
              <w:ind w:left="24" w:right="309"/>
              <w:jc w:val="both"/>
              <w:rPr>
                <w:spacing w:val="2"/>
              </w:rPr>
            </w:pPr>
            <w:r>
              <w:rPr>
                <w:spacing w:val="2"/>
                <w:sz w:val="22"/>
                <w:szCs w:val="22"/>
              </w:rPr>
              <w:t xml:space="preserve">Открытый </w:t>
            </w:r>
            <w:r w:rsidR="00B95AD3" w:rsidRPr="00FB1A93">
              <w:rPr>
                <w:spacing w:val="2"/>
                <w:sz w:val="22"/>
                <w:szCs w:val="22"/>
              </w:rPr>
              <w:t xml:space="preserve">Перечень субподрядных организаций Подрядчика по п. 3.3 с их специализацией указан в </w:t>
            </w:r>
            <w:r w:rsidR="00B95AD3" w:rsidRPr="00FB1A93">
              <w:rPr>
                <w:b/>
                <w:spacing w:val="2"/>
                <w:sz w:val="22"/>
                <w:szCs w:val="22"/>
              </w:rPr>
              <w:t>Приложении 2</w:t>
            </w:r>
            <w:r w:rsidR="00B95AD3" w:rsidRPr="00FB1A93">
              <w:rPr>
                <w:spacing w:val="2"/>
                <w:sz w:val="22"/>
                <w:szCs w:val="22"/>
              </w:rPr>
              <w:t xml:space="preserve"> к Контракту.</w:t>
            </w:r>
          </w:p>
        </w:tc>
      </w:tr>
      <w:tr w:rsidR="00B95AD3" w:rsidRPr="00FB1A93" w:rsidTr="00A23C25">
        <w:trPr>
          <w:gridAfter w:val="1"/>
          <w:wAfter w:w="4676" w:type="dxa"/>
          <w:trHeight w:val="299"/>
        </w:trPr>
        <w:tc>
          <w:tcPr>
            <w:tcW w:w="4844" w:type="dxa"/>
            <w:gridSpan w:val="2"/>
          </w:tcPr>
          <w:p w:rsidR="00B95AD3" w:rsidRPr="00B95AD3" w:rsidRDefault="00B95AD3" w:rsidP="007C66EF">
            <w:pPr>
              <w:pStyle w:val="2"/>
              <w:keepNext w:val="0"/>
              <w:widowControl w:val="0"/>
              <w:numPr>
                <w:ilvl w:val="0"/>
                <w:numId w:val="0"/>
              </w:numPr>
              <w:spacing w:before="0" w:after="0" w:line="240" w:lineRule="auto"/>
              <w:ind w:right="69"/>
              <w:jc w:val="both"/>
              <w:rPr>
                <w:b w:val="0"/>
                <w:caps w:val="0"/>
                <w:color w:val="auto"/>
                <w:sz w:val="22"/>
                <w:szCs w:val="22"/>
                <w:u w:val="none"/>
                <w:lang w:val="ru-RU"/>
              </w:rPr>
            </w:pPr>
          </w:p>
        </w:tc>
        <w:tc>
          <w:tcPr>
            <w:tcW w:w="5537" w:type="dxa"/>
            <w:gridSpan w:val="4"/>
          </w:tcPr>
          <w:p w:rsidR="00B95AD3" w:rsidRPr="00FB1A93" w:rsidRDefault="00B95AD3" w:rsidP="007C66EF">
            <w:pPr>
              <w:keepLines/>
              <w:widowControl w:val="0"/>
              <w:tabs>
                <w:tab w:val="left" w:pos="4918"/>
              </w:tabs>
              <w:snapToGrid w:val="0"/>
              <w:spacing w:line="240" w:lineRule="atLeast"/>
              <w:ind w:right="149"/>
              <w:jc w:val="both"/>
              <w:rPr>
                <w:spacing w:val="2"/>
              </w:rPr>
            </w:pPr>
          </w:p>
        </w:tc>
      </w:tr>
      <w:tr w:rsidR="00B95AD3" w:rsidRPr="00FB1A93" w:rsidTr="00A23C25">
        <w:trPr>
          <w:gridAfter w:val="1"/>
          <w:wAfter w:w="4676" w:type="dxa"/>
          <w:trHeight w:val="1297"/>
        </w:trPr>
        <w:tc>
          <w:tcPr>
            <w:tcW w:w="4844" w:type="dxa"/>
            <w:gridSpan w:val="2"/>
          </w:tcPr>
          <w:p w:rsidR="00B95AD3" w:rsidRPr="00FB1A93" w:rsidRDefault="00B95AD3" w:rsidP="007C66EF">
            <w:pPr>
              <w:widowControl w:val="0"/>
              <w:ind w:right="69"/>
              <w:jc w:val="both"/>
              <w:rPr>
                <w:lang w:val="en-US"/>
              </w:rPr>
            </w:pPr>
            <w:r w:rsidRPr="00FB1A93">
              <w:rPr>
                <w:sz w:val="22"/>
                <w:szCs w:val="22"/>
                <w:lang w:val="en-US"/>
              </w:rPr>
              <w:t>3.6 The cooperation issues will be amended and complemented by both Parties every year and all the changes shall be included in Appendices and Addenda to the Contract.</w:t>
            </w:r>
          </w:p>
        </w:tc>
        <w:tc>
          <w:tcPr>
            <w:tcW w:w="5537" w:type="dxa"/>
            <w:gridSpan w:val="4"/>
          </w:tcPr>
          <w:p w:rsidR="00B95AD3" w:rsidRPr="00FB1A93" w:rsidRDefault="00B95AD3" w:rsidP="007C66EF">
            <w:pPr>
              <w:pStyle w:val="2"/>
              <w:keepNext w:val="0"/>
              <w:widowControl w:val="0"/>
              <w:numPr>
                <w:ilvl w:val="0"/>
                <w:numId w:val="0"/>
              </w:numPr>
              <w:tabs>
                <w:tab w:val="left" w:pos="4918"/>
              </w:tabs>
              <w:spacing w:before="0" w:after="0" w:line="240" w:lineRule="auto"/>
              <w:ind w:right="149"/>
              <w:jc w:val="both"/>
              <w:rPr>
                <w:b w:val="0"/>
                <w:caps w:val="0"/>
                <w:color w:val="auto"/>
                <w:sz w:val="22"/>
                <w:szCs w:val="22"/>
                <w:u w:val="none"/>
                <w:lang w:val="ru-RU"/>
              </w:rPr>
            </w:pPr>
            <w:r w:rsidRPr="00FB1A93">
              <w:rPr>
                <w:b w:val="0"/>
                <w:caps w:val="0"/>
                <w:color w:val="auto"/>
                <w:sz w:val="22"/>
                <w:szCs w:val="22"/>
                <w:u w:val="none"/>
                <w:lang w:val="ru-RU"/>
              </w:rPr>
              <w:t xml:space="preserve">3.6 Вопросы сотрудничества подлежат ежегодному пересмотру и дополнению обеими Сторонами; все изменения должны быть отражены в Приложениях </w:t>
            </w:r>
            <w:r w:rsidRPr="00FB1A93">
              <w:rPr>
                <w:b w:val="0"/>
                <w:bCs/>
                <w:iCs/>
                <w:caps w:val="0"/>
                <w:color w:val="auto"/>
                <w:sz w:val="22"/>
                <w:szCs w:val="22"/>
                <w:u w:val="none"/>
                <w:lang w:val="ru-RU"/>
              </w:rPr>
              <w:t>и Дополнениях к Контракту</w:t>
            </w:r>
            <w:r w:rsidRPr="00FB1A93">
              <w:rPr>
                <w:b w:val="0"/>
                <w:caps w:val="0"/>
                <w:color w:val="auto"/>
                <w:sz w:val="22"/>
                <w:szCs w:val="22"/>
                <w:u w:val="none"/>
                <w:lang w:val="ru-RU"/>
              </w:rPr>
              <w:t>.</w:t>
            </w:r>
          </w:p>
          <w:p w:rsidR="00B95AD3" w:rsidRPr="00FB1A93" w:rsidRDefault="00B95AD3" w:rsidP="007C66EF">
            <w:pPr>
              <w:widowControl w:val="0"/>
              <w:rPr>
                <w:lang w:eastAsia="zh-CN"/>
              </w:rPr>
            </w:pPr>
          </w:p>
        </w:tc>
      </w:tr>
      <w:tr w:rsidR="00B95AD3" w:rsidRPr="00FB1A93" w:rsidTr="00A23C25">
        <w:trPr>
          <w:gridAfter w:val="1"/>
          <w:wAfter w:w="4676" w:type="dxa"/>
          <w:trHeight w:val="231"/>
        </w:trPr>
        <w:tc>
          <w:tcPr>
            <w:tcW w:w="4844" w:type="dxa"/>
            <w:gridSpan w:val="2"/>
          </w:tcPr>
          <w:p w:rsidR="00B95AD3" w:rsidRPr="00FB1A93" w:rsidRDefault="00B95AD3" w:rsidP="007C66EF">
            <w:pPr>
              <w:widowControl w:val="0"/>
              <w:ind w:right="69"/>
              <w:jc w:val="both"/>
            </w:pPr>
          </w:p>
        </w:tc>
        <w:tc>
          <w:tcPr>
            <w:tcW w:w="5537" w:type="dxa"/>
            <w:gridSpan w:val="4"/>
          </w:tcPr>
          <w:p w:rsidR="00B95AD3" w:rsidRPr="00FB1A93" w:rsidRDefault="00B95AD3" w:rsidP="007C66EF">
            <w:pPr>
              <w:pStyle w:val="2"/>
              <w:keepNext w:val="0"/>
              <w:widowControl w:val="0"/>
              <w:numPr>
                <w:ilvl w:val="0"/>
                <w:numId w:val="0"/>
              </w:numPr>
              <w:tabs>
                <w:tab w:val="left" w:pos="4918"/>
              </w:tabs>
              <w:spacing w:before="0" w:after="0" w:line="240" w:lineRule="auto"/>
              <w:ind w:right="149"/>
              <w:jc w:val="both"/>
              <w:rPr>
                <w:b w:val="0"/>
                <w:caps w:val="0"/>
                <w:color w:val="auto"/>
                <w:sz w:val="22"/>
                <w:szCs w:val="22"/>
                <w:u w:val="none"/>
                <w:lang w:val="ru-RU"/>
              </w:rPr>
            </w:pPr>
          </w:p>
        </w:tc>
      </w:tr>
      <w:tr w:rsidR="00B95AD3" w:rsidRPr="00FB1A93" w:rsidTr="00A23C25">
        <w:trPr>
          <w:gridAfter w:val="1"/>
          <w:wAfter w:w="4676" w:type="dxa"/>
          <w:trHeight w:val="467"/>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b w:val="0"/>
                <w:bCs/>
                <w:color w:val="auto"/>
                <w:sz w:val="22"/>
                <w:szCs w:val="22"/>
                <w:u w:val="none"/>
              </w:rPr>
            </w:pPr>
            <w:r w:rsidRPr="00FB1A93">
              <w:rPr>
                <w:sz w:val="22"/>
                <w:szCs w:val="22"/>
                <w:u w:val="none"/>
              </w:rPr>
              <w:t xml:space="preserve">ARTICLE 4  WORKING SCHEDULE FOR RENDERING of SERVICEs </w:t>
            </w:r>
          </w:p>
        </w:tc>
        <w:tc>
          <w:tcPr>
            <w:tcW w:w="5537" w:type="dxa"/>
            <w:gridSpan w:val="4"/>
          </w:tcPr>
          <w:p w:rsidR="00B95AD3" w:rsidRPr="00FB1A93" w:rsidRDefault="00B95AD3" w:rsidP="007C66EF">
            <w:pPr>
              <w:pStyle w:val="2"/>
              <w:keepNext w:val="0"/>
              <w:widowControl w:val="0"/>
              <w:numPr>
                <w:ilvl w:val="0"/>
                <w:numId w:val="0"/>
              </w:numPr>
              <w:tabs>
                <w:tab w:val="left" w:pos="4918"/>
              </w:tabs>
              <w:spacing w:before="0" w:after="0" w:line="240" w:lineRule="auto"/>
              <w:ind w:right="149"/>
              <w:jc w:val="both"/>
              <w:rPr>
                <w:color w:val="auto"/>
                <w:sz w:val="22"/>
                <w:szCs w:val="22"/>
                <w:u w:val="none"/>
                <w:lang w:val="ru-RU"/>
              </w:rPr>
            </w:pPr>
            <w:r w:rsidRPr="00FB1A93">
              <w:rPr>
                <w:color w:val="auto"/>
                <w:sz w:val="22"/>
                <w:szCs w:val="22"/>
                <w:u w:val="none"/>
                <w:lang w:val="ru-RU"/>
              </w:rPr>
              <w:t>СТАТЬЯ 4 РАБОЧИЙ ГРАФИК ПРЕДОСТАВЛЕНИЯ УСЛУ</w:t>
            </w:r>
            <w:ins w:id="479" w:author="Павлютенков Юрий Владимирович" w:date="2014-03-28T11:40:00Z">
              <w:r w:rsidR="001A2A0B">
                <w:rPr>
                  <w:color w:val="auto"/>
                  <w:sz w:val="22"/>
                  <w:szCs w:val="22"/>
                  <w:u w:val="none"/>
                  <w:lang w:val="ru-RU"/>
                </w:rPr>
                <w:t>Г</w:t>
              </w:r>
            </w:ins>
          </w:p>
        </w:tc>
      </w:tr>
      <w:tr w:rsidR="00B95AD3" w:rsidRPr="00FB1A93" w:rsidTr="00A23C25">
        <w:trPr>
          <w:gridAfter w:val="1"/>
          <w:wAfter w:w="4676" w:type="dxa"/>
          <w:trHeight w:val="125"/>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color w:val="auto"/>
                <w:sz w:val="22"/>
                <w:szCs w:val="22"/>
                <w:u w:val="none"/>
                <w:lang w:val="ru-RU"/>
              </w:rPr>
            </w:pPr>
          </w:p>
        </w:tc>
        <w:tc>
          <w:tcPr>
            <w:tcW w:w="5537" w:type="dxa"/>
            <w:gridSpan w:val="4"/>
          </w:tcPr>
          <w:p w:rsidR="00B95AD3" w:rsidRPr="00FB1A93" w:rsidRDefault="00B95AD3" w:rsidP="007C66EF">
            <w:pPr>
              <w:pStyle w:val="2"/>
              <w:keepNext w:val="0"/>
              <w:widowControl w:val="0"/>
              <w:numPr>
                <w:ilvl w:val="0"/>
                <w:numId w:val="0"/>
              </w:numPr>
              <w:tabs>
                <w:tab w:val="left" w:pos="4918"/>
              </w:tabs>
              <w:spacing w:before="0" w:after="0" w:line="240" w:lineRule="auto"/>
              <w:ind w:right="149"/>
              <w:jc w:val="both"/>
              <w:rPr>
                <w:color w:val="auto"/>
                <w:sz w:val="22"/>
                <w:szCs w:val="22"/>
                <w:u w:val="none"/>
                <w:lang w:val="ru-RU"/>
              </w:rPr>
            </w:pPr>
          </w:p>
        </w:tc>
      </w:tr>
      <w:tr w:rsidR="00B95AD3" w:rsidRPr="00FB1A93" w:rsidTr="00A23C25">
        <w:trPr>
          <w:gridAfter w:val="1"/>
          <w:wAfter w:w="4676" w:type="dxa"/>
          <w:trHeight w:val="282"/>
        </w:trPr>
        <w:tc>
          <w:tcPr>
            <w:tcW w:w="4844" w:type="dxa"/>
            <w:gridSpan w:val="2"/>
          </w:tcPr>
          <w:p w:rsidR="00B95AD3" w:rsidRPr="00FB1A93" w:rsidRDefault="00B95AD3" w:rsidP="00255100">
            <w:pPr>
              <w:widowControl w:val="0"/>
              <w:ind w:right="69"/>
              <w:jc w:val="both"/>
              <w:rPr>
                <w:lang w:val="en-US"/>
              </w:rPr>
            </w:pPr>
            <w:r w:rsidRPr="00FB1A93">
              <w:rPr>
                <w:sz w:val="22"/>
                <w:szCs w:val="22"/>
                <w:lang w:val="en-US"/>
              </w:rPr>
              <w:t>4.1 Al</w:t>
            </w:r>
            <w:r>
              <w:rPr>
                <w:sz w:val="22"/>
                <w:szCs w:val="22"/>
                <w:lang w:val="en-US"/>
              </w:rPr>
              <w:t>l</w:t>
            </w:r>
            <w:r w:rsidRPr="00FB1A93">
              <w:rPr>
                <w:sz w:val="22"/>
                <w:szCs w:val="22"/>
                <w:lang w:val="en-US"/>
              </w:rPr>
              <w:t xml:space="preserve"> the scope of services shall be provided in accordance with the working schedule agreed by the Parties and Addenda to be signed later on. </w:t>
            </w:r>
          </w:p>
          <w:p w:rsidR="00B95AD3" w:rsidRPr="00FB1A93" w:rsidRDefault="00B95AD3" w:rsidP="00875FEC">
            <w:pPr>
              <w:widowControl w:val="0"/>
              <w:ind w:right="69"/>
              <w:jc w:val="both"/>
              <w:rPr>
                <w:lang w:val="en-US"/>
              </w:rPr>
            </w:pPr>
            <w:r w:rsidRPr="00FB1A93">
              <w:rPr>
                <w:sz w:val="22"/>
                <w:szCs w:val="22"/>
                <w:lang w:val="en-US"/>
              </w:rPr>
              <w:t xml:space="preserve">The Parties should organize and plan the arrival of experts of </w:t>
            </w:r>
            <w:r w:rsidRPr="00FB1A93">
              <w:rPr>
                <w:b/>
                <w:sz w:val="22"/>
                <w:szCs w:val="22"/>
                <w:lang w:val="en-US"/>
              </w:rPr>
              <w:t>the Contractor</w:t>
            </w:r>
            <w:r w:rsidRPr="00FB1A93">
              <w:rPr>
                <w:sz w:val="22"/>
                <w:szCs w:val="22"/>
                <w:lang w:val="en-US"/>
              </w:rPr>
              <w:t xml:space="preserve"> to BNPP site</w:t>
            </w:r>
            <w:r>
              <w:rPr>
                <w:sz w:val="22"/>
                <w:szCs w:val="22"/>
                <w:lang w:val="en-US"/>
              </w:rPr>
              <w:t xml:space="preserve"> /</w:t>
            </w:r>
            <w:smartTag w:uri="urn:schemas-microsoft-com:office:smarttags" w:element="City">
              <w:smartTag w:uri="urn:schemas-microsoft-com:office:smarttags" w:element="place">
                <w:r>
                  <w:rPr>
                    <w:sz w:val="22"/>
                    <w:szCs w:val="22"/>
                    <w:lang w:val="en-US"/>
                  </w:rPr>
                  <w:t>Tehran</w:t>
                </w:r>
              </w:smartTag>
            </w:smartTag>
            <w:r w:rsidRPr="00FB1A93">
              <w:rPr>
                <w:sz w:val="22"/>
                <w:szCs w:val="22"/>
                <w:lang w:val="en-US"/>
              </w:rPr>
              <w:t xml:space="preserve"> for rendering of services under the present </w:t>
            </w:r>
            <w:r w:rsidRPr="00FB1A93">
              <w:rPr>
                <w:sz w:val="22"/>
                <w:szCs w:val="22"/>
              </w:rPr>
              <w:t>С</w:t>
            </w:r>
            <w:r w:rsidRPr="00FB1A93">
              <w:rPr>
                <w:sz w:val="22"/>
                <w:szCs w:val="22"/>
                <w:lang w:val="en-US"/>
              </w:rPr>
              <w:t>ontract on SPM and during the inter</w:t>
            </w:r>
            <w:r>
              <w:rPr>
                <w:sz w:val="22"/>
                <w:szCs w:val="22"/>
                <w:lang w:val="en-US"/>
              </w:rPr>
              <w:t xml:space="preserve"> </w:t>
            </w:r>
            <w:r w:rsidRPr="00FB1A93">
              <w:rPr>
                <w:sz w:val="22"/>
                <w:szCs w:val="22"/>
                <w:lang w:val="en-US"/>
              </w:rPr>
              <w:t xml:space="preserve">repair period at units 1 and 2 by the request of </w:t>
            </w:r>
            <w:r w:rsidRPr="00FB1A93">
              <w:rPr>
                <w:b/>
                <w:sz w:val="22"/>
                <w:szCs w:val="22"/>
                <w:lang w:val="en-US"/>
              </w:rPr>
              <w:t xml:space="preserve">the </w:t>
            </w:r>
            <w:r>
              <w:rPr>
                <w:b/>
                <w:sz w:val="22"/>
                <w:szCs w:val="22"/>
                <w:lang w:val="en-US"/>
              </w:rPr>
              <w:t>Principal</w:t>
            </w:r>
            <w:r w:rsidRPr="00FB1A93">
              <w:rPr>
                <w:sz w:val="22"/>
                <w:szCs w:val="22"/>
                <w:lang w:val="en-US"/>
              </w:rPr>
              <w:t>.</w:t>
            </w:r>
          </w:p>
        </w:tc>
        <w:tc>
          <w:tcPr>
            <w:tcW w:w="5537" w:type="dxa"/>
            <w:gridSpan w:val="4"/>
          </w:tcPr>
          <w:p w:rsidR="00B95AD3" w:rsidRPr="00FB1A93" w:rsidRDefault="00B95AD3" w:rsidP="007C66EF">
            <w:pPr>
              <w:widowControl w:val="0"/>
              <w:tabs>
                <w:tab w:val="left" w:pos="4918"/>
              </w:tabs>
              <w:ind w:right="149"/>
              <w:jc w:val="both"/>
            </w:pPr>
            <w:r w:rsidRPr="00CD4102">
              <w:rPr>
                <w:sz w:val="22"/>
                <w:szCs w:val="22"/>
                <w:lang w:val="en-US"/>
              </w:rPr>
              <w:t xml:space="preserve"> </w:t>
            </w:r>
            <w:r w:rsidRPr="00FB1A93">
              <w:rPr>
                <w:sz w:val="22"/>
                <w:szCs w:val="22"/>
              </w:rPr>
              <w:t>4.1 Весь объем Услуг</w:t>
            </w:r>
            <w:r w:rsidRPr="00FB1A93">
              <w:rPr>
                <w:bCs/>
                <w:sz w:val="22"/>
                <w:szCs w:val="22"/>
              </w:rPr>
              <w:t xml:space="preserve"> </w:t>
            </w:r>
            <w:r w:rsidRPr="00FB1A93">
              <w:rPr>
                <w:sz w:val="22"/>
                <w:szCs w:val="22"/>
              </w:rPr>
              <w:t>должен предоставляться в соответствии с условиями рабочего графика, согласованного сторонами</w:t>
            </w:r>
            <w:ins w:id="480" w:author="Павлютенков Юрий Владимирович" w:date="2014-03-28T11:40:00Z">
              <w:r w:rsidR="001A2A0B">
                <w:rPr>
                  <w:sz w:val="22"/>
                  <w:szCs w:val="22"/>
                </w:rPr>
                <w:t>, а также принятыми Сторонами ТКП</w:t>
              </w:r>
            </w:ins>
            <w:r w:rsidRPr="00FB1A93">
              <w:rPr>
                <w:sz w:val="22"/>
                <w:szCs w:val="22"/>
              </w:rPr>
              <w:t xml:space="preserve"> и Дополнениями, которые будут подписаны в будущем.  </w:t>
            </w:r>
          </w:p>
          <w:p w:rsidR="00B95AD3" w:rsidRPr="00FB1A93" w:rsidRDefault="00B95AD3" w:rsidP="001A2A0B">
            <w:pPr>
              <w:widowControl w:val="0"/>
              <w:tabs>
                <w:tab w:val="left" w:pos="4918"/>
              </w:tabs>
              <w:ind w:right="149"/>
              <w:jc w:val="both"/>
            </w:pPr>
            <w:r w:rsidRPr="00FB1A93">
              <w:rPr>
                <w:spacing w:val="2"/>
                <w:sz w:val="22"/>
                <w:szCs w:val="22"/>
              </w:rPr>
              <w:t xml:space="preserve">Стороны должны организовать и спланировать прибытие специалистов </w:t>
            </w:r>
            <w:r w:rsidRPr="00FB1A93">
              <w:rPr>
                <w:b/>
                <w:spacing w:val="2"/>
                <w:sz w:val="22"/>
                <w:szCs w:val="22"/>
              </w:rPr>
              <w:t>Подрядчика</w:t>
            </w:r>
            <w:r w:rsidRPr="00FB1A93">
              <w:rPr>
                <w:spacing w:val="2"/>
                <w:sz w:val="22"/>
                <w:szCs w:val="22"/>
              </w:rPr>
              <w:t xml:space="preserve"> на площадку БАЭС</w:t>
            </w:r>
            <w:r w:rsidR="008F7F49">
              <w:rPr>
                <w:spacing w:val="2"/>
                <w:sz w:val="22"/>
                <w:szCs w:val="22"/>
              </w:rPr>
              <w:t>/Тегеран</w:t>
            </w:r>
            <w:r w:rsidRPr="00FB1A93">
              <w:rPr>
                <w:spacing w:val="2"/>
                <w:sz w:val="22"/>
                <w:szCs w:val="22"/>
              </w:rPr>
              <w:t xml:space="preserve"> для оказания услуг по настоящему Контракту на ППР и в течение межремонтного периода на энергоблоке №1 </w:t>
            </w:r>
            <w:del w:id="481" w:author="Павлютенков Юрий Владимирович" w:date="2014-03-28T11:41:00Z">
              <w:r w:rsidR="008F7F49" w:rsidDel="001A2A0B">
                <w:rPr>
                  <w:spacing w:val="2"/>
                  <w:sz w:val="22"/>
                  <w:szCs w:val="22"/>
                </w:rPr>
                <w:delText xml:space="preserve">и 2 </w:delText>
              </w:r>
            </w:del>
            <w:r w:rsidR="008F7F49">
              <w:rPr>
                <w:spacing w:val="2"/>
                <w:sz w:val="22"/>
                <w:szCs w:val="22"/>
              </w:rPr>
              <w:t xml:space="preserve">по запросу </w:t>
            </w:r>
            <w:r w:rsidR="000B3E11" w:rsidRPr="00426647">
              <w:rPr>
                <w:b/>
                <w:spacing w:val="2"/>
                <w:sz w:val="22"/>
                <w:szCs w:val="22"/>
              </w:rPr>
              <w:t>Заказчик</w:t>
            </w:r>
            <w:r w:rsidR="008F7F49">
              <w:rPr>
                <w:b/>
                <w:spacing w:val="2"/>
                <w:sz w:val="22"/>
                <w:szCs w:val="22"/>
              </w:rPr>
              <w:t>а</w:t>
            </w:r>
            <w:r w:rsidRPr="00FB1A93">
              <w:rPr>
                <w:b/>
                <w:spacing w:val="2"/>
                <w:sz w:val="22"/>
                <w:szCs w:val="22"/>
              </w:rPr>
              <w:t>.</w:t>
            </w:r>
          </w:p>
        </w:tc>
      </w:tr>
      <w:tr w:rsidR="00B95AD3" w:rsidRPr="00FB1A93" w:rsidTr="00A23C25">
        <w:trPr>
          <w:gridAfter w:val="1"/>
          <w:wAfter w:w="4676" w:type="dxa"/>
          <w:trHeight w:val="98"/>
        </w:trPr>
        <w:tc>
          <w:tcPr>
            <w:tcW w:w="4844" w:type="dxa"/>
            <w:gridSpan w:val="2"/>
          </w:tcPr>
          <w:p w:rsidR="00B95AD3" w:rsidRPr="00FB1A93" w:rsidRDefault="00B95AD3" w:rsidP="007C66EF">
            <w:pPr>
              <w:widowControl w:val="0"/>
              <w:ind w:right="69"/>
              <w:jc w:val="both"/>
            </w:pPr>
          </w:p>
        </w:tc>
        <w:tc>
          <w:tcPr>
            <w:tcW w:w="5537" w:type="dxa"/>
            <w:gridSpan w:val="4"/>
          </w:tcPr>
          <w:p w:rsidR="00B95AD3" w:rsidRPr="00FB1A93" w:rsidRDefault="00B95AD3" w:rsidP="007C66EF">
            <w:pPr>
              <w:widowControl w:val="0"/>
              <w:tabs>
                <w:tab w:val="left" w:pos="4918"/>
              </w:tabs>
              <w:ind w:right="149"/>
              <w:jc w:val="both"/>
            </w:pPr>
          </w:p>
        </w:tc>
      </w:tr>
      <w:tr w:rsidR="00B95AD3" w:rsidRPr="00FB1A93" w:rsidTr="00A23C25">
        <w:trPr>
          <w:gridAfter w:val="1"/>
          <w:wAfter w:w="4676" w:type="dxa"/>
          <w:trHeight w:val="424"/>
        </w:trPr>
        <w:tc>
          <w:tcPr>
            <w:tcW w:w="4844" w:type="dxa"/>
            <w:gridSpan w:val="2"/>
          </w:tcPr>
          <w:p w:rsidR="00B95AD3" w:rsidRPr="00FB1A93" w:rsidRDefault="00B95AD3" w:rsidP="00255100">
            <w:pPr>
              <w:widowControl w:val="0"/>
              <w:jc w:val="both"/>
              <w:rPr>
                <w:rStyle w:val="af4"/>
                <w:i w:val="0"/>
                <w:iCs/>
                <w:noProof/>
                <w:color w:val="000000"/>
                <w:lang w:val="en-US" w:eastAsia="zh-CN"/>
              </w:rPr>
            </w:pPr>
            <w:r w:rsidRPr="00FB1A93">
              <w:rPr>
                <w:rStyle w:val="af4"/>
                <w:i w:val="0"/>
                <w:iCs/>
                <w:sz w:val="22"/>
                <w:szCs w:val="22"/>
                <w:lang w:val="en-US"/>
              </w:rPr>
              <w:t xml:space="preserve">4.2 </w:t>
            </w:r>
            <w:r w:rsidRPr="00FB1A93">
              <w:rPr>
                <w:rStyle w:val="af4"/>
                <w:i w:val="0"/>
                <w:iCs/>
                <w:noProof/>
                <w:color w:val="000000"/>
                <w:sz w:val="22"/>
                <w:szCs w:val="22"/>
                <w:lang w:val="en-US" w:eastAsia="zh-CN"/>
              </w:rPr>
              <w:t xml:space="preserve">The Contractor should render services by sending specialists to the Bushehr NPP within a prescribed time limits </w:t>
            </w:r>
            <w:r w:rsidRPr="00FB1A93">
              <w:rPr>
                <w:rStyle w:val="af4"/>
                <w:i w:val="0"/>
                <w:iCs/>
                <w:noProof/>
                <w:sz w:val="22"/>
                <w:szCs w:val="22"/>
                <w:lang w:val="en-US" w:eastAsia="zh-CN"/>
              </w:rPr>
              <w:t xml:space="preserve">after the </w:t>
            </w:r>
            <w:r>
              <w:rPr>
                <w:rStyle w:val="af4"/>
                <w:i w:val="0"/>
                <w:iCs/>
                <w:noProof/>
                <w:sz w:val="22"/>
                <w:szCs w:val="22"/>
                <w:lang w:val="en-US" w:eastAsia="zh-CN"/>
              </w:rPr>
              <w:t>official</w:t>
            </w:r>
            <w:r w:rsidRPr="00FB1A93">
              <w:rPr>
                <w:rStyle w:val="af4"/>
                <w:i w:val="0"/>
                <w:iCs/>
                <w:noProof/>
                <w:sz w:val="22"/>
                <w:szCs w:val="22"/>
                <w:lang w:val="en-US" w:eastAsia="zh-CN"/>
              </w:rPr>
              <w:t xml:space="preserve"> notification from the </w:t>
            </w:r>
            <w:r>
              <w:rPr>
                <w:rStyle w:val="af4"/>
                <w:i w:val="0"/>
                <w:iCs/>
                <w:noProof/>
                <w:sz w:val="22"/>
                <w:szCs w:val="22"/>
                <w:lang w:val="en-US" w:eastAsia="zh-CN"/>
              </w:rPr>
              <w:t>the Principal</w:t>
            </w:r>
            <w:r w:rsidRPr="00FB1A93">
              <w:rPr>
                <w:rStyle w:val="af4"/>
                <w:i w:val="0"/>
                <w:iCs/>
                <w:noProof/>
                <w:sz w:val="22"/>
                <w:szCs w:val="22"/>
                <w:lang w:val="en-US" w:eastAsia="zh-CN"/>
              </w:rPr>
              <w:t xml:space="preserve"> with t</w:t>
            </w:r>
            <w:r w:rsidRPr="00FB1A93">
              <w:rPr>
                <w:rStyle w:val="af4"/>
                <w:i w:val="0"/>
                <w:iCs/>
                <w:noProof/>
                <w:color w:val="000000"/>
                <w:sz w:val="22"/>
                <w:szCs w:val="22"/>
                <w:lang w:val="en-US" w:eastAsia="zh-CN"/>
              </w:rPr>
              <w:t>he specified dates of sending to Iran required specialists which should be sent to the Contractor not less than 30 days prior to due date.</w:t>
            </w:r>
          </w:p>
        </w:tc>
        <w:tc>
          <w:tcPr>
            <w:tcW w:w="5537" w:type="dxa"/>
            <w:gridSpan w:val="4"/>
          </w:tcPr>
          <w:p w:rsidR="00B95AD3" w:rsidRPr="00FB1A93" w:rsidRDefault="00B95AD3" w:rsidP="00426647">
            <w:pPr>
              <w:keepLines/>
              <w:widowControl w:val="0"/>
              <w:tabs>
                <w:tab w:val="left" w:pos="4918"/>
              </w:tabs>
              <w:snapToGrid w:val="0"/>
              <w:spacing w:line="240" w:lineRule="atLeast"/>
              <w:ind w:right="149"/>
              <w:jc w:val="both"/>
              <w:rPr>
                <w:color w:val="FF0000"/>
                <w:spacing w:val="2"/>
              </w:rPr>
            </w:pPr>
            <w:r w:rsidRPr="00FB1A93">
              <w:rPr>
                <w:spacing w:val="2"/>
                <w:sz w:val="22"/>
                <w:szCs w:val="22"/>
              </w:rPr>
              <w:t>4.2 Подрядчик должен оказать услуги путем командирования специалистов на АЭС</w:t>
            </w:r>
            <w:r w:rsidR="00426647">
              <w:rPr>
                <w:spacing w:val="2"/>
                <w:sz w:val="22"/>
                <w:szCs w:val="22"/>
              </w:rPr>
              <w:t xml:space="preserve"> Бушер</w:t>
            </w:r>
            <w:r w:rsidRPr="00FB1A93">
              <w:rPr>
                <w:spacing w:val="2"/>
                <w:sz w:val="22"/>
                <w:szCs w:val="22"/>
              </w:rPr>
              <w:t xml:space="preserve"> в установленные сроки после официального </w:t>
            </w:r>
            <w:r w:rsidR="00426647">
              <w:rPr>
                <w:spacing w:val="2"/>
                <w:sz w:val="22"/>
                <w:szCs w:val="22"/>
              </w:rPr>
              <w:t>у</w:t>
            </w:r>
            <w:r w:rsidRPr="00FB1A93">
              <w:rPr>
                <w:spacing w:val="2"/>
                <w:sz w:val="22"/>
                <w:szCs w:val="22"/>
              </w:rPr>
              <w:t xml:space="preserve">ведомления от </w:t>
            </w:r>
            <w:r w:rsidR="00FA4FE7">
              <w:rPr>
                <w:spacing w:val="2"/>
                <w:sz w:val="22"/>
                <w:szCs w:val="22"/>
              </w:rPr>
              <w:t>Заказчик</w:t>
            </w:r>
            <w:r w:rsidRPr="00FB1A93">
              <w:rPr>
                <w:spacing w:val="2"/>
                <w:sz w:val="22"/>
                <w:szCs w:val="22"/>
              </w:rPr>
              <w:t>а с уточненными датами отправки в ИРИ требуемых специалистов, которое должно быть отправлено Подрядчику не менее чем за 30 дней до установленного срока.</w:t>
            </w:r>
            <w:r w:rsidRPr="00FB1A93">
              <w:rPr>
                <w:color w:val="FF0000"/>
                <w:spacing w:val="2"/>
                <w:sz w:val="22"/>
                <w:szCs w:val="22"/>
              </w:rPr>
              <w:t xml:space="preserve"> </w:t>
            </w:r>
          </w:p>
        </w:tc>
      </w:tr>
      <w:tr w:rsidR="00B95AD3" w:rsidRPr="00FB1A93" w:rsidTr="00A23C25">
        <w:trPr>
          <w:gridAfter w:val="1"/>
          <w:wAfter w:w="4676" w:type="dxa"/>
          <w:trHeight w:val="112"/>
        </w:trPr>
        <w:tc>
          <w:tcPr>
            <w:tcW w:w="4844" w:type="dxa"/>
            <w:gridSpan w:val="2"/>
          </w:tcPr>
          <w:p w:rsidR="00B95AD3" w:rsidRPr="00FB1A93" w:rsidRDefault="00B95AD3" w:rsidP="007C66EF">
            <w:pPr>
              <w:widowControl w:val="0"/>
              <w:jc w:val="both"/>
              <w:rPr>
                <w:rStyle w:val="af4"/>
                <w:i w:val="0"/>
                <w:iCs/>
              </w:rPr>
            </w:pPr>
          </w:p>
        </w:tc>
        <w:tc>
          <w:tcPr>
            <w:tcW w:w="5537" w:type="dxa"/>
            <w:gridSpan w:val="4"/>
          </w:tcPr>
          <w:p w:rsidR="00B95AD3" w:rsidRPr="00FB1A93" w:rsidRDefault="00B95AD3" w:rsidP="007C66EF">
            <w:pPr>
              <w:keepLines/>
              <w:widowControl w:val="0"/>
              <w:tabs>
                <w:tab w:val="left" w:pos="4918"/>
              </w:tabs>
              <w:snapToGrid w:val="0"/>
              <w:spacing w:line="240" w:lineRule="atLeast"/>
              <w:ind w:right="149"/>
              <w:jc w:val="both"/>
              <w:rPr>
                <w:spacing w:val="2"/>
              </w:rPr>
            </w:pPr>
          </w:p>
        </w:tc>
      </w:tr>
      <w:tr w:rsidR="00B95AD3" w:rsidRPr="00FB1A93" w:rsidTr="00A23C25">
        <w:trPr>
          <w:gridAfter w:val="1"/>
          <w:wAfter w:w="4676" w:type="dxa"/>
          <w:trHeight w:val="424"/>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rStyle w:val="af4"/>
                <w:b w:val="0"/>
                <w:iCs/>
                <w:color w:val="auto"/>
                <w:u w:val="none"/>
              </w:rPr>
            </w:pPr>
            <w:r w:rsidRPr="00FB1A93">
              <w:rPr>
                <w:b w:val="0"/>
                <w:caps w:val="0"/>
                <w:color w:val="auto"/>
                <w:sz w:val="22"/>
                <w:szCs w:val="22"/>
                <w:u w:val="none"/>
              </w:rPr>
              <w:t xml:space="preserve">4.3 The Contractor may also provide the services listed in </w:t>
            </w:r>
            <w:r w:rsidRPr="00FB1A93">
              <w:rPr>
                <w:caps w:val="0"/>
                <w:color w:val="auto"/>
                <w:sz w:val="22"/>
                <w:szCs w:val="22"/>
                <w:u w:val="none"/>
              </w:rPr>
              <w:t>Article 3</w:t>
            </w:r>
            <w:r w:rsidRPr="00FB1A93">
              <w:rPr>
                <w:b w:val="0"/>
                <w:caps w:val="0"/>
                <w:color w:val="auto"/>
                <w:sz w:val="22"/>
                <w:szCs w:val="22"/>
                <w:u w:val="none"/>
              </w:rPr>
              <w:t xml:space="preserve"> without sending experts to BNPP site if the list and scope of services provided do not require the presence of these specialists directly at BNPP.</w:t>
            </w:r>
          </w:p>
        </w:tc>
        <w:tc>
          <w:tcPr>
            <w:tcW w:w="5537" w:type="dxa"/>
            <w:gridSpan w:val="4"/>
          </w:tcPr>
          <w:p w:rsidR="00B95AD3" w:rsidRPr="00FB1A93" w:rsidRDefault="00B95AD3" w:rsidP="007C66EF">
            <w:pPr>
              <w:keepLines/>
              <w:widowControl w:val="0"/>
              <w:tabs>
                <w:tab w:val="left" w:pos="4918"/>
              </w:tabs>
              <w:snapToGrid w:val="0"/>
              <w:spacing w:line="240" w:lineRule="atLeast"/>
              <w:ind w:right="149"/>
              <w:jc w:val="both"/>
              <w:rPr>
                <w:spacing w:val="2"/>
              </w:rPr>
            </w:pPr>
            <w:r w:rsidRPr="00FB1A93">
              <w:rPr>
                <w:spacing w:val="2"/>
                <w:sz w:val="22"/>
                <w:szCs w:val="22"/>
              </w:rPr>
              <w:t xml:space="preserve">4.3 Подрядчик также может оказать услуги, перечисленные в </w:t>
            </w:r>
            <w:r w:rsidRPr="00FB1A93">
              <w:rPr>
                <w:b/>
                <w:spacing w:val="2"/>
                <w:sz w:val="22"/>
                <w:szCs w:val="22"/>
              </w:rPr>
              <w:t>Статье 3,</w:t>
            </w:r>
            <w:r w:rsidRPr="00FB1A93">
              <w:rPr>
                <w:spacing w:val="2"/>
                <w:sz w:val="22"/>
                <w:szCs w:val="22"/>
              </w:rPr>
              <w:t xml:space="preserve"> без командирования специалистов на площадку БАЭС, если перечень и объем выполняемых услуг не требует присутствия данных специалистов непосредственно на БАЭС.</w:t>
            </w:r>
          </w:p>
        </w:tc>
      </w:tr>
      <w:tr w:rsidR="00B95AD3" w:rsidRPr="00FB1A93" w:rsidTr="00A23C25">
        <w:trPr>
          <w:gridAfter w:val="1"/>
          <w:wAfter w:w="4676" w:type="dxa"/>
          <w:trHeight w:val="118"/>
        </w:trPr>
        <w:tc>
          <w:tcPr>
            <w:tcW w:w="4844" w:type="dxa"/>
            <w:gridSpan w:val="2"/>
          </w:tcPr>
          <w:p w:rsidR="00B95AD3" w:rsidRPr="00FB1A93" w:rsidRDefault="00B95AD3" w:rsidP="007C66EF">
            <w:pPr>
              <w:pStyle w:val="2"/>
              <w:keepNext w:val="0"/>
              <w:widowControl w:val="0"/>
              <w:numPr>
                <w:ilvl w:val="0"/>
                <w:numId w:val="0"/>
              </w:numPr>
              <w:spacing w:before="0" w:after="0" w:line="240" w:lineRule="auto"/>
              <w:ind w:right="69"/>
              <w:jc w:val="both"/>
              <w:rPr>
                <w:b w:val="0"/>
                <w:caps w:val="0"/>
                <w:color w:val="auto"/>
                <w:sz w:val="22"/>
                <w:szCs w:val="22"/>
                <w:u w:val="none"/>
                <w:lang w:val="ru-RU"/>
              </w:rPr>
            </w:pPr>
          </w:p>
        </w:tc>
        <w:tc>
          <w:tcPr>
            <w:tcW w:w="5537" w:type="dxa"/>
            <w:gridSpan w:val="4"/>
          </w:tcPr>
          <w:p w:rsidR="00B95AD3" w:rsidRPr="00FB1A93" w:rsidRDefault="00B95AD3" w:rsidP="007C66EF">
            <w:pPr>
              <w:keepLines/>
              <w:widowControl w:val="0"/>
              <w:tabs>
                <w:tab w:val="left" w:pos="4918"/>
              </w:tabs>
              <w:snapToGrid w:val="0"/>
              <w:spacing w:line="240" w:lineRule="atLeast"/>
              <w:ind w:right="149"/>
              <w:jc w:val="both"/>
              <w:rPr>
                <w:spacing w:val="2"/>
              </w:rPr>
            </w:pPr>
          </w:p>
        </w:tc>
      </w:tr>
      <w:tr w:rsidR="00B95AD3" w:rsidRPr="00FB1A93" w:rsidTr="00A23C25">
        <w:trPr>
          <w:gridAfter w:val="1"/>
          <w:wAfter w:w="4676" w:type="dxa"/>
          <w:trHeight w:val="424"/>
        </w:trPr>
        <w:tc>
          <w:tcPr>
            <w:tcW w:w="4844" w:type="dxa"/>
            <w:gridSpan w:val="2"/>
          </w:tcPr>
          <w:p w:rsidR="00B95AD3" w:rsidRPr="00FB1A93" w:rsidRDefault="00B95AD3" w:rsidP="005771DA">
            <w:pPr>
              <w:pStyle w:val="2"/>
              <w:numPr>
                <w:ilvl w:val="0"/>
                <w:numId w:val="0"/>
              </w:numPr>
              <w:spacing w:before="0" w:after="0" w:line="240" w:lineRule="auto"/>
              <w:ind w:right="69"/>
              <w:jc w:val="both"/>
              <w:rPr>
                <w:color w:val="auto"/>
                <w:sz w:val="22"/>
                <w:szCs w:val="22"/>
                <w:u w:val="none"/>
              </w:rPr>
            </w:pPr>
            <w:r w:rsidRPr="00FB1A93">
              <w:rPr>
                <w:color w:val="auto"/>
                <w:sz w:val="22"/>
                <w:szCs w:val="22"/>
                <w:u w:val="none"/>
              </w:rPr>
              <w:lastRenderedPageBreak/>
              <w:t>ARTICLE 5  General Conditions for supplying services</w:t>
            </w:r>
          </w:p>
        </w:tc>
        <w:tc>
          <w:tcPr>
            <w:tcW w:w="5537" w:type="dxa"/>
            <w:gridSpan w:val="4"/>
          </w:tcPr>
          <w:p w:rsidR="00B95AD3" w:rsidRDefault="00B95AD3" w:rsidP="007045C4">
            <w:pPr>
              <w:pStyle w:val="2"/>
              <w:numPr>
                <w:ilvl w:val="0"/>
                <w:numId w:val="0"/>
              </w:numPr>
              <w:tabs>
                <w:tab w:val="left" w:pos="4918"/>
              </w:tabs>
              <w:spacing w:before="0" w:after="0" w:line="240" w:lineRule="auto"/>
              <w:ind w:right="149"/>
              <w:jc w:val="both"/>
              <w:rPr>
                <w:sz w:val="22"/>
                <w:szCs w:val="22"/>
                <w:u w:val="none"/>
                <w:lang w:val="ru-RU"/>
              </w:rPr>
            </w:pPr>
            <w:r w:rsidRPr="00FB1A93">
              <w:rPr>
                <w:sz w:val="22"/>
                <w:szCs w:val="22"/>
                <w:u w:val="none"/>
                <w:lang w:val="ru-RU"/>
              </w:rPr>
              <w:t>СТАТЬЯ 5  ОБЩИЕ УСЛОВИЯ ПРЕДОСТАВЛЕНИЯ УСЛУГ</w:t>
            </w:r>
            <w:r w:rsidR="00ED587C">
              <w:rPr>
                <w:sz w:val="22"/>
                <w:szCs w:val="22"/>
                <w:u w:val="none"/>
                <w:lang w:val="ru-RU"/>
              </w:rPr>
              <w:t>; процедура взаимодействия</w:t>
            </w:r>
          </w:p>
          <w:p w:rsidR="0041539E" w:rsidRPr="0041539E" w:rsidRDefault="0041539E" w:rsidP="0041539E">
            <w:pPr>
              <w:rPr>
                <w:lang w:eastAsia="zh-CN"/>
              </w:rPr>
            </w:pPr>
          </w:p>
        </w:tc>
      </w:tr>
      <w:tr w:rsidR="00B95AD3" w:rsidRPr="00FB1A93" w:rsidTr="00426647">
        <w:trPr>
          <w:gridAfter w:val="1"/>
          <w:wAfter w:w="4676" w:type="dxa"/>
          <w:trHeight w:val="1096"/>
        </w:trPr>
        <w:tc>
          <w:tcPr>
            <w:tcW w:w="4844" w:type="dxa"/>
            <w:gridSpan w:val="2"/>
          </w:tcPr>
          <w:p w:rsidR="00B95AD3" w:rsidRPr="00FB1A93" w:rsidRDefault="00B95AD3" w:rsidP="005771DA">
            <w:pPr>
              <w:pStyle w:val="2"/>
              <w:numPr>
                <w:ilvl w:val="0"/>
                <w:numId w:val="0"/>
              </w:numPr>
              <w:spacing w:before="0" w:after="0" w:line="240" w:lineRule="auto"/>
              <w:ind w:right="69"/>
              <w:jc w:val="both"/>
              <w:rPr>
                <w:color w:val="auto"/>
                <w:sz w:val="22"/>
                <w:szCs w:val="22"/>
                <w:u w:val="none"/>
                <w:lang w:val="ru-RU"/>
              </w:rPr>
            </w:pPr>
          </w:p>
        </w:tc>
        <w:tc>
          <w:tcPr>
            <w:tcW w:w="5537" w:type="dxa"/>
            <w:gridSpan w:val="4"/>
          </w:tcPr>
          <w:p w:rsidR="00ED587C" w:rsidRPr="00ED587C" w:rsidRDefault="00ED587C" w:rsidP="0041539E">
            <w:pPr>
              <w:jc w:val="both"/>
              <w:rPr>
                <w:lang w:eastAsia="zh-CN"/>
              </w:rPr>
            </w:pPr>
            <w:r>
              <w:rPr>
                <w:lang w:eastAsia="zh-CN"/>
              </w:rPr>
              <w:t xml:space="preserve">В соответствии с предметом контракта </w:t>
            </w:r>
            <w:r>
              <w:rPr>
                <w:sz w:val="22"/>
                <w:szCs w:val="22"/>
              </w:rPr>
              <w:t>Подрядчик оказывает Заказчику  услуги по следующим направлениям:</w:t>
            </w:r>
          </w:p>
          <w:p w:rsidR="006C6408" w:rsidRDefault="00075E43">
            <w:pPr>
              <w:pStyle w:val="2"/>
              <w:numPr>
                <w:ilvl w:val="0"/>
                <w:numId w:val="59"/>
              </w:numPr>
              <w:tabs>
                <w:tab w:val="left" w:pos="4918"/>
              </w:tabs>
              <w:spacing w:before="0" w:after="0" w:line="240" w:lineRule="auto"/>
              <w:ind w:right="149"/>
              <w:jc w:val="both"/>
              <w:rPr>
                <w:ins w:id="482" w:author="Павлютенков Юрий Владимирович" w:date="2014-03-28T11:34:00Z"/>
                <w:b w:val="0"/>
                <w:caps w:val="0"/>
                <w:sz w:val="22"/>
                <w:szCs w:val="22"/>
                <w:lang w:val="ru-RU"/>
              </w:rPr>
              <w:pPrChange w:id="483" w:author="Павлютенков Юрий Владимирович" w:date="2014-03-28T11:35:00Z">
                <w:pPr>
                  <w:pStyle w:val="2"/>
                  <w:numPr>
                    <w:ilvl w:val="0"/>
                    <w:numId w:val="0"/>
                  </w:numPr>
                  <w:tabs>
                    <w:tab w:val="left" w:pos="4918"/>
                  </w:tabs>
                  <w:spacing w:before="0" w:after="0" w:line="240" w:lineRule="auto"/>
                  <w:ind w:right="149"/>
                  <w:jc w:val="both"/>
                </w:pPr>
              </w:pPrChange>
            </w:pPr>
            <w:ins w:id="484" w:author="Павлютенков Юрий Владимирович" w:date="2014-03-28T11:34:00Z">
              <w:r w:rsidRPr="00075E43">
                <w:rPr>
                  <w:b w:val="0"/>
                  <w:caps w:val="0"/>
                  <w:sz w:val="22"/>
                  <w:szCs w:val="22"/>
                  <w:lang w:val="ru-RU"/>
                  <w:rPrChange w:id="485" w:author="Павлютенков Юрий Владимирович" w:date="2014-03-28T11:35:00Z">
                    <w:rPr>
                      <w:b w:val="0"/>
                      <w:caps w:val="0"/>
                      <w:sz w:val="22"/>
                      <w:szCs w:val="22"/>
                    </w:rPr>
                  </w:rPrChange>
                </w:rPr>
                <w:t>Сопровождение эксплуатации</w:t>
              </w:r>
            </w:ins>
            <w:ins w:id="486" w:author="Павлютенков Юрий Владимирович" w:date="2014-03-28T11:35:00Z">
              <w:r w:rsidR="001A2A0B">
                <w:rPr>
                  <w:b w:val="0"/>
                  <w:caps w:val="0"/>
                  <w:sz w:val="22"/>
                  <w:szCs w:val="22"/>
                  <w:lang w:val="ru-RU"/>
                </w:rPr>
                <w:t>;</w:t>
              </w:r>
            </w:ins>
          </w:p>
          <w:p w:rsidR="006C6408" w:rsidRDefault="00075E43">
            <w:pPr>
              <w:pStyle w:val="2"/>
              <w:numPr>
                <w:ilvl w:val="0"/>
                <w:numId w:val="59"/>
              </w:numPr>
              <w:tabs>
                <w:tab w:val="left" w:pos="4918"/>
              </w:tabs>
              <w:spacing w:before="0" w:after="0" w:line="240" w:lineRule="auto"/>
              <w:ind w:right="149"/>
              <w:jc w:val="both"/>
              <w:rPr>
                <w:ins w:id="487" w:author="Павлютенков Юрий Владимирович" w:date="2014-03-28T11:34:00Z"/>
                <w:b w:val="0"/>
                <w:caps w:val="0"/>
                <w:sz w:val="22"/>
                <w:szCs w:val="22"/>
                <w:lang w:val="ru-RU"/>
              </w:rPr>
              <w:pPrChange w:id="488" w:author="Павлютенков Юрий Владимирович" w:date="2014-03-28T11:35:00Z">
                <w:pPr>
                  <w:pStyle w:val="2"/>
                  <w:numPr>
                    <w:ilvl w:val="0"/>
                    <w:numId w:val="0"/>
                  </w:numPr>
                  <w:tabs>
                    <w:tab w:val="left" w:pos="4918"/>
                  </w:tabs>
                  <w:spacing w:before="0" w:after="0" w:line="240" w:lineRule="auto"/>
                  <w:ind w:right="149"/>
                  <w:jc w:val="both"/>
                </w:pPr>
              </w:pPrChange>
            </w:pPr>
            <w:ins w:id="489" w:author="Павлютенков Юрий Владимирович" w:date="2014-03-28T11:34:00Z">
              <w:r w:rsidRPr="00075E43">
                <w:rPr>
                  <w:b w:val="0"/>
                  <w:caps w:val="0"/>
                  <w:sz w:val="22"/>
                  <w:szCs w:val="22"/>
                  <w:lang w:val="ru-RU"/>
                  <w:rPrChange w:id="490" w:author="Павлютенков Юрий Владимирович" w:date="2014-03-28T11:35:00Z">
                    <w:rPr>
                      <w:b w:val="0"/>
                      <w:sz w:val="22"/>
                      <w:szCs w:val="22"/>
                    </w:rPr>
                  </w:rPrChange>
                </w:rPr>
                <w:t>Сопровождение ремонтов</w:t>
              </w:r>
            </w:ins>
            <w:ins w:id="491" w:author="Павлютенков Юрий Владимирович" w:date="2014-03-28T11:35:00Z">
              <w:r w:rsidR="001A2A0B">
                <w:rPr>
                  <w:b w:val="0"/>
                  <w:caps w:val="0"/>
                  <w:sz w:val="22"/>
                  <w:szCs w:val="22"/>
                  <w:lang w:val="ru-RU"/>
                </w:rPr>
                <w:t>;</w:t>
              </w:r>
            </w:ins>
          </w:p>
          <w:p w:rsidR="006C6408" w:rsidRDefault="00075E43">
            <w:pPr>
              <w:pStyle w:val="2"/>
              <w:numPr>
                <w:ilvl w:val="0"/>
                <w:numId w:val="59"/>
              </w:numPr>
              <w:tabs>
                <w:tab w:val="left" w:pos="4918"/>
              </w:tabs>
              <w:spacing w:before="0" w:after="0" w:line="240" w:lineRule="auto"/>
              <w:ind w:right="149"/>
              <w:jc w:val="both"/>
              <w:rPr>
                <w:lang w:val="ru-RU"/>
              </w:rPr>
              <w:pPrChange w:id="492" w:author="Павлютенков Юрий Владимирович" w:date="2014-03-28T11:35:00Z">
                <w:pPr>
                  <w:pStyle w:val="2"/>
                  <w:numPr>
                    <w:ilvl w:val="0"/>
                    <w:numId w:val="0"/>
                  </w:numPr>
                  <w:tabs>
                    <w:tab w:val="left" w:pos="4918"/>
                  </w:tabs>
                  <w:spacing w:before="0" w:after="0" w:line="240" w:lineRule="auto"/>
                  <w:ind w:right="149"/>
                  <w:jc w:val="both"/>
                </w:pPr>
              </w:pPrChange>
            </w:pPr>
            <w:ins w:id="493" w:author="Павлютенков Юрий Владимирович" w:date="2014-03-28T11:35:00Z">
              <w:r w:rsidRPr="00075E43">
                <w:rPr>
                  <w:b w:val="0"/>
                  <w:caps w:val="0"/>
                  <w:sz w:val="22"/>
                  <w:szCs w:val="22"/>
                  <w:lang w:val="ru-RU"/>
                  <w:rPrChange w:id="494" w:author="Павлютенков Юрий Владимирович" w:date="2014-03-28T11:35:00Z">
                    <w:rPr>
                      <w:b w:val="0"/>
                      <w:sz w:val="22"/>
                      <w:szCs w:val="22"/>
                    </w:rPr>
                  </w:rPrChange>
                </w:rPr>
                <w:t>Выполнение модернизации</w:t>
              </w:r>
              <w:r w:rsidR="001A2A0B">
                <w:rPr>
                  <w:b w:val="0"/>
                  <w:caps w:val="0"/>
                  <w:sz w:val="22"/>
                  <w:szCs w:val="22"/>
                  <w:lang w:val="ru-RU"/>
                </w:rPr>
                <w:t>.</w:t>
              </w:r>
            </w:ins>
          </w:p>
        </w:tc>
      </w:tr>
      <w:tr w:rsidR="00B95AD3" w:rsidRPr="00FB1A93" w:rsidTr="00A23C25">
        <w:trPr>
          <w:gridAfter w:val="1"/>
          <w:wAfter w:w="4676" w:type="dxa"/>
        </w:trPr>
        <w:tc>
          <w:tcPr>
            <w:tcW w:w="4844" w:type="dxa"/>
            <w:gridSpan w:val="2"/>
          </w:tcPr>
          <w:p w:rsidR="00B95AD3" w:rsidRPr="00C932AF" w:rsidRDefault="00B95AD3">
            <w:pPr>
              <w:ind w:right="69"/>
              <w:jc w:val="both"/>
              <w:rPr>
                <w:b/>
                <w:rPrChange w:id="495" w:author="boychenko-tv" w:date="2014-03-27T15:05:00Z">
                  <w:rPr>
                    <w:b/>
                    <w:lang w:val="en-US"/>
                  </w:rPr>
                </w:rPrChange>
              </w:rPr>
            </w:pPr>
          </w:p>
          <w:p w:rsidR="00B95AD3" w:rsidRPr="00FB1A93" w:rsidRDefault="00B95AD3">
            <w:pPr>
              <w:ind w:right="69"/>
              <w:jc w:val="both"/>
              <w:rPr>
                <w:color w:val="FF0000"/>
                <w:lang w:val="en-US"/>
              </w:rPr>
            </w:pPr>
            <w:r w:rsidRPr="00FB1A93">
              <w:rPr>
                <w:sz w:val="22"/>
                <w:szCs w:val="22"/>
                <w:lang w:val="en-US"/>
              </w:rPr>
              <w:t>General planning of the scope of works and need in the Contractor’s experts shall be carried out on a yearly basis and shall be approved by the Parties not late than 1 (one) quarter before the approach of the next year. The approved scope of works may be slightly adjusted in the course of implementation depending on the actual work.</w:t>
            </w:r>
          </w:p>
        </w:tc>
        <w:tc>
          <w:tcPr>
            <w:tcW w:w="5537" w:type="dxa"/>
            <w:gridSpan w:val="4"/>
          </w:tcPr>
          <w:p w:rsidR="005F717C" w:rsidRPr="00CD4102" w:rsidRDefault="00075E43" w:rsidP="00426647">
            <w:pPr>
              <w:tabs>
                <w:tab w:val="left" w:pos="4918"/>
              </w:tabs>
              <w:ind w:right="149"/>
              <w:jc w:val="both"/>
              <w:rPr>
                <w:sz w:val="22"/>
                <w:szCs w:val="22"/>
                <w:lang w:val="en-US"/>
                <w:rPrChange w:id="496" w:author="Павлютенков Юрий Владимирович" w:date="2014-03-28T13:02:00Z">
                  <w:rPr>
                    <w:sz w:val="22"/>
                    <w:szCs w:val="22"/>
                  </w:rPr>
                </w:rPrChange>
              </w:rPr>
            </w:pPr>
            <w:del w:id="497" w:author="Павлютенков Юрий Владимирович" w:date="2014-03-28T11:35:00Z">
              <w:r w:rsidRPr="00075E43">
                <w:rPr>
                  <w:b/>
                  <w:sz w:val="22"/>
                  <w:szCs w:val="22"/>
                  <w:lang w:val="en-US"/>
                  <w:rPrChange w:id="498" w:author="Павлютенков Юрий Владимирович" w:date="2014-03-28T13:02:00Z">
                    <w:rPr>
                      <w:b/>
                      <w:caps/>
                      <w:noProof/>
                      <w:color w:val="000000"/>
                      <w:sz w:val="22"/>
                      <w:szCs w:val="22"/>
                      <w:u w:val="single"/>
                      <w:lang w:val="en-US" w:eastAsia="zh-CN"/>
                    </w:rPr>
                  </w:rPrChange>
                </w:rPr>
                <w:delText>5.1</w:delText>
              </w:r>
              <w:r w:rsidRPr="00075E43">
                <w:rPr>
                  <w:sz w:val="22"/>
                  <w:szCs w:val="22"/>
                  <w:lang w:val="en-US"/>
                  <w:rPrChange w:id="499" w:author="Павлютенков Юрий Владимирович" w:date="2014-03-28T13:02:00Z">
                    <w:rPr>
                      <w:b/>
                      <w:caps/>
                      <w:noProof/>
                      <w:color w:val="000000"/>
                      <w:sz w:val="22"/>
                      <w:szCs w:val="22"/>
                      <w:u w:val="single"/>
                      <w:lang w:val="en-US" w:eastAsia="zh-CN"/>
                    </w:rPr>
                  </w:rPrChange>
                </w:rPr>
                <w:delText xml:space="preserve"> </w:delText>
              </w:r>
            </w:del>
            <w:del w:id="500" w:author="Павлютенков Юрий Владимирович" w:date="2014-03-28T11:34:00Z">
              <w:r w:rsidR="00985D0E" w:rsidRPr="00ED587C" w:rsidDel="00B50A8E">
                <w:rPr>
                  <w:b/>
                  <w:sz w:val="22"/>
                  <w:szCs w:val="22"/>
                </w:rPr>
                <w:delText>Сопровождение</w:delText>
              </w:r>
              <w:r w:rsidRPr="00075E43">
                <w:rPr>
                  <w:b/>
                  <w:sz w:val="22"/>
                  <w:szCs w:val="22"/>
                  <w:lang w:val="en-US"/>
                  <w:rPrChange w:id="501" w:author="Павлютенков Юрий Владимирович" w:date="2014-03-28T13:02:00Z">
                    <w:rPr>
                      <w:b/>
                      <w:caps/>
                      <w:noProof/>
                      <w:color w:val="000000"/>
                      <w:sz w:val="22"/>
                      <w:szCs w:val="22"/>
                      <w:u w:val="single"/>
                      <w:lang w:val="en-US" w:eastAsia="zh-CN"/>
                    </w:rPr>
                  </w:rPrChange>
                </w:rPr>
                <w:delText xml:space="preserve"> </w:delText>
              </w:r>
              <w:r w:rsidR="00985D0E" w:rsidRPr="00ED587C" w:rsidDel="00B50A8E">
                <w:rPr>
                  <w:b/>
                  <w:sz w:val="22"/>
                  <w:szCs w:val="22"/>
                </w:rPr>
                <w:delText>эксплуатации</w:delText>
              </w:r>
            </w:del>
          </w:p>
          <w:p w:rsidR="006C6408" w:rsidRDefault="001A2A0B">
            <w:pPr>
              <w:tabs>
                <w:tab w:val="left" w:pos="4918"/>
              </w:tabs>
              <w:ind w:right="149"/>
              <w:jc w:val="both"/>
              <w:rPr>
                <w:sz w:val="22"/>
                <w:szCs w:val="22"/>
              </w:rPr>
              <w:pPrChange w:id="502" w:author="Павлютенков Юрий Владимирович" w:date="2014-03-28T11:36:00Z">
                <w:pPr>
                  <w:tabs>
                    <w:tab w:val="left" w:pos="4918"/>
                  </w:tabs>
                  <w:ind w:right="149" w:firstLine="543"/>
                  <w:jc w:val="both"/>
                </w:pPr>
              </w:pPrChange>
            </w:pPr>
            <w:ins w:id="503" w:author="Павлютенков Юрий Владимирович" w:date="2014-03-28T11:36:00Z">
              <w:r>
                <w:rPr>
                  <w:sz w:val="22"/>
                  <w:szCs w:val="22"/>
                </w:rPr>
                <w:t>5.1</w:t>
              </w:r>
            </w:ins>
            <w:r w:rsidR="00985D0E" w:rsidRPr="00985D0E">
              <w:rPr>
                <w:sz w:val="22"/>
                <w:szCs w:val="22"/>
              </w:rPr>
              <w:t xml:space="preserve"> Для осуществления </w:t>
            </w:r>
            <w:del w:id="504" w:author="Павлютенков Юрий Владимирович" w:date="2014-03-28T11:36:00Z">
              <w:r w:rsidR="00985D0E" w:rsidRPr="00985D0E" w:rsidDel="001A2A0B">
                <w:rPr>
                  <w:sz w:val="22"/>
                  <w:szCs w:val="22"/>
                </w:rPr>
                <w:delText xml:space="preserve">этих </w:delText>
              </w:r>
            </w:del>
            <w:ins w:id="505" w:author="Павлютенков Юрий Владимирович" w:date="2014-03-28T11:38:00Z">
              <w:r>
                <w:rPr>
                  <w:sz w:val="22"/>
                  <w:szCs w:val="22"/>
                </w:rPr>
                <w:t xml:space="preserve">долговременных </w:t>
              </w:r>
            </w:ins>
            <w:r w:rsidR="00985D0E" w:rsidRPr="00985D0E">
              <w:rPr>
                <w:sz w:val="22"/>
                <w:szCs w:val="22"/>
              </w:rPr>
              <w:t xml:space="preserve">услуг </w:t>
            </w:r>
            <w:ins w:id="506" w:author="Павлютенков Юрий Владимирович" w:date="2014-03-28T11:36:00Z">
              <w:r w:rsidR="00075E43" w:rsidRPr="00075E43">
                <w:rPr>
                  <w:b/>
                  <w:sz w:val="22"/>
                  <w:szCs w:val="22"/>
                  <w:rPrChange w:id="507" w:author="Павлютенков Юрий Владимирович" w:date="2014-03-28T11:37:00Z">
                    <w:rPr>
                      <w:sz w:val="22"/>
                      <w:szCs w:val="22"/>
                    </w:rPr>
                  </w:rPrChange>
                </w:rPr>
                <w:t>по сопровождению эксплуатации</w:t>
              </w:r>
              <w:r>
                <w:rPr>
                  <w:sz w:val="22"/>
                  <w:szCs w:val="22"/>
                </w:rPr>
                <w:t xml:space="preserve"> </w:t>
              </w:r>
            </w:ins>
            <w:r w:rsidR="00985D0E" w:rsidRPr="00985D0E">
              <w:rPr>
                <w:sz w:val="22"/>
                <w:szCs w:val="22"/>
              </w:rPr>
              <w:t xml:space="preserve">на площадку командируется полномочный представитель (представители) </w:t>
            </w:r>
            <w:r w:rsidR="00985D0E" w:rsidRPr="00426647">
              <w:rPr>
                <w:sz w:val="22"/>
                <w:szCs w:val="22"/>
              </w:rPr>
              <w:t>Подрядчика</w:t>
            </w:r>
            <w:r w:rsidR="00985D0E" w:rsidRPr="00985D0E">
              <w:rPr>
                <w:sz w:val="22"/>
                <w:szCs w:val="22"/>
              </w:rPr>
              <w:t xml:space="preserve">, специалисты </w:t>
            </w:r>
            <w:r w:rsidR="00985D0E" w:rsidRPr="00985D0E">
              <w:rPr>
                <w:sz w:val="22"/>
                <w:szCs w:val="28"/>
              </w:rPr>
              <w:t>Подрядчика</w:t>
            </w:r>
            <w:r w:rsidR="00985D0E" w:rsidRPr="00985D0E">
              <w:rPr>
                <w:sz w:val="22"/>
                <w:szCs w:val="22"/>
              </w:rPr>
              <w:t xml:space="preserve">. </w:t>
            </w:r>
          </w:p>
          <w:p w:rsidR="00985D0E" w:rsidRDefault="00985D0E" w:rsidP="00985D0E">
            <w:pPr>
              <w:tabs>
                <w:tab w:val="left" w:pos="4918"/>
              </w:tabs>
              <w:ind w:right="149" w:firstLine="543"/>
              <w:jc w:val="both"/>
              <w:rPr>
                <w:sz w:val="22"/>
                <w:szCs w:val="22"/>
              </w:rPr>
            </w:pPr>
            <w:r w:rsidRPr="00985D0E">
              <w:rPr>
                <w:sz w:val="22"/>
                <w:szCs w:val="22"/>
              </w:rPr>
              <w:t>Предоставление Услуг осуществляется в соответствии с заявкой Заказчика на долговременной основе. Кроме того, Подрядчик</w:t>
            </w:r>
            <w:r w:rsidR="00426647">
              <w:rPr>
                <w:sz w:val="22"/>
                <w:szCs w:val="22"/>
              </w:rPr>
              <w:t>,</w:t>
            </w:r>
            <w:r w:rsidRPr="00985D0E">
              <w:rPr>
                <w:sz w:val="22"/>
                <w:szCs w:val="22"/>
              </w:rPr>
              <w:t xml:space="preserve"> по запросу Заказчика</w:t>
            </w:r>
            <w:r w:rsidR="00426647">
              <w:rPr>
                <w:sz w:val="22"/>
                <w:szCs w:val="22"/>
              </w:rPr>
              <w:t>,</w:t>
            </w:r>
            <w:r w:rsidRPr="00985D0E">
              <w:rPr>
                <w:sz w:val="22"/>
                <w:szCs w:val="22"/>
              </w:rPr>
              <w:t xml:space="preserve"> оказывает услуги справочного и консультационного характера по опыту эксплуатации энергоблоков в РФ, кроме информации защищенной авторскими правами.</w:t>
            </w:r>
          </w:p>
          <w:p w:rsidR="00985D0E" w:rsidRDefault="00985D0E" w:rsidP="00985D0E">
            <w:pPr>
              <w:tabs>
                <w:tab w:val="left" w:pos="4918"/>
              </w:tabs>
              <w:ind w:right="149" w:firstLine="543"/>
              <w:jc w:val="both"/>
              <w:rPr>
                <w:sz w:val="22"/>
                <w:szCs w:val="22"/>
              </w:rPr>
            </w:pPr>
          </w:p>
          <w:p w:rsidR="0042572F" w:rsidRPr="008257E9" w:rsidRDefault="00985D0E" w:rsidP="0006563A">
            <w:pPr>
              <w:tabs>
                <w:tab w:val="left" w:pos="4918"/>
              </w:tabs>
              <w:ind w:right="149"/>
              <w:jc w:val="both"/>
              <w:rPr>
                <w:sz w:val="22"/>
                <w:szCs w:val="22"/>
              </w:rPr>
            </w:pPr>
            <w:r w:rsidRPr="00985D0E">
              <w:rPr>
                <w:sz w:val="22"/>
                <w:szCs w:val="22"/>
              </w:rPr>
              <w:t>5.</w:t>
            </w:r>
            <w:del w:id="508" w:author="Павлютенков Юрий Владимирович" w:date="2014-03-28T11:37:00Z">
              <w:r w:rsidRPr="00985D0E" w:rsidDel="001A2A0B">
                <w:rPr>
                  <w:sz w:val="22"/>
                  <w:szCs w:val="22"/>
                </w:rPr>
                <w:delText>1.1.</w:delText>
              </w:r>
            </w:del>
            <w:ins w:id="509" w:author="Павлютенков Юрий Владимирович" w:date="2014-03-28T11:37:00Z">
              <w:r w:rsidR="001A2A0B">
                <w:rPr>
                  <w:sz w:val="22"/>
                  <w:szCs w:val="22"/>
                </w:rPr>
                <w:t>2</w:t>
              </w:r>
            </w:ins>
            <w:r w:rsidRPr="00985D0E">
              <w:rPr>
                <w:sz w:val="22"/>
                <w:szCs w:val="22"/>
              </w:rPr>
              <w:t xml:space="preserve"> Процедура взаимодействия Подрядчика и Заказчика при </w:t>
            </w:r>
            <w:r w:rsidRPr="00CD4102">
              <w:rPr>
                <w:sz w:val="22"/>
                <w:szCs w:val="22"/>
              </w:rPr>
              <w:t>сопровождении эксплуатации</w:t>
            </w:r>
            <w:ins w:id="510" w:author="Павлютенков Юрий Владимирович" w:date="2014-03-28T13:04:00Z">
              <w:r w:rsidR="00CD4102">
                <w:rPr>
                  <w:sz w:val="22"/>
                  <w:szCs w:val="22"/>
                </w:rPr>
                <w:t>:</w:t>
              </w:r>
            </w:ins>
          </w:p>
          <w:p w:rsidR="00985D0E" w:rsidRDefault="00985D0E" w:rsidP="00985D0E">
            <w:pPr>
              <w:tabs>
                <w:tab w:val="left" w:pos="4918"/>
              </w:tabs>
              <w:ind w:right="149" w:firstLine="543"/>
              <w:jc w:val="both"/>
              <w:rPr>
                <w:sz w:val="22"/>
                <w:szCs w:val="22"/>
              </w:rPr>
            </w:pPr>
          </w:p>
          <w:p w:rsidR="00014688" w:rsidRPr="008257E9" w:rsidRDefault="00985D0E" w:rsidP="0042572F">
            <w:pPr>
              <w:tabs>
                <w:tab w:val="left" w:pos="4918"/>
              </w:tabs>
              <w:ind w:left="826" w:right="149" w:hanging="826"/>
              <w:jc w:val="both"/>
              <w:rPr>
                <w:bCs/>
                <w:sz w:val="22"/>
                <w:szCs w:val="22"/>
              </w:rPr>
            </w:pPr>
            <w:r w:rsidRPr="00985D0E">
              <w:rPr>
                <w:bCs/>
                <w:sz w:val="22"/>
                <w:szCs w:val="22"/>
              </w:rPr>
              <w:t xml:space="preserve">Этап 1. </w:t>
            </w:r>
          </w:p>
          <w:p w:rsidR="00985D0E" w:rsidRDefault="00985D0E" w:rsidP="00985D0E">
            <w:pPr>
              <w:tabs>
                <w:tab w:val="left" w:pos="4918"/>
              </w:tabs>
              <w:ind w:left="826" w:right="149"/>
              <w:jc w:val="both"/>
              <w:rPr>
                <w:bCs/>
                <w:sz w:val="22"/>
                <w:szCs w:val="22"/>
              </w:rPr>
            </w:pPr>
            <w:r w:rsidRPr="00985D0E">
              <w:rPr>
                <w:b/>
                <w:bCs/>
                <w:i/>
                <w:sz w:val="22"/>
                <w:szCs w:val="22"/>
              </w:rPr>
              <w:t>Заказчик</w:t>
            </w:r>
            <w:r w:rsidRPr="00985D0E">
              <w:rPr>
                <w:bCs/>
                <w:sz w:val="22"/>
                <w:szCs w:val="22"/>
              </w:rPr>
              <w:t xml:space="preserve"> направляет запрос, оформленный в соответствии с Приложением №3 с указанием специальности (области оказания услуг) и сроков начала/окончания оказания услуг. В графе организация будет указан Подрядчик – ОАО «Концерн Росэнергоатом».</w:t>
            </w:r>
          </w:p>
          <w:p w:rsidR="0042572F" w:rsidRPr="008257E9" w:rsidRDefault="0042572F" w:rsidP="0042572F">
            <w:pPr>
              <w:tabs>
                <w:tab w:val="left" w:pos="4918"/>
              </w:tabs>
              <w:ind w:right="149"/>
              <w:jc w:val="both"/>
              <w:rPr>
                <w:bCs/>
                <w:sz w:val="22"/>
                <w:szCs w:val="22"/>
              </w:rPr>
            </w:pPr>
          </w:p>
          <w:p w:rsidR="003445C7" w:rsidRDefault="00985D0E" w:rsidP="00985D0E">
            <w:pPr>
              <w:tabs>
                <w:tab w:val="left" w:pos="4918"/>
              </w:tabs>
              <w:ind w:left="826" w:right="149" w:hanging="826"/>
              <w:jc w:val="both"/>
              <w:rPr>
                <w:bCs/>
                <w:sz w:val="22"/>
                <w:szCs w:val="22"/>
              </w:rPr>
            </w:pPr>
            <w:r w:rsidRPr="00985D0E">
              <w:rPr>
                <w:bCs/>
                <w:sz w:val="22"/>
                <w:szCs w:val="22"/>
              </w:rPr>
              <w:t>Этап 2</w:t>
            </w:r>
            <w:r w:rsidRPr="0041539E">
              <w:rPr>
                <w:bCs/>
                <w:sz w:val="22"/>
                <w:szCs w:val="22"/>
              </w:rPr>
              <w:t xml:space="preserve">. </w:t>
            </w:r>
            <w:r w:rsidRPr="0041539E">
              <w:rPr>
                <w:b/>
                <w:bCs/>
                <w:sz w:val="22"/>
                <w:szCs w:val="22"/>
              </w:rPr>
              <w:t>Подрядчик</w:t>
            </w:r>
            <w:r w:rsidRPr="0041539E">
              <w:rPr>
                <w:bCs/>
                <w:sz w:val="22"/>
                <w:szCs w:val="22"/>
              </w:rPr>
              <w:t xml:space="preserve"> рассматривает запрос, подбирает кандидатуры специалистов для оказания требуемых услуг. Специалисты подбираются из числа опытных работников АЭС, дочерних предприятий ОАО «Концерн Росэнергоатом». Время рассмотрения запроса </w:t>
            </w:r>
            <w:r w:rsidRPr="003445C7">
              <w:rPr>
                <w:b/>
                <w:bCs/>
                <w:sz w:val="22"/>
                <w:szCs w:val="22"/>
              </w:rPr>
              <w:t>до 1 месяца</w:t>
            </w:r>
            <w:r w:rsidRPr="0041539E">
              <w:rPr>
                <w:bCs/>
                <w:sz w:val="22"/>
                <w:szCs w:val="22"/>
              </w:rPr>
              <w:t>.</w:t>
            </w:r>
          </w:p>
          <w:p w:rsidR="00985D0E" w:rsidRPr="00985D0E" w:rsidRDefault="00985D0E" w:rsidP="003445C7">
            <w:pPr>
              <w:tabs>
                <w:tab w:val="left" w:pos="4918"/>
              </w:tabs>
              <w:ind w:left="826" w:right="149"/>
              <w:jc w:val="both"/>
              <w:rPr>
                <w:bCs/>
                <w:i/>
                <w:sz w:val="22"/>
                <w:szCs w:val="22"/>
              </w:rPr>
            </w:pPr>
            <w:r w:rsidRPr="0041539E">
              <w:rPr>
                <w:bCs/>
                <w:sz w:val="22"/>
                <w:szCs w:val="22"/>
              </w:rPr>
              <w:t>По результатам</w:t>
            </w:r>
            <w:r w:rsidR="003445C7">
              <w:rPr>
                <w:bCs/>
                <w:sz w:val="22"/>
                <w:szCs w:val="22"/>
              </w:rPr>
              <w:t>,</w:t>
            </w:r>
            <w:r w:rsidRPr="0041539E">
              <w:rPr>
                <w:bCs/>
                <w:sz w:val="22"/>
                <w:szCs w:val="22"/>
              </w:rPr>
              <w:t xml:space="preserve"> Подрядчик вносит в таблицу ФИО специалистов с комментариями по опыту их работы и направляет Заказчику. В графе </w:t>
            </w:r>
            <w:r w:rsidR="003445C7">
              <w:rPr>
                <w:bCs/>
                <w:sz w:val="22"/>
                <w:szCs w:val="22"/>
              </w:rPr>
              <w:t>«О</w:t>
            </w:r>
            <w:r w:rsidRPr="0041539E">
              <w:rPr>
                <w:bCs/>
                <w:sz w:val="22"/>
                <w:szCs w:val="22"/>
              </w:rPr>
              <w:t>рганизация</w:t>
            </w:r>
            <w:r w:rsidR="003445C7">
              <w:rPr>
                <w:bCs/>
                <w:sz w:val="22"/>
                <w:szCs w:val="22"/>
              </w:rPr>
              <w:t>»</w:t>
            </w:r>
            <w:r w:rsidRPr="0041539E">
              <w:rPr>
                <w:bCs/>
                <w:sz w:val="22"/>
                <w:szCs w:val="22"/>
              </w:rPr>
              <w:t xml:space="preserve"> будет </w:t>
            </w:r>
            <w:r w:rsidR="003445C7" w:rsidRPr="0041539E">
              <w:rPr>
                <w:bCs/>
                <w:sz w:val="22"/>
                <w:szCs w:val="22"/>
              </w:rPr>
              <w:t>указан</w:t>
            </w:r>
            <w:r w:rsidR="003445C7">
              <w:rPr>
                <w:bCs/>
                <w:sz w:val="22"/>
                <w:szCs w:val="22"/>
              </w:rPr>
              <w:t>о</w:t>
            </w:r>
            <w:r w:rsidR="003445C7" w:rsidRPr="0041539E">
              <w:rPr>
                <w:bCs/>
                <w:sz w:val="22"/>
                <w:szCs w:val="22"/>
              </w:rPr>
              <w:t xml:space="preserve"> </w:t>
            </w:r>
            <w:r w:rsidRPr="0041539E">
              <w:rPr>
                <w:bCs/>
                <w:sz w:val="22"/>
                <w:szCs w:val="22"/>
              </w:rPr>
              <w:t>место работы специалиста (АЭС</w:t>
            </w:r>
            <w:r w:rsidR="003445C7">
              <w:rPr>
                <w:bCs/>
                <w:sz w:val="22"/>
                <w:szCs w:val="22"/>
              </w:rPr>
              <w:t>/</w:t>
            </w:r>
            <w:r w:rsidRPr="0041539E">
              <w:rPr>
                <w:bCs/>
                <w:sz w:val="22"/>
                <w:szCs w:val="22"/>
              </w:rPr>
              <w:t xml:space="preserve"> ДЗО).</w:t>
            </w:r>
          </w:p>
          <w:p w:rsidR="003445C7" w:rsidRDefault="00985D0E" w:rsidP="00985D0E">
            <w:pPr>
              <w:tabs>
                <w:tab w:val="left" w:pos="4918"/>
              </w:tabs>
              <w:ind w:left="826" w:right="149" w:hanging="826"/>
              <w:jc w:val="both"/>
              <w:rPr>
                <w:bCs/>
                <w:sz w:val="22"/>
                <w:szCs w:val="22"/>
              </w:rPr>
            </w:pPr>
            <w:r w:rsidRPr="00985D0E">
              <w:rPr>
                <w:bCs/>
                <w:sz w:val="22"/>
                <w:szCs w:val="22"/>
              </w:rPr>
              <w:t xml:space="preserve">Этап 3. </w:t>
            </w:r>
            <w:r w:rsidRPr="003445C7">
              <w:rPr>
                <w:b/>
                <w:bCs/>
                <w:sz w:val="22"/>
                <w:szCs w:val="22"/>
              </w:rPr>
              <w:t>Заказчик</w:t>
            </w:r>
            <w:r w:rsidRPr="00985D0E">
              <w:rPr>
                <w:bCs/>
                <w:sz w:val="22"/>
                <w:szCs w:val="22"/>
              </w:rPr>
              <w:t xml:space="preserve"> рассматривает предложения по составу исполнителей и, в случае отсутствия замечаний, направляет официальное письмо – заказ в форме Приложения 3. </w:t>
            </w:r>
          </w:p>
          <w:p w:rsidR="00985D0E" w:rsidRDefault="00985D0E" w:rsidP="003445C7">
            <w:pPr>
              <w:tabs>
                <w:tab w:val="left" w:pos="4918"/>
              </w:tabs>
              <w:ind w:left="826" w:right="149"/>
              <w:jc w:val="both"/>
              <w:rPr>
                <w:ins w:id="511" w:author="Павлютенков Юрий Владимирович" w:date="2014-03-28T13:05:00Z"/>
                <w:bCs/>
                <w:sz w:val="22"/>
                <w:szCs w:val="22"/>
              </w:rPr>
            </w:pPr>
            <w:r w:rsidRPr="00985D0E">
              <w:rPr>
                <w:bCs/>
                <w:sz w:val="22"/>
                <w:szCs w:val="22"/>
              </w:rPr>
              <w:t xml:space="preserve">Время рассмотрения запроса   </w:t>
            </w:r>
            <w:r w:rsidRPr="003445C7">
              <w:rPr>
                <w:b/>
                <w:bCs/>
                <w:sz w:val="22"/>
                <w:szCs w:val="22"/>
              </w:rPr>
              <w:t>до 1 месяца</w:t>
            </w:r>
            <w:r w:rsidRPr="00985D0E">
              <w:rPr>
                <w:bCs/>
                <w:sz w:val="22"/>
                <w:szCs w:val="22"/>
              </w:rPr>
              <w:t>.</w:t>
            </w:r>
          </w:p>
          <w:p w:rsidR="00CD4102" w:rsidRDefault="00CD4102" w:rsidP="00CD4102">
            <w:pPr>
              <w:tabs>
                <w:tab w:val="left" w:pos="4918"/>
              </w:tabs>
              <w:ind w:left="826" w:right="149"/>
              <w:jc w:val="both"/>
              <w:rPr>
                <w:ins w:id="512" w:author="Павлютенков Юрий Владимирович" w:date="2014-03-28T13:06:00Z"/>
                <w:sz w:val="22"/>
                <w:szCs w:val="22"/>
              </w:rPr>
            </w:pPr>
            <w:ins w:id="513" w:author="Павлютенков Юрий Владимирович" w:date="2014-03-28T13:05:00Z">
              <w:r>
                <w:rPr>
                  <w:bCs/>
                  <w:sz w:val="22"/>
                  <w:szCs w:val="22"/>
                </w:rPr>
                <w:t xml:space="preserve">Этап 4. </w:t>
              </w:r>
            </w:ins>
            <w:ins w:id="514" w:author="Павлютенков Юрий Владимирович" w:date="2014-03-28T13:06:00Z">
              <w:r w:rsidRPr="00985D0E">
                <w:rPr>
                  <w:sz w:val="22"/>
                  <w:szCs w:val="22"/>
                </w:rPr>
                <w:t>Подрядчик направляет Заказчику копии следующих документов</w:t>
              </w:r>
              <w:r>
                <w:rPr>
                  <w:sz w:val="22"/>
                  <w:szCs w:val="22"/>
                </w:rPr>
                <w:t xml:space="preserve"> специалистов</w:t>
              </w:r>
              <w:r w:rsidRPr="00985D0E">
                <w:rPr>
                  <w:sz w:val="22"/>
                  <w:szCs w:val="22"/>
                </w:rPr>
                <w:t>:</w:t>
              </w:r>
            </w:ins>
          </w:p>
          <w:p w:rsidR="00CD4102" w:rsidRDefault="00CD4102" w:rsidP="00CD4102">
            <w:pPr>
              <w:tabs>
                <w:tab w:val="left" w:pos="4918"/>
              </w:tabs>
              <w:ind w:left="826" w:right="149"/>
              <w:jc w:val="both"/>
              <w:rPr>
                <w:ins w:id="515" w:author="Павлютенков Юрий Владимирович" w:date="2014-03-28T13:06:00Z"/>
                <w:sz w:val="22"/>
                <w:szCs w:val="22"/>
              </w:rPr>
            </w:pPr>
            <w:ins w:id="516" w:author="Павлютенков Юрий Владимирович" w:date="2014-03-28T13:06:00Z">
              <w:r w:rsidRPr="00985D0E">
                <w:rPr>
                  <w:sz w:val="22"/>
                  <w:szCs w:val="22"/>
                </w:rPr>
                <w:t>- анкету</w:t>
              </w:r>
            </w:ins>
          </w:p>
          <w:p w:rsidR="00CD4102" w:rsidRPr="00985D0E" w:rsidRDefault="00CD4102" w:rsidP="00CD4102">
            <w:pPr>
              <w:tabs>
                <w:tab w:val="left" w:pos="4918"/>
              </w:tabs>
              <w:ind w:left="826" w:right="149"/>
              <w:jc w:val="both"/>
              <w:rPr>
                <w:ins w:id="517" w:author="Павлютенков Юрий Владимирович" w:date="2014-03-28T13:06:00Z"/>
                <w:sz w:val="22"/>
                <w:szCs w:val="22"/>
              </w:rPr>
            </w:pPr>
            <w:ins w:id="518" w:author="Павлютенков Юрий Владимирович" w:date="2014-03-28T13:06:00Z">
              <w:r w:rsidRPr="00985D0E">
                <w:rPr>
                  <w:sz w:val="22"/>
                  <w:szCs w:val="22"/>
                </w:rPr>
                <w:t>- ксерокопию паспорта</w:t>
              </w:r>
            </w:ins>
          </w:p>
          <w:p w:rsidR="00CD4102" w:rsidRDefault="00CD4102" w:rsidP="00CD4102">
            <w:pPr>
              <w:tabs>
                <w:tab w:val="left" w:pos="4918"/>
              </w:tabs>
              <w:ind w:left="826" w:right="149"/>
              <w:jc w:val="both"/>
              <w:rPr>
                <w:ins w:id="519" w:author="Павлютенков Юрий Владимирович" w:date="2014-03-28T13:06:00Z"/>
                <w:bCs/>
                <w:sz w:val="22"/>
                <w:szCs w:val="22"/>
              </w:rPr>
            </w:pPr>
            <w:ins w:id="520" w:author="Павлютенков Юрий Владимирович" w:date="2014-03-28T13:06:00Z">
              <w:r w:rsidRPr="00985D0E">
                <w:rPr>
                  <w:bCs/>
                  <w:sz w:val="22"/>
                  <w:szCs w:val="22"/>
                </w:rPr>
                <w:t>- нотариально заверенную копию диплома об образовании</w:t>
              </w:r>
            </w:ins>
          </w:p>
          <w:p w:rsidR="00CD4102" w:rsidRDefault="00CD4102" w:rsidP="00CD4102">
            <w:pPr>
              <w:tabs>
                <w:tab w:val="left" w:pos="4918"/>
              </w:tabs>
              <w:ind w:left="826" w:right="149" w:hanging="826"/>
              <w:jc w:val="both"/>
              <w:rPr>
                <w:ins w:id="521" w:author="Павлютенков Юрий Владимирович" w:date="2014-03-28T13:06:00Z"/>
                <w:bCs/>
                <w:sz w:val="22"/>
                <w:szCs w:val="22"/>
              </w:rPr>
            </w:pPr>
            <w:ins w:id="522" w:author="Павлютенков Юрий Владимирович" w:date="2014-03-28T13:06:00Z">
              <w:r w:rsidRPr="00985D0E">
                <w:rPr>
                  <w:bCs/>
                  <w:sz w:val="22"/>
                  <w:szCs w:val="22"/>
                </w:rPr>
                <w:t xml:space="preserve">Этап </w:t>
              </w:r>
              <w:r>
                <w:rPr>
                  <w:bCs/>
                  <w:sz w:val="22"/>
                  <w:szCs w:val="22"/>
                </w:rPr>
                <w:t>5</w:t>
              </w:r>
              <w:r w:rsidRPr="00985D0E">
                <w:rPr>
                  <w:bCs/>
                  <w:sz w:val="22"/>
                  <w:szCs w:val="22"/>
                </w:rPr>
                <w:t xml:space="preserve">. </w:t>
              </w:r>
              <w:r w:rsidRPr="003445C7">
                <w:rPr>
                  <w:b/>
                  <w:bCs/>
                  <w:sz w:val="22"/>
                  <w:szCs w:val="22"/>
                </w:rPr>
                <w:t>Заказчик</w:t>
              </w:r>
              <w:r w:rsidRPr="00985D0E">
                <w:rPr>
                  <w:bCs/>
                  <w:sz w:val="22"/>
                  <w:szCs w:val="22"/>
                </w:rPr>
                <w:t xml:space="preserve"> направля</w:t>
              </w:r>
              <w:r>
                <w:rPr>
                  <w:bCs/>
                  <w:sz w:val="22"/>
                  <w:szCs w:val="22"/>
                </w:rPr>
                <w:t>ет</w:t>
              </w:r>
              <w:r w:rsidRPr="00985D0E">
                <w:rPr>
                  <w:bCs/>
                  <w:sz w:val="22"/>
                  <w:szCs w:val="22"/>
                </w:rPr>
                <w:t xml:space="preserve"> полученные документы </w:t>
              </w:r>
              <w:r w:rsidRPr="00985D0E">
                <w:rPr>
                  <w:bCs/>
                  <w:sz w:val="22"/>
                  <w:szCs w:val="22"/>
                </w:rPr>
                <w:lastRenderedPageBreak/>
                <w:t>в Министерство Труда и МИД ИРИ для получения рабочей визы Ф -30 (виза с правом на работу) специалистам и информирует об этом Подрядчика. После получения решения МИД ИРИ о выдаче рабочей визы Заказчик направляет Подрядчику копию разрешения и его перевод на английский язык. Подрядчик направляет пакет документов в Консульство ИРИ в РФ</w:t>
              </w:r>
              <w:r w:rsidRPr="000A4FD1">
                <w:rPr>
                  <w:bCs/>
                  <w:sz w:val="22"/>
                  <w:szCs w:val="22"/>
                </w:rPr>
                <w:t>. Время оформления</w:t>
              </w:r>
              <w:r w:rsidRPr="000A4FD1">
                <w:rPr>
                  <w:b/>
                  <w:bCs/>
                  <w:sz w:val="22"/>
                  <w:szCs w:val="22"/>
                </w:rPr>
                <w:t xml:space="preserve"> – 2 месяца.</w:t>
              </w:r>
            </w:ins>
          </w:p>
          <w:p w:rsidR="00CD4102" w:rsidRDefault="00CD4102" w:rsidP="00CD4102">
            <w:pPr>
              <w:tabs>
                <w:tab w:val="left" w:pos="4918"/>
              </w:tabs>
              <w:ind w:left="826" w:right="149"/>
              <w:jc w:val="both"/>
              <w:rPr>
                <w:ins w:id="523" w:author="Павлютенков Юрий Владимирович" w:date="2014-03-28T13:06:00Z"/>
                <w:sz w:val="22"/>
                <w:szCs w:val="22"/>
              </w:rPr>
            </w:pPr>
            <w:ins w:id="524" w:author="Павлютенков Юрий Владимирович" w:date="2014-03-28T13:06:00Z">
              <w:r w:rsidRPr="00985D0E">
                <w:rPr>
                  <w:sz w:val="22"/>
                  <w:szCs w:val="22"/>
                </w:rPr>
                <w:t>Подрядчик обратится в консульский отдел Посольства ИРИ в РФ для оформления рабочей визы (срочная виза).</w:t>
              </w:r>
            </w:ins>
          </w:p>
          <w:p w:rsidR="00CD4102" w:rsidRPr="00985D0E" w:rsidRDefault="00CD4102" w:rsidP="00CD4102">
            <w:pPr>
              <w:tabs>
                <w:tab w:val="left" w:pos="4918"/>
              </w:tabs>
              <w:ind w:left="826" w:right="149" w:hanging="826"/>
              <w:jc w:val="both"/>
              <w:rPr>
                <w:ins w:id="525" w:author="Павлютенков Юрий Владимирович" w:date="2014-03-28T13:06:00Z"/>
                <w:sz w:val="22"/>
                <w:szCs w:val="22"/>
              </w:rPr>
            </w:pPr>
          </w:p>
          <w:p w:rsidR="00CD4102" w:rsidRPr="008257E9" w:rsidRDefault="00CD4102" w:rsidP="00CD4102">
            <w:pPr>
              <w:tabs>
                <w:tab w:val="left" w:pos="4918"/>
              </w:tabs>
              <w:ind w:left="826" w:right="149" w:hanging="826"/>
              <w:jc w:val="both"/>
              <w:rPr>
                <w:ins w:id="526" w:author="Павлютенков Юрий Владимирович" w:date="2014-03-28T13:06:00Z"/>
                <w:bCs/>
                <w:sz w:val="22"/>
                <w:szCs w:val="22"/>
              </w:rPr>
            </w:pPr>
            <w:ins w:id="527" w:author="Павлютенков Юрий Владимирович" w:date="2014-03-28T13:06:00Z">
              <w:r w:rsidRPr="00985D0E">
                <w:rPr>
                  <w:bCs/>
                  <w:sz w:val="22"/>
                  <w:szCs w:val="22"/>
                </w:rPr>
                <w:t>Этап   </w:t>
              </w:r>
            </w:ins>
            <w:ins w:id="528" w:author="Павлютенков Юрий Владимирович" w:date="2014-03-28T13:07:00Z">
              <w:r>
                <w:rPr>
                  <w:bCs/>
                  <w:sz w:val="22"/>
                  <w:szCs w:val="22"/>
                </w:rPr>
                <w:t>6</w:t>
              </w:r>
            </w:ins>
            <w:ins w:id="529" w:author="Павлютенков Юрий Владимирович" w:date="2014-03-28T13:06:00Z">
              <w:r w:rsidRPr="00985D0E">
                <w:rPr>
                  <w:bCs/>
                  <w:sz w:val="22"/>
                  <w:szCs w:val="22"/>
                </w:rPr>
                <w:t xml:space="preserve">. После получения визы Подрядчик информирует Заказчика о готовности командирования специалистов и резервирует авиабилеты </w:t>
              </w:r>
              <w:r>
                <w:rPr>
                  <w:bCs/>
                  <w:sz w:val="22"/>
                  <w:szCs w:val="22"/>
                </w:rPr>
                <w:t xml:space="preserve">по маршруту </w:t>
              </w:r>
              <w:r w:rsidRPr="00985D0E">
                <w:rPr>
                  <w:bCs/>
                  <w:sz w:val="22"/>
                  <w:szCs w:val="22"/>
                </w:rPr>
                <w:t>Москва</w:t>
              </w:r>
              <w:r w:rsidRPr="000A4FD1">
                <w:rPr>
                  <w:b/>
                  <w:bCs/>
                  <w:sz w:val="22"/>
                  <w:szCs w:val="22"/>
                </w:rPr>
                <w:t>–</w:t>
              </w:r>
              <w:r w:rsidRPr="00985D0E">
                <w:rPr>
                  <w:bCs/>
                  <w:sz w:val="22"/>
                  <w:szCs w:val="22"/>
                </w:rPr>
                <w:t>Тегеран</w:t>
              </w:r>
              <w:r w:rsidRPr="000A4FD1">
                <w:rPr>
                  <w:b/>
                  <w:bCs/>
                  <w:sz w:val="22"/>
                  <w:szCs w:val="22"/>
                </w:rPr>
                <w:t>–</w:t>
              </w:r>
              <w:r w:rsidRPr="00985D0E">
                <w:rPr>
                  <w:bCs/>
                  <w:sz w:val="22"/>
                  <w:szCs w:val="22"/>
                </w:rPr>
                <w:t>Бушер</w:t>
              </w:r>
              <w:r>
                <w:rPr>
                  <w:bCs/>
                  <w:sz w:val="22"/>
                  <w:szCs w:val="22"/>
                </w:rPr>
                <w:t>.</w:t>
              </w:r>
            </w:ins>
          </w:p>
          <w:p w:rsidR="00CD4102" w:rsidRPr="008257E9" w:rsidRDefault="00CD4102" w:rsidP="00CD4102">
            <w:pPr>
              <w:tabs>
                <w:tab w:val="left" w:pos="4918"/>
              </w:tabs>
              <w:ind w:left="826" w:right="149" w:hanging="826"/>
              <w:jc w:val="both"/>
              <w:rPr>
                <w:ins w:id="530" w:author="Павлютенков Юрий Владимирович" w:date="2014-03-28T13:06:00Z"/>
                <w:bCs/>
                <w:sz w:val="22"/>
                <w:szCs w:val="22"/>
              </w:rPr>
            </w:pPr>
            <w:ins w:id="531" w:author="Павлютенков Юрий Владимирович" w:date="2014-03-28T13:06:00Z">
              <w:r w:rsidRPr="00985D0E">
                <w:rPr>
                  <w:bCs/>
                  <w:sz w:val="22"/>
                  <w:szCs w:val="22"/>
                </w:rPr>
                <w:t>Этап   </w:t>
              </w:r>
            </w:ins>
            <w:ins w:id="532" w:author="Павлютенков Юрий Владимирович" w:date="2014-03-28T13:07:00Z">
              <w:r>
                <w:rPr>
                  <w:bCs/>
                  <w:sz w:val="22"/>
                  <w:szCs w:val="22"/>
                </w:rPr>
                <w:t>7</w:t>
              </w:r>
            </w:ins>
            <w:ins w:id="533" w:author="Павлютенков Юрий Владимирович" w:date="2014-03-28T13:06:00Z">
              <w:r w:rsidRPr="00985D0E">
                <w:rPr>
                  <w:bCs/>
                  <w:sz w:val="22"/>
                  <w:szCs w:val="22"/>
                </w:rPr>
                <w:t xml:space="preserve">.  </w:t>
              </w:r>
              <w:r w:rsidRPr="000A4FD1">
                <w:rPr>
                  <w:b/>
                  <w:bCs/>
                  <w:sz w:val="22"/>
                  <w:szCs w:val="22"/>
                </w:rPr>
                <w:t>Заказчик</w:t>
              </w:r>
              <w:r w:rsidRPr="00985D0E">
                <w:rPr>
                  <w:bCs/>
                  <w:sz w:val="22"/>
                  <w:szCs w:val="22"/>
                </w:rPr>
                <w:t xml:space="preserve"> направляет согласительное письмо о командировании специалистов в указанный период и готовности жилых помещений.</w:t>
              </w:r>
            </w:ins>
          </w:p>
          <w:p w:rsidR="00CD4102" w:rsidRPr="008257E9" w:rsidRDefault="00CD4102" w:rsidP="00CD4102">
            <w:pPr>
              <w:tabs>
                <w:tab w:val="left" w:pos="4918"/>
              </w:tabs>
              <w:ind w:left="826" w:right="149" w:hanging="826"/>
              <w:jc w:val="both"/>
              <w:rPr>
                <w:ins w:id="534" w:author="Павлютенков Юрий Владимирович" w:date="2014-03-28T13:06:00Z"/>
                <w:bCs/>
                <w:sz w:val="22"/>
                <w:szCs w:val="22"/>
              </w:rPr>
            </w:pPr>
            <w:ins w:id="535" w:author="Павлютенков Юрий Владимирович" w:date="2014-03-28T13:06:00Z">
              <w:r w:rsidRPr="00985D0E">
                <w:rPr>
                  <w:bCs/>
                  <w:sz w:val="22"/>
                  <w:szCs w:val="22"/>
                </w:rPr>
                <w:t>Этап   </w:t>
              </w:r>
            </w:ins>
            <w:ins w:id="536" w:author="Павлютенков Юрий Владимирович" w:date="2014-03-28T13:07:00Z">
              <w:r>
                <w:rPr>
                  <w:bCs/>
                  <w:sz w:val="22"/>
                  <w:szCs w:val="22"/>
                </w:rPr>
                <w:t>8</w:t>
              </w:r>
            </w:ins>
            <w:ins w:id="537" w:author="Павлютенков Юрий Владимирович" w:date="2014-03-28T13:06:00Z">
              <w:r w:rsidRPr="00985D0E">
                <w:rPr>
                  <w:bCs/>
                  <w:sz w:val="22"/>
                  <w:szCs w:val="22"/>
                </w:rPr>
                <w:t xml:space="preserve">. </w:t>
              </w:r>
              <w:r w:rsidRPr="000A4FD1">
                <w:rPr>
                  <w:b/>
                  <w:bCs/>
                  <w:sz w:val="22"/>
                  <w:szCs w:val="22"/>
                </w:rPr>
                <w:t>Подрядчик</w:t>
              </w:r>
              <w:r w:rsidRPr="00985D0E">
                <w:rPr>
                  <w:bCs/>
                  <w:sz w:val="22"/>
                  <w:szCs w:val="22"/>
                </w:rPr>
                <w:t xml:space="preserve"> командирует и извещает</w:t>
              </w:r>
              <w:r>
                <w:rPr>
                  <w:bCs/>
                  <w:sz w:val="22"/>
                  <w:szCs w:val="22"/>
                </w:rPr>
                <w:t xml:space="preserve"> Заказчика</w:t>
              </w:r>
              <w:r w:rsidRPr="00985D0E">
                <w:rPr>
                  <w:bCs/>
                  <w:sz w:val="22"/>
                  <w:szCs w:val="22"/>
                </w:rPr>
                <w:t xml:space="preserve"> о выезде специалистов</w:t>
              </w:r>
              <w:r>
                <w:rPr>
                  <w:bCs/>
                  <w:sz w:val="22"/>
                  <w:szCs w:val="22"/>
                </w:rPr>
                <w:t>.</w:t>
              </w:r>
              <w:r w:rsidRPr="00985D0E">
                <w:rPr>
                  <w:bCs/>
                  <w:sz w:val="22"/>
                  <w:szCs w:val="22"/>
                </w:rPr>
                <w:t xml:space="preserve"> </w:t>
              </w:r>
              <w:r w:rsidRPr="000A4FD1">
                <w:rPr>
                  <w:b/>
                  <w:bCs/>
                  <w:sz w:val="22"/>
                  <w:szCs w:val="22"/>
                </w:rPr>
                <w:t>Заказчик</w:t>
              </w:r>
              <w:r w:rsidRPr="00985D0E">
                <w:rPr>
                  <w:bCs/>
                  <w:sz w:val="22"/>
                  <w:szCs w:val="22"/>
                </w:rPr>
                <w:t xml:space="preserve"> обеспечивает встречу специалистов Подрядчика в аэропорту и размещение по месту проживания.</w:t>
              </w:r>
            </w:ins>
          </w:p>
          <w:p w:rsidR="00CD4102" w:rsidRPr="008257E9" w:rsidRDefault="00CD4102" w:rsidP="00CD4102">
            <w:pPr>
              <w:tabs>
                <w:tab w:val="left" w:pos="4918"/>
              </w:tabs>
              <w:ind w:left="826" w:right="149" w:hanging="826"/>
              <w:jc w:val="both"/>
              <w:rPr>
                <w:ins w:id="538" w:author="Павлютенков Юрий Владимирович" w:date="2014-03-28T13:06:00Z"/>
                <w:bCs/>
                <w:sz w:val="22"/>
                <w:szCs w:val="22"/>
              </w:rPr>
            </w:pPr>
          </w:p>
          <w:p w:rsidR="00CD4102" w:rsidRDefault="00CD4102" w:rsidP="00CD4102">
            <w:pPr>
              <w:tabs>
                <w:tab w:val="left" w:pos="4918"/>
              </w:tabs>
              <w:ind w:left="826" w:right="149" w:hanging="826"/>
              <w:jc w:val="both"/>
              <w:rPr>
                <w:ins w:id="539" w:author="Павлютенков Юрий Владимирович" w:date="2014-03-28T13:06:00Z"/>
                <w:bCs/>
                <w:sz w:val="22"/>
                <w:szCs w:val="22"/>
              </w:rPr>
            </w:pPr>
            <w:ins w:id="540" w:author="Павлютенков Юрий Владимирович" w:date="2014-03-28T13:06:00Z">
              <w:r w:rsidRPr="00985D0E">
                <w:rPr>
                  <w:bCs/>
                  <w:sz w:val="22"/>
                  <w:szCs w:val="22"/>
                </w:rPr>
                <w:t>Этап   </w:t>
              </w:r>
            </w:ins>
            <w:ins w:id="541" w:author="Павлютенков Юрий Владимирович" w:date="2014-03-28T13:07:00Z">
              <w:r>
                <w:rPr>
                  <w:bCs/>
                  <w:sz w:val="22"/>
                  <w:szCs w:val="22"/>
                </w:rPr>
                <w:t>9</w:t>
              </w:r>
            </w:ins>
            <w:ins w:id="542" w:author="Павлютенков Юрий Владимирович" w:date="2014-03-28T13:06:00Z">
              <w:r w:rsidRPr="00985D0E">
                <w:rPr>
                  <w:bCs/>
                  <w:sz w:val="22"/>
                  <w:szCs w:val="22"/>
                </w:rPr>
                <w:t xml:space="preserve">. </w:t>
              </w:r>
              <w:r w:rsidRPr="000A4FD1">
                <w:rPr>
                  <w:b/>
                  <w:bCs/>
                  <w:sz w:val="22"/>
                  <w:szCs w:val="22"/>
                </w:rPr>
                <w:t>Заказчик</w:t>
              </w:r>
              <w:r w:rsidRPr="00985D0E">
                <w:rPr>
                  <w:bCs/>
                  <w:sz w:val="22"/>
                  <w:szCs w:val="22"/>
                </w:rPr>
                <w:t xml:space="preserve"> направляет документы командированного сотрудника в Министерство Труда</w:t>
              </w:r>
              <w:r>
                <w:rPr>
                  <w:bCs/>
                  <w:sz w:val="22"/>
                  <w:szCs w:val="22"/>
                </w:rPr>
                <w:t>,</w:t>
              </w:r>
              <w:r w:rsidRPr="00985D0E">
                <w:rPr>
                  <w:bCs/>
                  <w:sz w:val="22"/>
                  <w:szCs w:val="22"/>
                </w:rPr>
                <w:t xml:space="preserve"> для получения рабочей карты</w:t>
              </w:r>
              <w:r>
                <w:rPr>
                  <w:bCs/>
                  <w:sz w:val="22"/>
                  <w:szCs w:val="22"/>
                </w:rPr>
                <w:t>,</w:t>
              </w:r>
              <w:r w:rsidRPr="00985D0E">
                <w:rPr>
                  <w:bCs/>
                  <w:sz w:val="22"/>
                  <w:szCs w:val="22"/>
                </w:rPr>
                <w:t xml:space="preserve"> и МИД</w:t>
              </w:r>
              <w:r>
                <w:rPr>
                  <w:bCs/>
                  <w:sz w:val="22"/>
                  <w:szCs w:val="22"/>
                </w:rPr>
                <w:t>,</w:t>
              </w:r>
              <w:r w:rsidRPr="00985D0E">
                <w:rPr>
                  <w:bCs/>
                  <w:sz w:val="22"/>
                  <w:szCs w:val="22"/>
                </w:rPr>
                <w:t xml:space="preserve"> для получения разрешения на выдачу регистрации. </w:t>
              </w:r>
            </w:ins>
          </w:p>
          <w:p w:rsidR="00CD4102" w:rsidRDefault="00CD4102" w:rsidP="00CD4102">
            <w:pPr>
              <w:tabs>
                <w:tab w:val="left" w:pos="4918"/>
              </w:tabs>
              <w:ind w:left="826" w:right="149"/>
              <w:jc w:val="both"/>
              <w:rPr>
                <w:ins w:id="543" w:author="Павлютенков Юрий Владимирович" w:date="2014-03-28T13:06:00Z"/>
                <w:bCs/>
                <w:sz w:val="22"/>
                <w:szCs w:val="22"/>
              </w:rPr>
            </w:pPr>
            <w:ins w:id="544" w:author="Павлютенков Юрий Владимирович" w:date="2014-03-28T13:06:00Z">
              <w:r w:rsidRPr="00985D0E">
                <w:rPr>
                  <w:bCs/>
                  <w:sz w:val="22"/>
                  <w:szCs w:val="22"/>
                </w:rPr>
                <w:t xml:space="preserve">Заказчик информирует о получении разрешения на регистрацию, </w:t>
              </w:r>
              <w:r>
                <w:rPr>
                  <w:bCs/>
                  <w:sz w:val="22"/>
                  <w:szCs w:val="22"/>
                </w:rPr>
                <w:t xml:space="preserve">специалисты </w:t>
              </w:r>
              <w:r w:rsidRPr="00985D0E">
                <w:rPr>
                  <w:bCs/>
                  <w:sz w:val="22"/>
                  <w:szCs w:val="22"/>
                </w:rPr>
                <w:t>Подрядчик</w:t>
              </w:r>
              <w:r>
                <w:rPr>
                  <w:bCs/>
                  <w:sz w:val="22"/>
                  <w:szCs w:val="22"/>
                </w:rPr>
                <w:t>а</w:t>
              </w:r>
              <w:r w:rsidRPr="00985D0E">
                <w:rPr>
                  <w:bCs/>
                  <w:sz w:val="22"/>
                  <w:szCs w:val="22"/>
                </w:rPr>
                <w:t xml:space="preserve"> при содействии Заказчика оформля</w:t>
              </w:r>
              <w:r>
                <w:rPr>
                  <w:bCs/>
                  <w:sz w:val="22"/>
                  <w:szCs w:val="22"/>
                </w:rPr>
                <w:t>ю</w:t>
              </w:r>
              <w:r w:rsidRPr="00985D0E">
                <w:rPr>
                  <w:bCs/>
                  <w:sz w:val="22"/>
                  <w:szCs w:val="22"/>
                </w:rPr>
                <w:t>т регистрацию в местной полиции</w:t>
              </w:r>
              <w:r>
                <w:rPr>
                  <w:bCs/>
                  <w:sz w:val="22"/>
                  <w:szCs w:val="22"/>
                </w:rPr>
                <w:t>.</w:t>
              </w:r>
            </w:ins>
          </w:p>
          <w:p w:rsidR="00CD4102" w:rsidRPr="00985D0E" w:rsidRDefault="00CD4102" w:rsidP="003445C7">
            <w:pPr>
              <w:tabs>
                <w:tab w:val="left" w:pos="4918"/>
              </w:tabs>
              <w:ind w:left="826" w:right="149"/>
              <w:jc w:val="both"/>
              <w:rPr>
                <w:bCs/>
                <w:sz w:val="22"/>
                <w:szCs w:val="22"/>
              </w:rPr>
            </w:pPr>
          </w:p>
          <w:p w:rsidR="003445C7" w:rsidDel="00A504C3" w:rsidRDefault="00985D0E" w:rsidP="00985D0E">
            <w:pPr>
              <w:tabs>
                <w:tab w:val="left" w:pos="4918"/>
              </w:tabs>
              <w:ind w:left="826" w:right="149" w:hanging="826"/>
              <w:jc w:val="both"/>
              <w:rPr>
                <w:del w:id="545" w:author="Павлютенков Юрий Владимирович" w:date="2014-03-28T13:26:00Z"/>
                <w:sz w:val="22"/>
                <w:szCs w:val="22"/>
              </w:rPr>
            </w:pPr>
            <w:del w:id="546" w:author="Павлютенков Юрий Владимирович" w:date="2014-03-28T13:26:00Z">
              <w:r w:rsidRPr="00985D0E" w:rsidDel="00A504C3">
                <w:rPr>
                  <w:bCs/>
                  <w:sz w:val="22"/>
                  <w:szCs w:val="22"/>
                </w:rPr>
                <w:delText>Этап 4</w:delText>
              </w:r>
              <w:r w:rsidRPr="00985D0E" w:rsidDel="00A504C3">
                <w:rPr>
                  <w:bCs/>
                  <w:i/>
                  <w:sz w:val="22"/>
                  <w:szCs w:val="22"/>
                </w:rPr>
                <w:delText xml:space="preserve">. </w:delText>
              </w:r>
              <w:r w:rsidRPr="003445C7" w:rsidDel="00A504C3">
                <w:rPr>
                  <w:b/>
                  <w:sz w:val="22"/>
                  <w:szCs w:val="22"/>
                </w:rPr>
                <w:delText>Подрядчик</w:delText>
              </w:r>
              <w:r w:rsidRPr="0041539E" w:rsidDel="00A504C3">
                <w:rPr>
                  <w:sz w:val="22"/>
                  <w:szCs w:val="22"/>
                </w:rPr>
                <w:delText xml:space="preserve"> готовит </w:delText>
              </w:r>
            </w:del>
            <w:del w:id="547" w:author="Павлютенков Юрий Владимирович" w:date="2014-03-28T11:44:00Z">
              <w:r w:rsidRPr="0041539E" w:rsidDel="001A2A0B">
                <w:rPr>
                  <w:sz w:val="22"/>
                  <w:szCs w:val="22"/>
                </w:rPr>
                <w:delText xml:space="preserve">проект </w:delText>
              </w:r>
              <w:r w:rsidR="0041539E" w:rsidDel="001A2A0B">
                <w:rPr>
                  <w:sz w:val="22"/>
                  <w:szCs w:val="22"/>
                </w:rPr>
                <w:delText>Д</w:delText>
              </w:r>
              <w:r w:rsidRPr="0041539E" w:rsidDel="001A2A0B">
                <w:rPr>
                  <w:sz w:val="22"/>
                  <w:szCs w:val="22"/>
                </w:rPr>
                <w:delText>ополнения к настоящему контракту</w:delText>
              </w:r>
            </w:del>
            <w:del w:id="548" w:author="Павлютенков Юрий Владимирович" w:date="2014-03-28T13:26:00Z">
              <w:r w:rsidRPr="0041539E" w:rsidDel="00A504C3">
                <w:rPr>
                  <w:sz w:val="22"/>
                  <w:szCs w:val="22"/>
                </w:rPr>
                <w:delText xml:space="preserve"> с приложением заказа по </w:delText>
              </w:r>
              <w:r w:rsidR="0041539E" w:rsidDel="00A504C3">
                <w:rPr>
                  <w:sz w:val="22"/>
                  <w:szCs w:val="22"/>
                </w:rPr>
                <w:delText xml:space="preserve">этапу </w:delText>
              </w:r>
              <w:r w:rsidRPr="0041539E" w:rsidDel="00A504C3">
                <w:rPr>
                  <w:sz w:val="22"/>
                  <w:szCs w:val="22"/>
                </w:rPr>
                <w:delText xml:space="preserve">3, подписывает и направляет в адрес Заказчика в 2-х экземплярах. </w:delText>
              </w:r>
            </w:del>
          </w:p>
          <w:p w:rsidR="00985D0E" w:rsidRPr="003445C7" w:rsidDel="00A504C3" w:rsidRDefault="00985D0E" w:rsidP="003445C7">
            <w:pPr>
              <w:tabs>
                <w:tab w:val="left" w:pos="4918"/>
              </w:tabs>
              <w:ind w:left="826" w:right="149"/>
              <w:jc w:val="both"/>
              <w:rPr>
                <w:del w:id="549" w:author="Павлютенков Юрий Владимирович" w:date="2014-03-28T13:26:00Z"/>
                <w:b/>
                <w:sz w:val="22"/>
                <w:szCs w:val="22"/>
              </w:rPr>
            </w:pPr>
            <w:del w:id="550" w:author="Павлютенков Юрий Владимирович" w:date="2014-03-28T13:26:00Z">
              <w:r w:rsidRPr="0041539E" w:rsidDel="00A504C3">
                <w:rPr>
                  <w:sz w:val="22"/>
                  <w:szCs w:val="22"/>
                </w:rPr>
                <w:delText xml:space="preserve">Время оформления </w:delText>
              </w:r>
            </w:del>
            <w:del w:id="551" w:author="Павлютенков Юрий Владимирович" w:date="2014-03-28T11:46:00Z">
              <w:r w:rsidRPr="0041539E" w:rsidDel="00320ABF">
                <w:rPr>
                  <w:sz w:val="22"/>
                  <w:szCs w:val="22"/>
                </w:rPr>
                <w:delText xml:space="preserve">Дополнения  </w:delText>
              </w:r>
            </w:del>
            <w:del w:id="552" w:author="Павлютенков Юрий Владимирович" w:date="2014-03-28T13:26:00Z">
              <w:r w:rsidRPr="003445C7" w:rsidDel="00A504C3">
                <w:rPr>
                  <w:b/>
                  <w:sz w:val="22"/>
                  <w:szCs w:val="22"/>
                </w:rPr>
                <w:delText>до 1 месяца.</w:delText>
              </w:r>
            </w:del>
          </w:p>
          <w:p w:rsidR="00985D0E" w:rsidDel="00A504C3" w:rsidRDefault="00985D0E" w:rsidP="00985D0E">
            <w:pPr>
              <w:tabs>
                <w:tab w:val="left" w:pos="4918"/>
              </w:tabs>
              <w:ind w:left="826" w:right="149" w:hanging="826"/>
              <w:jc w:val="both"/>
              <w:rPr>
                <w:del w:id="553" w:author="Павлютенков Юрий Владимирович" w:date="2014-03-28T13:26:00Z"/>
                <w:sz w:val="22"/>
                <w:szCs w:val="22"/>
              </w:rPr>
            </w:pPr>
            <w:del w:id="554" w:author="Павлютенков Юрий Владимирович" w:date="2014-03-28T13:26:00Z">
              <w:r w:rsidRPr="00985D0E" w:rsidDel="00A504C3">
                <w:rPr>
                  <w:bCs/>
                  <w:sz w:val="22"/>
                  <w:szCs w:val="22"/>
                </w:rPr>
                <w:delText xml:space="preserve">Этап 5. </w:delText>
              </w:r>
              <w:r w:rsidRPr="003445C7" w:rsidDel="00A504C3">
                <w:rPr>
                  <w:b/>
                  <w:sz w:val="22"/>
                  <w:szCs w:val="22"/>
                </w:rPr>
                <w:delText>Заказчик</w:delText>
              </w:r>
              <w:r w:rsidRPr="00985D0E" w:rsidDel="00A504C3">
                <w:rPr>
                  <w:sz w:val="22"/>
                  <w:szCs w:val="22"/>
                </w:rPr>
                <w:delText xml:space="preserve"> подписывает </w:delText>
              </w:r>
            </w:del>
            <w:del w:id="555" w:author="Павлютенков Юрий Владимирович" w:date="2014-03-28T11:46:00Z">
              <w:r w:rsidRPr="00985D0E" w:rsidDel="00320ABF">
                <w:rPr>
                  <w:sz w:val="22"/>
                  <w:szCs w:val="22"/>
                </w:rPr>
                <w:delText xml:space="preserve">Дополнение </w:delText>
              </w:r>
            </w:del>
            <w:del w:id="556" w:author="Павлютенков Юрий Владимирович" w:date="2014-03-28T13:26:00Z">
              <w:r w:rsidRPr="00985D0E" w:rsidDel="00A504C3">
                <w:rPr>
                  <w:sz w:val="22"/>
                  <w:szCs w:val="22"/>
                </w:rPr>
                <w:delText xml:space="preserve">и направляет 1 экземпляр в адрес Подрядчика. </w:delText>
              </w:r>
            </w:del>
            <w:del w:id="557" w:author="Павлютенков Юрий Владимирович" w:date="2014-03-28T11:46:00Z">
              <w:r w:rsidRPr="00985D0E" w:rsidDel="00320ABF">
                <w:rPr>
                  <w:sz w:val="22"/>
                  <w:szCs w:val="22"/>
                </w:rPr>
                <w:delText>Дополнение вступает в силу</w:delText>
              </w:r>
            </w:del>
            <w:del w:id="558" w:author="Павлютенков Юрий Владимирович" w:date="2014-03-28T13:26:00Z">
              <w:r w:rsidRPr="00985D0E" w:rsidDel="00A504C3">
                <w:rPr>
                  <w:sz w:val="22"/>
                  <w:szCs w:val="22"/>
                </w:rPr>
                <w:delText xml:space="preserve"> после подписания со стороны Заказчика</w:delText>
              </w:r>
            </w:del>
            <w:del w:id="559" w:author="Павлютенков Юрий Владимирович" w:date="2014-03-28T12:02:00Z">
              <w:r w:rsidRPr="00985D0E" w:rsidDel="000769FD">
                <w:rPr>
                  <w:sz w:val="22"/>
                  <w:szCs w:val="22"/>
                </w:rPr>
                <w:delText>.</w:delText>
              </w:r>
            </w:del>
            <w:del w:id="560" w:author="Павлютенков Юрий Владимирович" w:date="2014-03-28T13:26:00Z">
              <w:r w:rsidRPr="00985D0E" w:rsidDel="00A504C3">
                <w:rPr>
                  <w:sz w:val="22"/>
                  <w:szCs w:val="22"/>
                </w:rPr>
                <w:delText xml:space="preserve"> </w:delText>
              </w:r>
            </w:del>
          </w:p>
          <w:p w:rsidR="00985D0E" w:rsidDel="00A504C3" w:rsidRDefault="00985D0E" w:rsidP="00985D0E">
            <w:pPr>
              <w:tabs>
                <w:tab w:val="left" w:pos="4918"/>
              </w:tabs>
              <w:ind w:left="826" w:right="149"/>
              <w:jc w:val="both"/>
              <w:rPr>
                <w:del w:id="561" w:author="Павлютенков Юрий Владимирович" w:date="2014-03-28T13:26:00Z"/>
                <w:sz w:val="22"/>
                <w:szCs w:val="22"/>
              </w:rPr>
            </w:pPr>
            <w:del w:id="562" w:author="Павлютенков Юрий Владимирович" w:date="2014-03-28T13:26:00Z">
              <w:r w:rsidRPr="00985D0E" w:rsidDel="00A504C3">
                <w:rPr>
                  <w:sz w:val="22"/>
                  <w:szCs w:val="22"/>
                </w:rPr>
                <w:delText xml:space="preserve">На основании подписанного </w:delText>
              </w:r>
            </w:del>
            <w:del w:id="563" w:author="Павлютенков Юрий Владимирович" w:date="2014-03-28T11:47:00Z">
              <w:r w:rsidRPr="00985D0E" w:rsidDel="00320ABF">
                <w:rPr>
                  <w:sz w:val="22"/>
                  <w:szCs w:val="22"/>
                </w:rPr>
                <w:delText xml:space="preserve">Дополнения </w:delText>
              </w:r>
            </w:del>
            <w:del w:id="564" w:author="Павлютенков Юрий Владимирович" w:date="2014-03-28T13:26:00Z">
              <w:r w:rsidRPr="00985D0E" w:rsidDel="00A504C3">
                <w:rPr>
                  <w:sz w:val="22"/>
                  <w:szCs w:val="22"/>
                </w:rPr>
                <w:delText>Подрядчик направляет Заказчику копии следующих документов:</w:delText>
              </w:r>
            </w:del>
          </w:p>
          <w:p w:rsidR="00985D0E" w:rsidDel="00A504C3" w:rsidRDefault="00985D0E" w:rsidP="00985D0E">
            <w:pPr>
              <w:tabs>
                <w:tab w:val="left" w:pos="4918"/>
              </w:tabs>
              <w:ind w:left="826" w:right="149"/>
              <w:jc w:val="both"/>
              <w:rPr>
                <w:del w:id="565" w:author="Павлютенков Юрий Владимирович" w:date="2014-03-28T13:26:00Z"/>
                <w:sz w:val="22"/>
                <w:szCs w:val="22"/>
              </w:rPr>
            </w:pPr>
            <w:del w:id="566" w:author="Павлютенков Юрий Владимирович" w:date="2014-03-28T13:26:00Z">
              <w:r w:rsidRPr="00985D0E" w:rsidDel="00A504C3">
                <w:rPr>
                  <w:sz w:val="22"/>
                  <w:szCs w:val="22"/>
                </w:rPr>
                <w:delText>- анкету</w:delText>
              </w:r>
            </w:del>
          </w:p>
          <w:p w:rsidR="00985D0E" w:rsidRPr="00985D0E" w:rsidDel="00A504C3" w:rsidRDefault="00985D0E" w:rsidP="00985D0E">
            <w:pPr>
              <w:tabs>
                <w:tab w:val="left" w:pos="4918"/>
              </w:tabs>
              <w:ind w:left="826" w:right="149"/>
              <w:jc w:val="both"/>
              <w:rPr>
                <w:del w:id="567" w:author="Павлютенков Юрий Владимирович" w:date="2014-03-28T13:26:00Z"/>
                <w:sz w:val="22"/>
                <w:szCs w:val="22"/>
              </w:rPr>
            </w:pPr>
            <w:del w:id="568" w:author="Павлютенков Юрий Владимирович" w:date="2014-03-28T13:26:00Z">
              <w:r w:rsidRPr="00985D0E" w:rsidDel="00A504C3">
                <w:rPr>
                  <w:sz w:val="22"/>
                  <w:szCs w:val="22"/>
                </w:rPr>
                <w:delText>- ксерокопию паспорта</w:delText>
              </w:r>
            </w:del>
          </w:p>
          <w:p w:rsidR="00985D0E" w:rsidDel="00A504C3" w:rsidRDefault="00985D0E" w:rsidP="00985D0E">
            <w:pPr>
              <w:tabs>
                <w:tab w:val="left" w:pos="4918"/>
              </w:tabs>
              <w:ind w:left="826" w:right="149"/>
              <w:jc w:val="both"/>
              <w:rPr>
                <w:del w:id="569" w:author="Павлютенков Юрий Владимирович" w:date="2014-03-28T13:26:00Z"/>
                <w:bCs/>
                <w:sz w:val="22"/>
                <w:szCs w:val="22"/>
              </w:rPr>
            </w:pPr>
            <w:del w:id="570" w:author="Павлютенков Юрий Владимирович" w:date="2014-03-28T13:26:00Z">
              <w:r w:rsidRPr="00985D0E" w:rsidDel="00A504C3">
                <w:rPr>
                  <w:bCs/>
                  <w:sz w:val="22"/>
                  <w:szCs w:val="22"/>
                </w:rPr>
                <w:delText>- нотариально заверенную копию диплома об образовании</w:delText>
              </w:r>
            </w:del>
          </w:p>
          <w:p w:rsidR="00985D0E" w:rsidDel="00A504C3" w:rsidRDefault="00985D0E" w:rsidP="00985D0E">
            <w:pPr>
              <w:tabs>
                <w:tab w:val="left" w:pos="4918"/>
              </w:tabs>
              <w:ind w:left="826" w:right="149" w:hanging="826"/>
              <w:jc w:val="both"/>
              <w:rPr>
                <w:del w:id="571" w:author="Павлютенков Юрий Владимирович" w:date="2014-03-28T13:26:00Z"/>
                <w:bCs/>
                <w:sz w:val="22"/>
                <w:szCs w:val="22"/>
              </w:rPr>
            </w:pPr>
            <w:del w:id="572" w:author="Павлютенков Юрий Владимирович" w:date="2014-03-28T13:26:00Z">
              <w:r w:rsidRPr="00985D0E" w:rsidDel="00A504C3">
                <w:rPr>
                  <w:bCs/>
                  <w:sz w:val="22"/>
                  <w:szCs w:val="22"/>
                </w:rPr>
                <w:delText xml:space="preserve">Этап 6. </w:delText>
              </w:r>
              <w:r w:rsidRPr="003445C7" w:rsidDel="00A504C3">
                <w:rPr>
                  <w:b/>
                  <w:bCs/>
                  <w:sz w:val="22"/>
                  <w:szCs w:val="22"/>
                </w:rPr>
                <w:delText>Заказчик</w:delText>
              </w:r>
              <w:r w:rsidRPr="00985D0E" w:rsidDel="00A504C3">
                <w:rPr>
                  <w:bCs/>
                  <w:sz w:val="22"/>
                  <w:szCs w:val="22"/>
                </w:rPr>
                <w:delText xml:space="preserve"> направля</w:delText>
              </w:r>
              <w:r w:rsidR="003445C7" w:rsidDel="00A504C3">
                <w:rPr>
                  <w:bCs/>
                  <w:sz w:val="22"/>
                  <w:szCs w:val="22"/>
                </w:rPr>
                <w:delText>ет</w:delText>
              </w:r>
              <w:r w:rsidRPr="00985D0E" w:rsidDel="00A504C3">
                <w:rPr>
                  <w:bCs/>
                  <w:sz w:val="22"/>
                  <w:szCs w:val="22"/>
                </w:rPr>
                <w:delText xml:space="preserve"> полученные документы в Министерство Труда и МИД ИРИ для получения рабочей визы Ф -30 (виза с правом на работу) специалистам, указанным в </w:delText>
              </w:r>
              <w:r w:rsidRPr="00985D0E" w:rsidDel="00A504C3">
                <w:rPr>
                  <w:bCs/>
                  <w:sz w:val="22"/>
                  <w:szCs w:val="22"/>
                </w:rPr>
                <w:lastRenderedPageBreak/>
                <w:delText>Дополнении, и информирует об этом Подрядчика. После получения решения МИД ИРИ о выдаче рабочей визы Заказчик направляет Подрядчику копию разрешения и его перевод на английский язык. Подрядчик направляет пакет документов в Консульство ИРИ в РФ</w:delText>
              </w:r>
              <w:r w:rsidRPr="000A4FD1" w:rsidDel="00A504C3">
                <w:rPr>
                  <w:bCs/>
                  <w:sz w:val="22"/>
                  <w:szCs w:val="22"/>
                </w:rPr>
                <w:delText>. Время оформления</w:delText>
              </w:r>
              <w:r w:rsidRPr="000A4FD1" w:rsidDel="00A504C3">
                <w:rPr>
                  <w:b/>
                  <w:bCs/>
                  <w:sz w:val="22"/>
                  <w:szCs w:val="22"/>
                </w:rPr>
                <w:delText xml:space="preserve"> – 2 месяца.</w:delText>
              </w:r>
            </w:del>
          </w:p>
          <w:p w:rsidR="009C632C" w:rsidDel="00A504C3" w:rsidRDefault="00985D0E">
            <w:pPr>
              <w:tabs>
                <w:tab w:val="left" w:pos="4918"/>
              </w:tabs>
              <w:ind w:left="826" w:right="149"/>
              <w:jc w:val="both"/>
              <w:rPr>
                <w:del w:id="573" w:author="Павлютенков Юрий Владимирович" w:date="2014-03-28T13:26:00Z"/>
                <w:sz w:val="22"/>
                <w:szCs w:val="22"/>
              </w:rPr>
            </w:pPr>
            <w:del w:id="574" w:author="Павлютенков Юрий Владимирович" w:date="2014-03-28T13:26:00Z">
              <w:r w:rsidRPr="00985D0E" w:rsidDel="00A504C3">
                <w:rPr>
                  <w:sz w:val="22"/>
                  <w:szCs w:val="22"/>
                </w:rPr>
                <w:delText>На основании подписанного Дополнения Подрядчик обратится в консульский отдел Посольства ИРИ в РФ для оформления рабочей визы (срочная виза).</w:delText>
              </w:r>
            </w:del>
          </w:p>
          <w:p w:rsidR="00985D0E" w:rsidRPr="00985D0E" w:rsidDel="00A504C3" w:rsidRDefault="00985D0E" w:rsidP="00985D0E">
            <w:pPr>
              <w:tabs>
                <w:tab w:val="left" w:pos="4918"/>
              </w:tabs>
              <w:ind w:left="826" w:right="149" w:hanging="826"/>
              <w:jc w:val="both"/>
              <w:rPr>
                <w:del w:id="575" w:author="Павлютенков Юрий Владимирович" w:date="2014-03-28T13:26:00Z"/>
                <w:sz w:val="22"/>
                <w:szCs w:val="22"/>
              </w:rPr>
            </w:pPr>
          </w:p>
          <w:p w:rsidR="0042572F" w:rsidRPr="008257E9" w:rsidDel="00A504C3" w:rsidRDefault="00985D0E" w:rsidP="0042572F">
            <w:pPr>
              <w:tabs>
                <w:tab w:val="left" w:pos="4918"/>
              </w:tabs>
              <w:ind w:left="826" w:right="149" w:hanging="826"/>
              <w:jc w:val="both"/>
              <w:rPr>
                <w:del w:id="576" w:author="Павлютенков Юрий Владимирович" w:date="2014-03-28T13:26:00Z"/>
                <w:bCs/>
                <w:sz w:val="22"/>
                <w:szCs w:val="22"/>
              </w:rPr>
            </w:pPr>
            <w:del w:id="577" w:author="Павлютенков Юрий Владимирович" w:date="2014-03-28T13:26:00Z">
              <w:r w:rsidRPr="00985D0E" w:rsidDel="00A504C3">
                <w:rPr>
                  <w:bCs/>
                  <w:sz w:val="22"/>
                  <w:szCs w:val="22"/>
                </w:rPr>
                <w:delText xml:space="preserve">Этап   7. После получения визы Подрядчик информирует Заказчика о готовности командирования специалистов и резервирует авиабилеты </w:delText>
              </w:r>
              <w:r w:rsidR="000A4FD1" w:rsidDel="00A504C3">
                <w:rPr>
                  <w:bCs/>
                  <w:sz w:val="22"/>
                  <w:szCs w:val="22"/>
                </w:rPr>
                <w:delText xml:space="preserve">по маршруту </w:delText>
              </w:r>
              <w:r w:rsidRPr="00985D0E" w:rsidDel="00A504C3">
                <w:rPr>
                  <w:bCs/>
                  <w:sz w:val="22"/>
                  <w:szCs w:val="22"/>
                </w:rPr>
                <w:delText>Москва</w:delText>
              </w:r>
              <w:r w:rsidR="000A4FD1" w:rsidRPr="000A4FD1" w:rsidDel="00A504C3">
                <w:rPr>
                  <w:b/>
                  <w:bCs/>
                  <w:sz w:val="22"/>
                  <w:szCs w:val="22"/>
                </w:rPr>
                <w:delText>–</w:delText>
              </w:r>
              <w:r w:rsidRPr="00985D0E" w:rsidDel="00A504C3">
                <w:rPr>
                  <w:bCs/>
                  <w:sz w:val="22"/>
                  <w:szCs w:val="22"/>
                </w:rPr>
                <w:delText>Тегеран</w:delText>
              </w:r>
              <w:r w:rsidR="000A4FD1" w:rsidRPr="000A4FD1" w:rsidDel="00A504C3">
                <w:rPr>
                  <w:b/>
                  <w:bCs/>
                  <w:sz w:val="22"/>
                  <w:szCs w:val="22"/>
                </w:rPr>
                <w:delText>–</w:delText>
              </w:r>
              <w:r w:rsidRPr="00985D0E" w:rsidDel="00A504C3">
                <w:rPr>
                  <w:bCs/>
                  <w:sz w:val="22"/>
                  <w:szCs w:val="22"/>
                </w:rPr>
                <w:delText>Бушер</w:delText>
              </w:r>
              <w:r w:rsidR="000A4FD1" w:rsidDel="00A504C3">
                <w:rPr>
                  <w:bCs/>
                  <w:sz w:val="22"/>
                  <w:szCs w:val="22"/>
                </w:rPr>
                <w:delText>.</w:delText>
              </w:r>
            </w:del>
          </w:p>
          <w:p w:rsidR="002B27F0" w:rsidRPr="008257E9" w:rsidDel="00A504C3" w:rsidRDefault="00985D0E" w:rsidP="002B27F0">
            <w:pPr>
              <w:tabs>
                <w:tab w:val="left" w:pos="4918"/>
              </w:tabs>
              <w:ind w:left="826" w:right="149" w:hanging="826"/>
              <w:jc w:val="both"/>
              <w:rPr>
                <w:del w:id="578" w:author="Павлютенков Юрий Владимирович" w:date="2014-03-28T13:26:00Z"/>
                <w:bCs/>
                <w:sz w:val="22"/>
                <w:szCs w:val="22"/>
              </w:rPr>
            </w:pPr>
            <w:del w:id="579" w:author="Павлютенков Юрий Владимирович" w:date="2014-03-28T13:26:00Z">
              <w:r w:rsidRPr="00985D0E" w:rsidDel="00A504C3">
                <w:rPr>
                  <w:bCs/>
                  <w:sz w:val="22"/>
                  <w:szCs w:val="22"/>
                </w:rPr>
                <w:delText xml:space="preserve">Этап   8.  </w:delText>
              </w:r>
              <w:r w:rsidRPr="000A4FD1" w:rsidDel="00A504C3">
                <w:rPr>
                  <w:b/>
                  <w:bCs/>
                  <w:sz w:val="22"/>
                  <w:szCs w:val="22"/>
                </w:rPr>
                <w:delText>Заказчик</w:delText>
              </w:r>
              <w:r w:rsidRPr="00985D0E" w:rsidDel="00A504C3">
                <w:rPr>
                  <w:bCs/>
                  <w:sz w:val="22"/>
                  <w:szCs w:val="22"/>
                </w:rPr>
                <w:delText xml:space="preserve"> направляет согласительное письмо о командировании специалистов в указанный период и готовности жилых помещений.</w:delText>
              </w:r>
            </w:del>
          </w:p>
          <w:p w:rsidR="007041E3" w:rsidRPr="008257E9" w:rsidDel="00A504C3" w:rsidRDefault="00985D0E" w:rsidP="00462AFC">
            <w:pPr>
              <w:tabs>
                <w:tab w:val="left" w:pos="4918"/>
              </w:tabs>
              <w:ind w:left="826" w:right="149" w:hanging="826"/>
              <w:jc w:val="both"/>
              <w:rPr>
                <w:del w:id="580" w:author="Павлютенков Юрий Владимирович" w:date="2014-03-28T13:26:00Z"/>
                <w:bCs/>
                <w:sz w:val="22"/>
                <w:szCs w:val="22"/>
              </w:rPr>
            </w:pPr>
            <w:del w:id="581" w:author="Павлютенков Юрий Владимирович" w:date="2014-03-28T13:26:00Z">
              <w:r w:rsidRPr="00985D0E" w:rsidDel="00A504C3">
                <w:rPr>
                  <w:bCs/>
                  <w:sz w:val="22"/>
                  <w:szCs w:val="22"/>
                </w:rPr>
                <w:delText xml:space="preserve">Этап   9. </w:delText>
              </w:r>
              <w:r w:rsidRPr="000A4FD1" w:rsidDel="00A504C3">
                <w:rPr>
                  <w:b/>
                  <w:bCs/>
                  <w:sz w:val="22"/>
                  <w:szCs w:val="22"/>
                </w:rPr>
                <w:delText>Подрядчик</w:delText>
              </w:r>
              <w:r w:rsidRPr="00985D0E" w:rsidDel="00A504C3">
                <w:rPr>
                  <w:bCs/>
                  <w:sz w:val="22"/>
                  <w:szCs w:val="22"/>
                </w:rPr>
                <w:delText xml:space="preserve"> командирует и извещает</w:delText>
              </w:r>
              <w:r w:rsidR="000A4FD1" w:rsidDel="00A504C3">
                <w:rPr>
                  <w:bCs/>
                  <w:sz w:val="22"/>
                  <w:szCs w:val="22"/>
                </w:rPr>
                <w:delText xml:space="preserve"> Заказчика</w:delText>
              </w:r>
              <w:r w:rsidRPr="00985D0E" w:rsidDel="00A504C3">
                <w:rPr>
                  <w:bCs/>
                  <w:sz w:val="22"/>
                  <w:szCs w:val="22"/>
                </w:rPr>
                <w:delText xml:space="preserve"> о выезде специалистов</w:delText>
              </w:r>
              <w:r w:rsidR="000A4FD1" w:rsidDel="00A504C3">
                <w:rPr>
                  <w:bCs/>
                  <w:sz w:val="22"/>
                  <w:szCs w:val="22"/>
                </w:rPr>
                <w:delText>.</w:delText>
              </w:r>
              <w:r w:rsidRPr="00985D0E" w:rsidDel="00A504C3">
                <w:rPr>
                  <w:bCs/>
                  <w:sz w:val="22"/>
                  <w:szCs w:val="22"/>
                </w:rPr>
                <w:delText xml:space="preserve"> </w:delText>
              </w:r>
              <w:r w:rsidRPr="000A4FD1" w:rsidDel="00A504C3">
                <w:rPr>
                  <w:b/>
                  <w:bCs/>
                  <w:sz w:val="22"/>
                  <w:szCs w:val="22"/>
                </w:rPr>
                <w:delText>Заказчик</w:delText>
              </w:r>
              <w:r w:rsidRPr="00985D0E" w:rsidDel="00A504C3">
                <w:rPr>
                  <w:bCs/>
                  <w:sz w:val="22"/>
                  <w:szCs w:val="22"/>
                </w:rPr>
                <w:delText xml:space="preserve"> обеспечивает встречу специалистов Подрядчика в аэропорту и размещение по месту проживания.</w:delText>
              </w:r>
            </w:del>
          </w:p>
          <w:p w:rsidR="000D64E1" w:rsidRPr="008257E9" w:rsidDel="00A504C3" w:rsidRDefault="000D64E1" w:rsidP="00462AFC">
            <w:pPr>
              <w:tabs>
                <w:tab w:val="left" w:pos="4918"/>
              </w:tabs>
              <w:ind w:left="826" w:right="149" w:hanging="826"/>
              <w:jc w:val="both"/>
              <w:rPr>
                <w:del w:id="582" w:author="Павлютенков Юрий Владимирович" w:date="2014-03-28T13:26:00Z"/>
                <w:bCs/>
                <w:sz w:val="22"/>
                <w:szCs w:val="22"/>
              </w:rPr>
            </w:pPr>
          </w:p>
          <w:p w:rsidR="00985D0E" w:rsidDel="00A504C3" w:rsidRDefault="00985D0E" w:rsidP="00985D0E">
            <w:pPr>
              <w:tabs>
                <w:tab w:val="left" w:pos="4918"/>
              </w:tabs>
              <w:ind w:left="826" w:right="149" w:hanging="826"/>
              <w:jc w:val="both"/>
              <w:rPr>
                <w:del w:id="583" w:author="Павлютенков Юрий Владимирович" w:date="2014-03-28T13:26:00Z"/>
                <w:bCs/>
                <w:sz w:val="22"/>
                <w:szCs w:val="22"/>
              </w:rPr>
            </w:pPr>
            <w:del w:id="584" w:author="Павлютенков Юрий Владимирович" w:date="2014-03-28T13:26:00Z">
              <w:r w:rsidRPr="00985D0E" w:rsidDel="00A504C3">
                <w:rPr>
                  <w:bCs/>
                  <w:sz w:val="22"/>
                  <w:szCs w:val="22"/>
                </w:rPr>
                <w:delText xml:space="preserve">Этап   10. </w:delText>
              </w:r>
              <w:r w:rsidRPr="000A4FD1" w:rsidDel="00A504C3">
                <w:rPr>
                  <w:b/>
                  <w:bCs/>
                  <w:sz w:val="22"/>
                  <w:szCs w:val="22"/>
                </w:rPr>
                <w:delText>Заказчик</w:delText>
              </w:r>
              <w:r w:rsidRPr="00985D0E" w:rsidDel="00A504C3">
                <w:rPr>
                  <w:bCs/>
                  <w:sz w:val="22"/>
                  <w:szCs w:val="22"/>
                </w:rPr>
                <w:delText xml:space="preserve"> направляет документы командированного сотрудника в Министерство Труда</w:delText>
              </w:r>
              <w:r w:rsidR="00A8475B" w:rsidDel="00A504C3">
                <w:rPr>
                  <w:bCs/>
                  <w:sz w:val="22"/>
                  <w:szCs w:val="22"/>
                </w:rPr>
                <w:delText>,</w:delText>
              </w:r>
              <w:r w:rsidRPr="00985D0E" w:rsidDel="00A504C3">
                <w:rPr>
                  <w:bCs/>
                  <w:sz w:val="22"/>
                  <w:szCs w:val="22"/>
                </w:rPr>
                <w:delText xml:space="preserve"> для получения рабочей карты</w:delText>
              </w:r>
              <w:r w:rsidR="00A8475B" w:rsidDel="00A504C3">
                <w:rPr>
                  <w:bCs/>
                  <w:sz w:val="22"/>
                  <w:szCs w:val="22"/>
                </w:rPr>
                <w:delText>,</w:delText>
              </w:r>
              <w:r w:rsidRPr="00985D0E" w:rsidDel="00A504C3">
                <w:rPr>
                  <w:bCs/>
                  <w:sz w:val="22"/>
                  <w:szCs w:val="22"/>
                </w:rPr>
                <w:delText xml:space="preserve"> и МИД</w:delText>
              </w:r>
              <w:r w:rsidR="00A8475B" w:rsidDel="00A504C3">
                <w:rPr>
                  <w:bCs/>
                  <w:sz w:val="22"/>
                  <w:szCs w:val="22"/>
                </w:rPr>
                <w:delText>,</w:delText>
              </w:r>
              <w:r w:rsidRPr="00985D0E" w:rsidDel="00A504C3">
                <w:rPr>
                  <w:bCs/>
                  <w:sz w:val="22"/>
                  <w:szCs w:val="22"/>
                </w:rPr>
                <w:delText xml:space="preserve"> для получения разрешения на выдачу регистрации. </w:delText>
              </w:r>
            </w:del>
          </w:p>
          <w:p w:rsidR="00985D0E" w:rsidDel="00A504C3" w:rsidRDefault="00985D0E" w:rsidP="00985D0E">
            <w:pPr>
              <w:tabs>
                <w:tab w:val="left" w:pos="4918"/>
              </w:tabs>
              <w:ind w:left="826" w:right="149"/>
              <w:jc w:val="both"/>
              <w:rPr>
                <w:del w:id="585" w:author="Павлютенков Юрий Владимирович" w:date="2014-03-28T13:26:00Z"/>
                <w:bCs/>
                <w:sz w:val="22"/>
                <w:szCs w:val="22"/>
              </w:rPr>
            </w:pPr>
            <w:del w:id="586" w:author="Павлютенков Юрий Владимирович" w:date="2014-03-28T13:26:00Z">
              <w:r w:rsidRPr="00985D0E" w:rsidDel="00A504C3">
                <w:rPr>
                  <w:bCs/>
                  <w:sz w:val="22"/>
                  <w:szCs w:val="22"/>
                </w:rPr>
                <w:delText xml:space="preserve">Заказчик информирует о получении разрешения на регистрацию, </w:delText>
              </w:r>
              <w:r w:rsidR="00A8475B" w:rsidDel="00A504C3">
                <w:rPr>
                  <w:bCs/>
                  <w:sz w:val="22"/>
                  <w:szCs w:val="22"/>
                </w:rPr>
                <w:delText xml:space="preserve">специалисты </w:delText>
              </w:r>
              <w:r w:rsidRPr="00985D0E" w:rsidDel="00A504C3">
                <w:rPr>
                  <w:bCs/>
                  <w:sz w:val="22"/>
                  <w:szCs w:val="22"/>
                </w:rPr>
                <w:delText>Подрядчик</w:delText>
              </w:r>
              <w:r w:rsidR="00A8475B" w:rsidDel="00A504C3">
                <w:rPr>
                  <w:bCs/>
                  <w:sz w:val="22"/>
                  <w:szCs w:val="22"/>
                </w:rPr>
                <w:delText>а</w:delText>
              </w:r>
              <w:r w:rsidRPr="00985D0E" w:rsidDel="00A504C3">
                <w:rPr>
                  <w:bCs/>
                  <w:sz w:val="22"/>
                  <w:szCs w:val="22"/>
                </w:rPr>
                <w:delText xml:space="preserve"> при содействии Заказчика </w:delText>
              </w:r>
              <w:r w:rsidR="00A8475B" w:rsidRPr="00985D0E" w:rsidDel="00A504C3">
                <w:rPr>
                  <w:bCs/>
                  <w:sz w:val="22"/>
                  <w:szCs w:val="22"/>
                </w:rPr>
                <w:delText>оформля</w:delText>
              </w:r>
              <w:r w:rsidR="00A8475B" w:rsidDel="00A504C3">
                <w:rPr>
                  <w:bCs/>
                  <w:sz w:val="22"/>
                  <w:szCs w:val="22"/>
                </w:rPr>
                <w:delText>ю</w:delText>
              </w:r>
              <w:r w:rsidR="00A8475B" w:rsidRPr="00985D0E" w:rsidDel="00A504C3">
                <w:rPr>
                  <w:bCs/>
                  <w:sz w:val="22"/>
                  <w:szCs w:val="22"/>
                </w:rPr>
                <w:delText xml:space="preserve">т </w:delText>
              </w:r>
              <w:r w:rsidRPr="00985D0E" w:rsidDel="00A504C3">
                <w:rPr>
                  <w:bCs/>
                  <w:sz w:val="22"/>
                  <w:szCs w:val="22"/>
                </w:rPr>
                <w:delText>регистрацию в местной полиции</w:delText>
              </w:r>
              <w:r w:rsidR="00A8475B" w:rsidDel="00A504C3">
                <w:rPr>
                  <w:bCs/>
                  <w:sz w:val="22"/>
                  <w:szCs w:val="22"/>
                </w:rPr>
                <w:delText>.</w:delText>
              </w:r>
            </w:del>
          </w:p>
          <w:p w:rsidR="006C6408" w:rsidRDefault="006C6408">
            <w:pPr>
              <w:tabs>
                <w:tab w:val="left" w:pos="4918"/>
              </w:tabs>
              <w:ind w:left="826" w:right="149" w:hanging="826"/>
              <w:jc w:val="both"/>
              <w:rPr>
                <w:del w:id="587" w:author="Павлютенков Юрий Владимирович" w:date="2014-03-28T13:26:00Z"/>
                <w:sz w:val="22"/>
                <w:szCs w:val="22"/>
              </w:rPr>
              <w:pPrChange w:id="588" w:author="Павлютенков Юрий Владимирович" w:date="2014-03-28T11:48:00Z">
                <w:pPr>
                  <w:tabs>
                    <w:tab w:val="left" w:pos="4918"/>
                  </w:tabs>
                  <w:ind w:left="826" w:right="149"/>
                  <w:jc w:val="both"/>
                </w:pPr>
              </w:pPrChange>
            </w:pPr>
          </w:p>
          <w:p w:rsidR="005F717C" w:rsidRPr="00ED587C" w:rsidRDefault="00985D0E" w:rsidP="005F717C">
            <w:pPr>
              <w:tabs>
                <w:tab w:val="left" w:pos="4918"/>
              </w:tabs>
              <w:ind w:right="149"/>
              <w:jc w:val="both"/>
              <w:rPr>
                <w:b/>
                <w:sz w:val="22"/>
                <w:szCs w:val="22"/>
              </w:rPr>
            </w:pPr>
            <w:r w:rsidRPr="00ED587C">
              <w:rPr>
                <w:b/>
                <w:sz w:val="22"/>
                <w:szCs w:val="22"/>
              </w:rPr>
              <w:t>5.</w:t>
            </w:r>
            <w:del w:id="589" w:author="Павлютенков Юрий Владимирович" w:date="2014-03-28T13:14:00Z">
              <w:r w:rsidRPr="00ED587C" w:rsidDel="000248D9">
                <w:rPr>
                  <w:b/>
                  <w:sz w:val="22"/>
                  <w:szCs w:val="22"/>
                </w:rPr>
                <w:delText>2</w:delText>
              </w:r>
            </w:del>
            <w:ins w:id="590" w:author="Павлютенков Юрий Владимирович" w:date="2014-03-28T13:14:00Z">
              <w:r w:rsidR="000248D9">
                <w:rPr>
                  <w:b/>
                  <w:sz w:val="22"/>
                  <w:szCs w:val="22"/>
                </w:rPr>
                <w:t>3</w:t>
              </w:r>
            </w:ins>
            <w:r w:rsidRPr="00ED587C">
              <w:rPr>
                <w:b/>
                <w:sz w:val="22"/>
                <w:szCs w:val="22"/>
              </w:rPr>
              <w:t xml:space="preserve"> Сопровождение ремонтов </w:t>
            </w:r>
          </w:p>
          <w:p w:rsidR="0006563A" w:rsidRPr="008257E9" w:rsidRDefault="0006563A" w:rsidP="0006563A">
            <w:pPr>
              <w:tabs>
                <w:tab w:val="left" w:pos="4918"/>
              </w:tabs>
              <w:ind w:right="149"/>
              <w:jc w:val="both"/>
              <w:rPr>
                <w:sz w:val="22"/>
                <w:szCs w:val="22"/>
              </w:rPr>
            </w:pPr>
          </w:p>
          <w:p w:rsidR="0006563A" w:rsidRPr="008257E9" w:rsidRDefault="00985D0E" w:rsidP="0006563A">
            <w:pPr>
              <w:tabs>
                <w:tab w:val="left" w:pos="4918"/>
              </w:tabs>
              <w:ind w:right="149" w:firstLine="543"/>
              <w:jc w:val="both"/>
              <w:rPr>
                <w:sz w:val="22"/>
                <w:szCs w:val="22"/>
              </w:rPr>
            </w:pPr>
            <w:r w:rsidRPr="00985D0E">
              <w:rPr>
                <w:sz w:val="22"/>
                <w:szCs w:val="22"/>
              </w:rPr>
              <w:t>Для оказания услуг по сопровождению ремонтов Подрядчик использует постоянных представителей на площадке, а также временно командированных специалистов субподрядных организаций, полный перечень которых приведен в Приложении 2 к настоящему контракту.</w:t>
            </w:r>
          </w:p>
          <w:p w:rsidR="00985D0E" w:rsidRDefault="00985D0E" w:rsidP="00985D0E">
            <w:pPr>
              <w:tabs>
                <w:tab w:val="left" w:pos="4918"/>
              </w:tabs>
              <w:ind w:right="149"/>
              <w:jc w:val="both"/>
              <w:rPr>
                <w:sz w:val="22"/>
                <w:szCs w:val="22"/>
              </w:rPr>
            </w:pPr>
          </w:p>
          <w:p w:rsidR="0006563A" w:rsidRPr="008257E9" w:rsidRDefault="00985D0E" w:rsidP="0006563A">
            <w:pPr>
              <w:tabs>
                <w:tab w:val="left" w:pos="4918"/>
              </w:tabs>
              <w:ind w:right="149"/>
              <w:jc w:val="both"/>
              <w:rPr>
                <w:sz w:val="22"/>
                <w:szCs w:val="22"/>
              </w:rPr>
            </w:pPr>
            <w:r w:rsidRPr="00985D0E">
              <w:rPr>
                <w:sz w:val="22"/>
                <w:szCs w:val="22"/>
              </w:rPr>
              <w:t>5.</w:t>
            </w:r>
            <w:del w:id="591" w:author="Павлютенков Юрий Владимирович" w:date="2014-03-28T13:14:00Z">
              <w:r w:rsidRPr="00985D0E" w:rsidDel="000248D9">
                <w:rPr>
                  <w:sz w:val="22"/>
                  <w:szCs w:val="22"/>
                </w:rPr>
                <w:delText>2</w:delText>
              </w:r>
            </w:del>
            <w:ins w:id="592" w:author="Павлютенков Юрий Владимирович" w:date="2014-03-28T13:14:00Z">
              <w:r w:rsidR="000248D9">
                <w:rPr>
                  <w:sz w:val="22"/>
                  <w:szCs w:val="22"/>
                </w:rPr>
                <w:t>3</w:t>
              </w:r>
            </w:ins>
            <w:r w:rsidRPr="00985D0E">
              <w:rPr>
                <w:sz w:val="22"/>
                <w:szCs w:val="22"/>
              </w:rPr>
              <w:t>.1. Процедура взаимодействия Подрядчика и Заказчика при сопровождении ремонтов</w:t>
            </w:r>
          </w:p>
          <w:p w:rsidR="007C6F46" w:rsidRPr="008257E9" w:rsidRDefault="007C6F46" w:rsidP="007C6F46">
            <w:pPr>
              <w:tabs>
                <w:tab w:val="left" w:pos="4918"/>
              </w:tabs>
              <w:ind w:left="826" w:right="149" w:hanging="826"/>
              <w:jc w:val="both"/>
              <w:rPr>
                <w:bCs/>
                <w:sz w:val="22"/>
                <w:szCs w:val="22"/>
              </w:rPr>
            </w:pPr>
          </w:p>
          <w:p w:rsidR="007C6F46" w:rsidRPr="008257E9" w:rsidRDefault="00985D0E" w:rsidP="007C6F46">
            <w:pPr>
              <w:tabs>
                <w:tab w:val="left" w:pos="4918"/>
              </w:tabs>
              <w:ind w:left="826" w:right="149" w:hanging="826"/>
              <w:jc w:val="both"/>
              <w:rPr>
                <w:bCs/>
                <w:sz w:val="22"/>
                <w:szCs w:val="22"/>
              </w:rPr>
            </w:pPr>
            <w:r w:rsidRPr="00985D0E">
              <w:rPr>
                <w:bCs/>
                <w:sz w:val="22"/>
                <w:szCs w:val="22"/>
              </w:rPr>
              <w:t xml:space="preserve">Этап 1. </w:t>
            </w:r>
          </w:p>
          <w:p w:rsidR="007C6F46" w:rsidRPr="008257E9" w:rsidRDefault="00985D0E" w:rsidP="007C6F46">
            <w:pPr>
              <w:tabs>
                <w:tab w:val="left" w:pos="4918"/>
              </w:tabs>
              <w:ind w:left="826" w:right="149"/>
              <w:jc w:val="both"/>
              <w:rPr>
                <w:bCs/>
                <w:sz w:val="22"/>
                <w:szCs w:val="22"/>
              </w:rPr>
            </w:pPr>
            <w:r w:rsidRPr="00A8475B">
              <w:rPr>
                <w:b/>
                <w:bCs/>
                <w:sz w:val="22"/>
                <w:szCs w:val="22"/>
              </w:rPr>
              <w:t>Заказчик</w:t>
            </w:r>
            <w:r w:rsidRPr="00985D0E">
              <w:rPr>
                <w:bCs/>
                <w:sz w:val="22"/>
                <w:szCs w:val="22"/>
              </w:rPr>
              <w:t xml:space="preserve"> направляет запрос, оформленный в соответствии с Приложением №3 с указанием области оказания услуг, сроков начала/ окончания оказания услуг и предприятия из списка, указанного в Приложении 2</w:t>
            </w:r>
          </w:p>
          <w:p w:rsidR="007C6F46" w:rsidRPr="008257E9" w:rsidRDefault="007C6F46" w:rsidP="007C6F46">
            <w:pPr>
              <w:tabs>
                <w:tab w:val="left" w:pos="4918"/>
              </w:tabs>
              <w:ind w:right="149"/>
              <w:jc w:val="both"/>
              <w:rPr>
                <w:bCs/>
                <w:sz w:val="22"/>
                <w:szCs w:val="22"/>
              </w:rPr>
            </w:pPr>
          </w:p>
          <w:p w:rsidR="007C6F46" w:rsidRPr="00A8475B" w:rsidRDefault="00985D0E" w:rsidP="007C6F46">
            <w:pPr>
              <w:tabs>
                <w:tab w:val="left" w:pos="4918"/>
              </w:tabs>
              <w:ind w:left="826" w:right="149" w:hanging="826"/>
              <w:jc w:val="both"/>
              <w:rPr>
                <w:bCs/>
                <w:sz w:val="22"/>
                <w:szCs w:val="22"/>
              </w:rPr>
            </w:pPr>
            <w:r w:rsidRPr="00985D0E">
              <w:rPr>
                <w:bCs/>
                <w:sz w:val="22"/>
                <w:szCs w:val="22"/>
              </w:rPr>
              <w:t xml:space="preserve">Этап 2. </w:t>
            </w:r>
            <w:r w:rsidRPr="00A8475B">
              <w:rPr>
                <w:b/>
                <w:bCs/>
                <w:sz w:val="22"/>
                <w:szCs w:val="22"/>
              </w:rPr>
              <w:t>Подрядчик</w:t>
            </w:r>
            <w:r w:rsidRPr="00A8475B">
              <w:rPr>
                <w:bCs/>
                <w:sz w:val="22"/>
                <w:szCs w:val="22"/>
              </w:rPr>
              <w:t xml:space="preserve"> направляет запрос на ФИО специалистов и ставку возмещения оказания </w:t>
            </w:r>
            <w:r w:rsidRPr="00A8475B">
              <w:rPr>
                <w:bCs/>
                <w:sz w:val="22"/>
                <w:szCs w:val="22"/>
              </w:rPr>
              <w:lastRenderedPageBreak/>
              <w:t xml:space="preserve">услуг в указанные предприятия на основании заявки Заказчика. Время рассмотрения запроса </w:t>
            </w:r>
            <w:r w:rsidRPr="00A8475B">
              <w:rPr>
                <w:b/>
                <w:bCs/>
                <w:sz w:val="22"/>
                <w:szCs w:val="22"/>
              </w:rPr>
              <w:t>до 1 месяца</w:t>
            </w:r>
            <w:r w:rsidRPr="00A8475B">
              <w:rPr>
                <w:bCs/>
                <w:sz w:val="22"/>
                <w:szCs w:val="22"/>
              </w:rPr>
              <w:t>. По результатам</w:t>
            </w:r>
            <w:r w:rsidR="00A8475B">
              <w:rPr>
                <w:bCs/>
                <w:sz w:val="22"/>
                <w:szCs w:val="22"/>
              </w:rPr>
              <w:t>,</w:t>
            </w:r>
            <w:r w:rsidRPr="00A8475B">
              <w:rPr>
                <w:bCs/>
                <w:sz w:val="22"/>
                <w:szCs w:val="22"/>
              </w:rPr>
              <w:t xml:space="preserve"> Подрядчик направляет Заказчику </w:t>
            </w:r>
            <w:del w:id="593" w:author="Павлютенков Юрий Владимирович" w:date="2014-03-28T13:16:00Z">
              <w:r w:rsidRPr="00A8475B" w:rsidDel="000248D9">
                <w:rPr>
                  <w:bCs/>
                  <w:sz w:val="22"/>
                  <w:szCs w:val="22"/>
                </w:rPr>
                <w:delText>ТКП</w:delText>
              </w:r>
            </w:del>
            <w:ins w:id="594" w:author="Павлютенков Юрий Владимирович" w:date="2014-03-28T13:16:00Z">
              <w:r w:rsidR="000248D9">
                <w:rPr>
                  <w:bCs/>
                  <w:sz w:val="22"/>
                  <w:szCs w:val="22"/>
                </w:rPr>
                <w:t>расчет ставки возмещения и срок</w:t>
              </w:r>
            </w:ins>
            <w:ins w:id="595" w:author="Павлютенков Юрий Владимирович" w:date="2014-03-28T13:17:00Z">
              <w:r w:rsidR="000248D9">
                <w:rPr>
                  <w:bCs/>
                  <w:sz w:val="22"/>
                  <w:szCs w:val="22"/>
                </w:rPr>
                <w:t>ов</w:t>
              </w:r>
            </w:ins>
            <w:ins w:id="596" w:author="Павлютенков Юрий Владимирович" w:date="2014-03-28T13:16:00Z">
              <w:r w:rsidR="000248D9">
                <w:rPr>
                  <w:bCs/>
                  <w:sz w:val="22"/>
                  <w:szCs w:val="22"/>
                </w:rPr>
                <w:t xml:space="preserve"> командирования </w:t>
              </w:r>
            </w:ins>
            <w:ins w:id="597" w:author="Павлютенков Юрий Владимирович" w:date="2014-03-28T13:17:00Z">
              <w:r w:rsidR="000248D9">
                <w:rPr>
                  <w:bCs/>
                  <w:sz w:val="22"/>
                  <w:szCs w:val="22"/>
                </w:rPr>
                <w:t>специалистов</w:t>
              </w:r>
            </w:ins>
            <w:r w:rsidRPr="00A8475B">
              <w:rPr>
                <w:bCs/>
                <w:sz w:val="22"/>
                <w:szCs w:val="22"/>
              </w:rPr>
              <w:t>.</w:t>
            </w:r>
          </w:p>
          <w:p w:rsidR="007C6F46" w:rsidRPr="008257E9" w:rsidRDefault="00985D0E" w:rsidP="007C6F46">
            <w:pPr>
              <w:tabs>
                <w:tab w:val="left" w:pos="4918"/>
              </w:tabs>
              <w:ind w:left="826" w:right="149" w:hanging="826"/>
              <w:jc w:val="both"/>
              <w:rPr>
                <w:bCs/>
                <w:sz w:val="22"/>
                <w:szCs w:val="22"/>
              </w:rPr>
            </w:pPr>
            <w:r w:rsidRPr="00985D0E">
              <w:rPr>
                <w:bCs/>
                <w:sz w:val="22"/>
                <w:szCs w:val="22"/>
              </w:rPr>
              <w:t xml:space="preserve">Этап 3. </w:t>
            </w:r>
            <w:r w:rsidRPr="00A8475B">
              <w:rPr>
                <w:b/>
                <w:bCs/>
                <w:sz w:val="22"/>
                <w:szCs w:val="22"/>
              </w:rPr>
              <w:t>Заказчик</w:t>
            </w:r>
            <w:r w:rsidRPr="00985D0E">
              <w:rPr>
                <w:bCs/>
                <w:sz w:val="22"/>
                <w:szCs w:val="22"/>
              </w:rPr>
              <w:t xml:space="preserve"> рассматривает </w:t>
            </w:r>
            <w:ins w:id="598" w:author="Павлютенков Юрий Владимирович" w:date="2014-03-28T13:18:00Z">
              <w:r w:rsidR="000248D9">
                <w:rPr>
                  <w:bCs/>
                  <w:sz w:val="22"/>
                  <w:szCs w:val="22"/>
                </w:rPr>
                <w:t>расчет ставки возмещения и сроков командирования специалистов</w:t>
              </w:r>
              <w:r w:rsidR="000248D9" w:rsidRPr="00985D0E" w:rsidDel="000248D9">
                <w:rPr>
                  <w:bCs/>
                  <w:sz w:val="22"/>
                  <w:szCs w:val="22"/>
                </w:rPr>
                <w:t xml:space="preserve"> </w:t>
              </w:r>
            </w:ins>
            <w:del w:id="599" w:author="Павлютенков Юрий Владимирович" w:date="2014-03-28T13:18:00Z">
              <w:r w:rsidRPr="00985D0E" w:rsidDel="000248D9">
                <w:rPr>
                  <w:bCs/>
                  <w:sz w:val="22"/>
                  <w:szCs w:val="22"/>
                </w:rPr>
                <w:delText xml:space="preserve">ТКП, в том числе стоимость оказания услуг, </w:delText>
              </w:r>
            </w:del>
            <w:r w:rsidRPr="00985D0E">
              <w:rPr>
                <w:bCs/>
                <w:sz w:val="22"/>
                <w:szCs w:val="22"/>
              </w:rPr>
              <w:t xml:space="preserve">и, в случае отсутствия замечаний, направляет официальное письмо – заказ в форме Приложения 3 с указанием согласованной ставки возмещения. Время рассмотрения запроса </w:t>
            </w:r>
            <w:r w:rsidRPr="00B2583F">
              <w:rPr>
                <w:b/>
                <w:bCs/>
                <w:sz w:val="22"/>
                <w:szCs w:val="22"/>
              </w:rPr>
              <w:t>до 1 месяца</w:t>
            </w:r>
            <w:r w:rsidRPr="00985D0E">
              <w:rPr>
                <w:bCs/>
                <w:sz w:val="22"/>
                <w:szCs w:val="22"/>
              </w:rPr>
              <w:t>.</w:t>
            </w:r>
          </w:p>
          <w:p w:rsidR="00871EDA" w:rsidRPr="008257E9" w:rsidRDefault="00985D0E" w:rsidP="007C6F46">
            <w:pPr>
              <w:tabs>
                <w:tab w:val="left" w:pos="4918"/>
              </w:tabs>
              <w:ind w:left="826" w:right="149" w:hanging="826"/>
              <w:jc w:val="both"/>
              <w:rPr>
                <w:bCs/>
                <w:sz w:val="22"/>
                <w:szCs w:val="22"/>
              </w:rPr>
            </w:pPr>
            <w:r w:rsidRPr="00985D0E">
              <w:rPr>
                <w:bCs/>
                <w:sz w:val="22"/>
                <w:szCs w:val="22"/>
              </w:rPr>
              <w:t>Этап 3 а. При необходимости</w:t>
            </w:r>
            <w:r w:rsidR="00B2583F">
              <w:rPr>
                <w:bCs/>
                <w:sz w:val="22"/>
                <w:szCs w:val="22"/>
              </w:rPr>
              <w:t>,</w:t>
            </w:r>
            <w:r w:rsidRPr="00985D0E">
              <w:rPr>
                <w:bCs/>
                <w:sz w:val="22"/>
                <w:szCs w:val="22"/>
              </w:rPr>
              <w:t xml:space="preserve"> </w:t>
            </w:r>
            <w:r w:rsidRPr="00B2583F">
              <w:rPr>
                <w:b/>
                <w:bCs/>
                <w:sz w:val="22"/>
                <w:szCs w:val="22"/>
              </w:rPr>
              <w:t>Подрядчик</w:t>
            </w:r>
            <w:r w:rsidRPr="00985D0E">
              <w:rPr>
                <w:bCs/>
                <w:sz w:val="22"/>
                <w:szCs w:val="22"/>
              </w:rPr>
              <w:t xml:space="preserve"> организует совещание по согласованию стоимости оказания услуг с участием представителей Заказчика и контрагентов. После согласования </w:t>
            </w:r>
            <w:r w:rsidR="00B2583F" w:rsidRPr="00985D0E">
              <w:rPr>
                <w:bCs/>
                <w:sz w:val="22"/>
                <w:szCs w:val="22"/>
              </w:rPr>
              <w:t>стоимост</w:t>
            </w:r>
            <w:r w:rsidR="00B2583F">
              <w:rPr>
                <w:bCs/>
                <w:sz w:val="22"/>
                <w:szCs w:val="22"/>
              </w:rPr>
              <w:t>и</w:t>
            </w:r>
            <w:r w:rsidRPr="00985D0E">
              <w:rPr>
                <w:bCs/>
                <w:sz w:val="22"/>
                <w:szCs w:val="22"/>
              </w:rPr>
              <w:t xml:space="preserve">, Заказчик направляет официальный запрос в соответствии с Приложением 3 с указанием ставки возмещения. </w:t>
            </w:r>
          </w:p>
          <w:p w:rsidR="007C6F46" w:rsidRPr="00B2583F" w:rsidDel="000248D9" w:rsidRDefault="00985D0E" w:rsidP="007C6F46">
            <w:pPr>
              <w:tabs>
                <w:tab w:val="left" w:pos="4918"/>
              </w:tabs>
              <w:ind w:left="826" w:right="149" w:hanging="826"/>
              <w:jc w:val="both"/>
              <w:rPr>
                <w:del w:id="600" w:author="Павлютенков Юрий Владимирович" w:date="2014-03-28T13:21:00Z"/>
                <w:sz w:val="22"/>
                <w:szCs w:val="22"/>
              </w:rPr>
            </w:pPr>
            <w:del w:id="601" w:author="Павлютенков Юрий Владимирович" w:date="2014-03-28T13:21:00Z">
              <w:r w:rsidRPr="00985D0E" w:rsidDel="000248D9">
                <w:rPr>
                  <w:bCs/>
                  <w:sz w:val="22"/>
                  <w:szCs w:val="22"/>
                </w:rPr>
                <w:delText>Этап 4</w:delText>
              </w:r>
              <w:r w:rsidRPr="00985D0E" w:rsidDel="000248D9">
                <w:rPr>
                  <w:bCs/>
                  <w:i/>
                  <w:sz w:val="22"/>
                  <w:szCs w:val="22"/>
                </w:rPr>
                <w:delText xml:space="preserve">. </w:delText>
              </w:r>
              <w:r w:rsidRPr="00B2583F" w:rsidDel="000248D9">
                <w:rPr>
                  <w:b/>
                  <w:sz w:val="22"/>
                  <w:szCs w:val="22"/>
                </w:rPr>
                <w:delText>Подрядчик</w:delText>
              </w:r>
              <w:r w:rsidRPr="00B2583F" w:rsidDel="000248D9">
                <w:rPr>
                  <w:sz w:val="22"/>
                  <w:szCs w:val="22"/>
                </w:rPr>
                <w:delText xml:space="preserve"> готовит проект дополнения к настоящему контракту с приложением заказа по п.3, подписывает и направляет в адрес Заказчика в 2-х экземплярах. Время оформления Дополнения  </w:delText>
              </w:r>
              <w:r w:rsidRPr="00B2583F" w:rsidDel="000248D9">
                <w:rPr>
                  <w:b/>
                  <w:sz w:val="22"/>
                  <w:szCs w:val="22"/>
                </w:rPr>
                <w:delText>до 1 месяца</w:delText>
              </w:r>
              <w:r w:rsidRPr="00B2583F" w:rsidDel="000248D9">
                <w:rPr>
                  <w:sz w:val="22"/>
                  <w:szCs w:val="22"/>
                </w:rPr>
                <w:delText>.</w:delText>
              </w:r>
            </w:del>
          </w:p>
          <w:p w:rsidR="00871EDA" w:rsidRPr="00B2583F" w:rsidRDefault="00985D0E" w:rsidP="00871EDA">
            <w:pPr>
              <w:tabs>
                <w:tab w:val="left" w:pos="4918"/>
              </w:tabs>
              <w:ind w:left="826" w:right="149" w:hanging="826"/>
              <w:jc w:val="both"/>
              <w:rPr>
                <w:sz w:val="22"/>
                <w:szCs w:val="22"/>
              </w:rPr>
            </w:pPr>
            <w:r w:rsidRPr="00985D0E">
              <w:rPr>
                <w:bCs/>
                <w:sz w:val="22"/>
                <w:szCs w:val="22"/>
              </w:rPr>
              <w:t>Этап 4 а</w:t>
            </w:r>
            <w:r w:rsidRPr="00985D0E">
              <w:rPr>
                <w:bCs/>
                <w:i/>
                <w:sz w:val="22"/>
                <w:szCs w:val="22"/>
              </w:rPr>
              <w:t xml:space="preserve">. </w:t>
            </w:r>
            <w:r w:rsidRPr="00B2583F">
              <w:rPr>
                <w:b/>
                <w:sz w:val="22"/>
                <w:szCs w:val="22"/>
              </w:rPr>
              <w:t>Подрядчик</w:t>
            </w:r>
            <w:r w:rsidRPr="00B2583F">
              <w:rPr>
                <w:sz w:val="22"/>
                <w:szCs w:val="22"/>
              </w:rPr>
              <w:t xml:space="preserve"> готовит проект договора с российским контрагентом. Время оформления – до 3 месяцев.</w:t>
            </w:r>
          </w:p>
          <w:p w:rsidR="001F0086" w:rsidRPr="008257E9" w:rsidRDefault="001F0086" w:rsidP="00871EDA">
            <w:pPr>
              <w:tabs>
                <w:tab w:val="left" w:pos="4918"/>
              </w:tabs>
              <w:ind w:left="826" w:right="149" w:hanging="826"/>
              <w:jc w:val="both"/>
              <w:rPr>
                <w:i/>
                <w:sz w:val="22"/>
                <w:szCs w:val="22"/>
              </w:rPr>
            </w:pPr>
          </w:p>
          <w:p w:rsidR="001F0086" w:rsidRPr="00B2583F" w:rsidDel="00A504C3" w:rsidRDefault="00985D0E" w:rsidP="001F0086">
            <w:pPr>
              <w:tabs>
                <w:tab w:val="left" w:pos="4918"/>
              </w:tabs>
              <w:ind w:left="826" w:right="149" w:hanging="826"/>
              <w:jc w:val="both"/>
              <w:rPr>
                <w:del w:id="602" w:author="Павлютенков Юрий Владимирович" w:date="2014-03-28T13:22:00Z"/>
                <w:sz w:val="22"/>
                <w:szCs w:val="22"/>
              </w:rPr>
            </w:pPr>
            <w:r w:rsidRPr="00985D0E">
              <w:rPr>
                <w:bCs/>
                <w:sz w:val="22"/>
                <w:szCs w:val="22"/>
              </w:rPr>
              <w:t>Этап 4 б</w:t>
            </w:r>
            <w:r w:rsidRPr="00985D0E">
              <w:rPr>
                <w:bCs/>
                <w:i/>
                <w:sz w:val="22"/>
                <w:szCs w:val="22"/>
              </w:rPr>
              <w:t xml:space="preserve">. </w:t>
            </w:r>
            <w:r w:rsidRPr="00B2583F">
              <w:rPr>
                <w:sz w:val="22"/>
                <w:szCs w:val="22"/>
              </w:rPr>
              <w:t xml:space="preserve">После заключения договора с российским контрагентом, он направляет </w:t>
            </w:r>
            <w:del w:id="603" w:author="Павлютенков Юрий Владимирович" w:date="2014-03-28T13:20:00Z">
              <w:r w:rsidRPr="00B2583F" w:rsidDel="000248D9">
                <w:rPr>
                  <w:sz w:val="22"/>
                  <w:szCs w:val="22"/>
                </w:rPr>
                <w:delText xml:space="preserve">Подрядчику </w:delText>
              </w:r>
            </w:del>
            <w:ins w:id="604" w:author="Павлютенков Юрий Владимирович" w:date="2014-03-28T13:20:00Z">
              <w:r w:rsidR="000248D9">
                <w:rPr>
                  <w:sz w:val="22"/>
                  <w:szCs w:val="22"/>
                </w:rPr>
                <w:t>Заказчику</w:t>
              </w:r>
              <w:r w:rsidR="000248D9" w:rsidRPr="00B2583F">
                <w:rPr>
                  <w:sz w:val="22"/>
                  <w:szCs w:val="22"/>
                </w:rPr>
                <w:t xml:space="preserve"> </w:t>
              </w:r>
            </w:ins>
            <w:r w:rsidRPr="00B2583F">
              <w:rPr>
                <w:sz w:val="22"/>
                <w:szCs w:val="22"/>
              </w:rPr>
              <w:t>пакет документов необходимых для командирования специалистов</w:t>
            </w:r>
            <w:del w:id="605" w:author="Павлютенков Юрий Владимирович" w:date="2014-03-28T13:22:00Z">
              <w:r w:rsidRPr="00B2583F" w:rsidDel="00A504C3">
                <w:rPr>
                  <w:sz w:val="22"/>
                  <w:szCs w:val="22"/>
                </w:rPr>
                <w:delText>.</w:delText>
              </w:r>
            </w:del>
            <w:ins w:id="606" w:author="Павлютенков Юрий Владимирович" w:date="2014-03-28T13:22:00Z">
              <w:r w:rsidR="00A504C3">
                <w:rPr>
                  <w:sz w:val="22"/>
                  <w:szCs w:val="22"/>
                </w:rPr>
                <w:t>:</w:t>
              </w:r>
            </w:ins>
            <w:del w:id="607" w:author="Павлютенков Юрий Владимирович" w:date="2014-03-28T13:22:00Z">
              <w:r w:rsidRPr="00B2583F" w:rsidDel="00A504C3">
                <w:rPr>
                  <w:sz w:val="22"/>
                  <w:szCs w:val="22"/>
                </w:rPr>
                <w:delText xml:space="preserve"> </w:delText>
              </w:r>
            </w:del>
          </w:p>
          <w:p w:rsidR="006C6408" w:rsidRDefault="006C6408">
            <w:pPr>
              <w:tabs>
                <w:tab w:val="left" w:pos="4918"/>
              </w:tabs>
              <w:ind w:left="826" w:right="149" w:hanging="826"/>
              <w:jc w:val="both"/>
              <w:rPr>
                <w:i/>
                <w:sz w:val="22"/>
                <w:szCs w:val="22"/>
              </w:rPr>
              <w:pPrChange w:id="608" w:author="Павлютенков Юрий Владимирович" w:date="2014-03-28T13:22:00Z">
                <w:pPr>
                  <w:tabs>
                    <w:tab w:val="left" w:pos="4918"/>
                  </w:tabs>
                  <w:ind w:right="149"/>
                  <w:jc w:val="both"/>
                </w:pPr>
              </w:pPrChange>
            </w:pPr>
          </w:p>
          <w:p w:rsidR="007C6F46" w:rsidRPr="008257E9" w:rsidDel="00A504C3" w:rsidRDefault="00985D0E" w:rsidP="007C6F46">
            <w:pPr>
              <w:tabs>
                <w:tab w:val="left" w:pos="4918"/>
              </w:tabs>
              <w:ind w:left="826" w:right="149" w:hanging="826"/>
              <w:jc w:val="both"/>
              <w:rPr>
                <w:del w:id="609" w:author="Павлютенков Юрий Владимирович" w:date="2014-03-28T13:22:00Z"/>
                <w:sz w:val="22"/>
                <w:szCs w:val="22"/>
              </w:rPr>
            </w:pPr>
            <w:del w:id="610" w:author="Павлютенков Юрий Владимирович" w:date="2014-03-28T13:22:00Z">
              <w:r w:rsidRPr="00985D0E" w:rsidDel="00A504C3">
                <w:rPr>
                  <w:bCs/>
                  <w:sz w:val="22"/>
                  <w:szCs w:val="22"/>
                </w:rPr>
                <w:delText xml:space="preserve">Этап 5. </w:delText>
              </w:r>
              <w:r w:rsidRPr="00B2583F" w:rsidDel="00A504C3">
                <w:rPr>
                  <w:b/>
                  <w:sz w:val="22"/>
                  <w:szCs w:val="22"/>
                </w:rPr>
                <w:delText>Заказчик</w:delText>
              </w:r>
              <w:r w:rsidRPr="00985D0E" w:rsidDel="00A504C3">
                <w:rPr>
                  <w:sz w:val="22"/>
                  <w:szCs w:val="22"/>
                </w:rPr>
                <w:delText xml:space="preserve"> подписывает Дополнение и направляет 1 экземпляр в адрес Подрядчика. Дополнение вступает в силу после подписания со стороны Заказчика. </w:delText>
              </w:r>
            </w:del>
          </w:p>
          <w:p w:rsidR="007C6F46" w:rsidRPr="008257E9" w:rsidDel="00A504C3" w:rsidRDefault="00985D0E" w:rsidP="007C6F46">
            <w:pPr>
              <w:tabs>
                <w:tab w:val="left" w:pos="4918"/>
              </w:tabs>
              <w:ind w:left="826" w:right="149"/>
              <w:jc w:val="both"/>
              <w:rPr>
                <w:del w:id="611" w:author="Павлютенков Юрий Владимирович" w:date="2014-03-28T13:22:00Z"/>
                <w:sz w:val="22"/>
                <w:szCs w:val="22"/>
              </w:rPr>
            </w:pPr>
            <w:del w:id="612" w:author="Павлютенков Юрий Владимирович" w:date="2014-03-28T13:22:00Z">
              <w:r w:rsidRPr="00985D0E" w:rsidDel="00A504C3">
                <w:rPr>
                  <w:sz w:val="22"/>
                  <w:szCs w:val="22"/>
                </w:rPr>
                <w:delText>На основании подписанного Дополнения Подрядчик направляет Заказчику копии следующих документов:</w:delText>
              </w:r>
            </w:del>
          </w:p>
          <w:p w:rsidR="007C6F46" w:rsidRPr="008257E9" w:rsidRDefault="00985D0E" w:rsidP="007C6F46">
            <w:pPr>
              <w:tabs>
                <w:tab w:val="left" w:pos="4918"/>
              </w:tabs>
              <w:ind w:left="826" w:right="149"/>
              <w:jc w:val="both"/>
              <w:rPr>
                <w:sz w:val="22"/>
                <w:szCs w:val="22"/>
              </w:rPr>
            </w:pPr>
            <w:r w:rsidRPr="00985D0E">
              <w:rPr>
                <w:sz w:val="22"/>
                <w:szCs w:val="22"/>
              </w:rPr>
              <w:t>- анкету</w:t>
            </w:r>
          </w:p>
          <w:p w:rsidR="007C6F46" w:rsidRPr="008257E9" w:rsidRDefault="00985D0E" w:rsidP="007C6F46">
            <w:pPr>
              <w:tabs>
                <w:tab w:val="left" w:pos="4918"/>
              </w:tabs>
              <w:ind w:left="826" w:right="149"/>
              <w:jc w:val="both"/>
              <w:rPr>
                <w:sz w:val="22"/>
                <w:szCs w:val="22"/>
              </w:rPr>
            </w:pPr>
            <w:r w:rsidRPr="00985D0E">
              <w:rPr>
                <w:sz w:val="22"/>
                <w:szCs w:val="22"/>
              </w:rPr>
              <w:t>-  ксерокопию паспорта</w:t>
            </w:r>
          </w:p>
          <w:p w:rsidR="007C6F46" w:rsidRPr="008257E9" w:rsidRDefault="00985D0E" w:rsidP="007C6F46">
            <w:pPr>
              <w:tabs>
                <w:tab w:val="left" w:pos="4918"/>
              </w:tabs>
              <w:ind w:left="826" w:right="149"/>
              <w:jc w:val="both"/>
              <w:rPr>
                <w:bCs/>
                <w:sz w:val="22"/>
                <w:szCs w:val="22"/>
              </w:rPr>
            </w:pPr>
            <w:r w:rsidRPr="00985D0E">
              <w:rPr>
                <w:bCs/>
                <w:sz w:val="22"/>
                <w:szCs w:val="22"/>
              </w:rPr>
              <w:t>- нотариально заверенную копию диплома об образовании</w:t>
            </w:r>
          </w:p>
          <w:p w:rsidR="007C6F46" w:rsidRPr="008257E9" w:rsidRDefault="00985D0E" w:rsidP="001F0086">
            <w:pPr>
              <w:tabs>
                <w:tab w:val="left" w:pos="4918"/>
              </w:tabs>
              <w:ind w:left="826" w:right="149" w:hanging="826"/>
              <w:jc w:val="both"/>
              <w:rPr>
                <w:bCs/>
                <w:sz w:val="22"/>
                <w:szCs w:val="22"/>
              </w:rPr>
            </w:pPr>
            <w:r w:rsidRPr="00985D0E">
              <w:rPr>
                <w:bCs/>
                <w:sz w:val="22"/>
                <w:szCs w:val="22"/>
              </w:rPr>
              <w:t xml:space="preserve">Этап </w:t>
            </w:r>
            <w:del w:id="613" w:author="Павлютенков Юрий Владимирович" w:date="2014-03-28T13:23:00Z">
              <w:r w:rsidRPr="00985D0E" w:rsidDel="00A504C3">
                <w:rPr>
                  <w:bCs/>
                  <w:sz w:val="22"/>
                  <w:szCs w:val="22"/>
                </w:rPr>
                <w:delText>6</w:delText>
              </w:r>
            </w:del>
            <w:ins w:id="614" w:author="Павлютенков Юрий Владимирович" w:date="2014-03-28T13:23:00Z">
              <w:r w:rsidR="00A504C3">
                <w:rPr>
                  <w:bCs/>
                  <w:sz w:val="22"/>
                  <w:szCs w:val="22"/>
                </w:rPr>
                <w:t>5</w:t>
              </w:r>
            </w:ins>
            <w:r w:rsidRPr="00985D0E">
              <w:rPr>
                <w:bCs/>
                <w:sz w:val="22"/>
                <w:szCs w:val="22"/>
              </w:rPr>
              <w:t>.</w:t>
            </w:r>
            <w:r w:rsidRPr="00B2583F">
              <w:rPr>
                <w:b/>
                <w:bCs/>
                <w:sz w:val="22"/>
                <w:szCs w:val="22"/>
              </w:rPr>
              <w:t xml:space="preserve"> Заказчик</w:t>
            </w:r>
            <w:r w:rsidRPr="00985D0E">
              <w:rPr>
                <w:bCs/>
                <w:sz w:val="22"/>
                <w:szCs w:val="22"/>
              </w:rPr>
              <w:t xml:space="preserve"> направляет полученные документы в консульский отдел Посольства ИРИ в РФ </w:t>
            </w:r>
            <w:r w:rsidRPr="00985D0E">
              <w:rPr>
                <w:sz w:val="22"/>
                <w:szCs w:val="22"/>
              </w:rPr>
              <w:t xml:space="preserve">для оформления рабочей визы (срочная виза). </w:t>
            </w:r>
            <w:r w:rsidRPr="00B2583F">
              <w:rPr>
                <w:b/>
                <w:sz w:val="22"/>
                <w:szCs w:val="22"/>
              </w:rPr>
              <w:t>Подрядчик</w:t>
            </w:r>
            <w:r w:rsidRPr="00985D0E">
              <w:rPr>
                <w:sz w:val="22"/>
                <w:szCs w:val="22"/>
              </w:rPr>
              <w:t xml:space="preserve"> обращается в </w:t>
            </w:r>
            <w:r w:rsidRPr="00985D0E">
              <w:rPr>
                <w:bCs/>
                <w:sz w:val="22"/>
                <w:szCs w:val="22"/>
              </w:rPr>
              <w:t>консульский отдел Посольства ИРИ в РФ для получения рабочей визы.</w:t>
            </w:r>
          </w:p>
          <w:p w:rsidR="007C6F46" w:rsidRPr="008257E9" w:rsidRDefault="007C6F46" w:rsidP="007C6F46">
            <w:pPr>
              <w:tabs>
                <w:tab w:val="left" w:pos="4918"/>
              </w:tabs>
              <w:ind w:left="826" w:right="149" w:hanging="826"/>
              <w:jc w:val="both"/>
              <w:rPr>
                <w:sz w:val="22"/>
                <w:szCs w:val="22"/>
              </w:rPr>
            </w:pPr>
          </w:p>
          <w:p w:rsidR="007C6F46" w:rsidRPr="008257E9" w:rsidRDefault="00985D0E" w:rsidP="007C6F46">
            <w:pPr>
              <w:tabs>
                <w:tab w:val="left" w:pos="4918"/>
              </w:tabs>
              <w:ind w:left="826" w:right="149" w:hanging="826"/>
              <w:jc w:val="both"/>
              <w:rPr>
                <w:bCs/>
                <w:sz w:val="22"/>
                <w:szCs w:val="22"/>
              </w:rPr>
            </w:pPr>
            <w:r w:rsidRPr="00985D0E">
              <w:rPr>
                <w:bCs/>
                <w:sz w:val="22"/>
                <w:szCs w:val="22"/>
              </w:rPr>
              <w:t>Этап   </w:t>
            </w:r>
            <w:del w:id="615" w:author="Павлютенков Юрий Владимирович" w:date="2014-03-28T13:23:00Z">
              <w:r w:rsidRPr="00985D0E" w:rsidDel="00A504C3">
                <w:rPr>
                  <w:bCs/>
                  <w:sz w:val="22"/>
                  <w:szCs w:val="22"/>
                </w:rPr>
                <w:delText>7</w:delText>
              </w:r>
            </w:del>
            <w:ins w:id="616" w:author="Павлютенков Юрий Владимирович" w:date="2014-03-28T13:23:00Z">
              <w:r w:rsidR="00A504C3">
                <w:rPr>
                  <w:bCs/>
                  <w:sz w:val="22"/>
                  <w:szCs w:val="22"/>
                </w:rPr>
                <w:t>6</w:t>
              </w:r>
            </w:ins>
            <w:r w:rsidRPr="00985D0E">
              <w:rPr>
                <w:bCs/>
                <w:sz w:val="22"/>
                <w:szCs w:val="22"/>
              </w:rPr>
              <w:t xml:space="preserve">. После получения визы Подрядчик информирует Заказчика о готовности командирования специалистов и резервирует авиабилеты </w:t>
            </w:r>
            <w:r w:rsidR="00B2583F">
              <w:rPr>
                <w:bCs/>
                <w:sz w:val="22"/>
                <w:szCs w:val="22"/>
              </w:rPr>
              <w:t xml:space="preserve">по маршруту </w:t>
            </w:r>
            <w:r w:rsidRPr="00985D0E">
              <w:rPr>
                <w:bCs/>
                <w:sz w:val="22"/>
                <w:szCs w:val="22"/>
              </w:rPr>
              <w:t>Москва</w:t>
            </w:r>
            <w:r w:rsidR="00B2583F" w:rsidRPr="00B2583F">
              <w:rPr>
                <w:sz w:val="22"/>
                <w:szCs w:val="22"/>
              </w:rPr>
              <w:t>–</w:t>
            </w:r>
            <w:r w:rsidRPr="00985D0E">
              <w:rPr>
                <w:bCs/>
                <w:sz w:val="22"/>
                <w:szCs w:val="22"/>
              </w:rPr>
              <w:t>Тегеран</w:t>
            </w:r>
            <w:r w:rsidR="00B2583F" w:rsidRPr="00B2583F">
              <w:rPr>
                <w:sz w:val="22"/>
                <w:szCs w:val="22"/>
              </w:rPr>
              <w:t>–</w:t>
            </w:r>
            <w:r w:rsidRPr="00985D0E">
              <w:rPr>
                <w:bCs/>
                <w:sz w:val="22"/>
                <w:szCs w:val="22"/>
              </w:rPr>
              <w:lastRenderedPageBreak/>
              <w:t>Бушер</w:t>
            </w:r>
            <w:r w:rsidR="00B2583F">
              <w:rPr>
                <w:bCs/>
                <w:sz w:val="22"/>
                <w:szCs w:val="22"/>
              </w:rPr>
              <w:t>.</w:t>
            </w:r>
            <w:r w:rsidRPr="00985D0E">
              <w:rPr>
                <w:bCs/>
                <w:sz w:val="22"/>
                <w:szCs w:val="22"/>
              </w:rPr>
              <w:t xml:space="preserve"> </w:t>
            </w:r>
          </w:p>
          <w:p w:rsidR="007C6F46" w:rsidRPr="008257E9" w:rsidRDefault="00985D0E" w:rsidP="007C6F46">
            <w:pPr>
              <w:tabs>
                <w:tab w:val="left" w:pos="4918"/>
              </w:tabs>
              <w:ind w:left="826" w:right="149" w:hanging="826"/>
              <w:jc w:val="both"/>
              <w:rPr>
                <w:bCs/>
                <w:sz w:val="22"/>
                <w:szCs w:val="22"/>
              </w:rPr>
            </w:pPr>
            <w:r w:rsidRPr="00985D0E">
              <w:rPr>
                <w:bCs/>
                <w:sz w:val="22"/>
                <w:szCs w:val="22"/>
              </w:rPr>
              <w:t>Этап   </w:t>
            </w:r>
            <w:del w:id="617" w:author="Павлютенков Юрий Владимирович" w:date="2014-03-28T13:23:00Z">
              <w:r w:rsidRPr="00985D0E" w:rsidDel="00A504C3">
                <w:rPr>
                  <w:bCs/>
                  <w:sz w:val="22"/>
                  <w:szCs w:val="22"/>
                </w:rPr>
                <w:delText>8</w:delText>
              </w:r>
            </w:del>
            <w:ins w:id="618" w:author="Павлютенков Юрий Владимирович" w:date="2014-03-28T13:23:00Z">
              <w:r w:rsidR="00A504C3">
                <w:rPr>
                  <w:bCs/>
                  <w:sz w:val="22"/>
                  <w:szCs w:val="22"/>
                </w:rPr>
                <w:t>7</w:t>
              </w:r>
            </w:ins>
            <w:r w:rsidRPr="00985D0E">
              <w:rPr>
                <w:bCs/>
                <w:sz w:val="22"/>
                <w:szCs w:val="22"/>
              </w:rPr>
              <w:t xml:space="preserve">.  </w:t>
            </w:r>
            <w:r w:rsidRPr="00B2583F">
              <w:rPr>
                <w:b/>
                <w:bCs/>
                <w:sz w:val="22"/>
                <w:szCs w:val="22"/>
              </w:rPr>
              <w:t>Заказчик</w:t>
            </w:r>
            <w:r w:rsidRPr="00985D0E">
              <w:rPr>
                <w:bCs/>
                <w:sz w:val="22"/>
                <w:szCs w:val="22"/>
              </w:rPr>
              <w:t xml:space="preserve"> направляет согласительное письмо о командировании специалистов в указанный период и готовности жилых помещений.</w:t>
            </w:r>
          </w:p>
          <w:p w:rsidR="00985D0E" w:rsidRDefault="00985D0E" w:rsidP="00985D0E">
            <w:pPr>
              <w:tabs>
                <w:tab w:val="left" w:pos="4918"/>
              </w:tabs>
              <w:ind w:left="826" w:right="149" w:hanging="826"/>
              <w:jc w:val="both"/>
              <w:rPr>
                <w:bCs/>
                <w:sz w:val="22"/>
                <w:szCs w:val="22"/>
              </w:rPr>
            </w:pPr>
            <w:r w:rsidRPr="00985D0E">
              <w:rPr>
                <w:bCs/>
                <w:sz w:val="22"/>
                <w:szCs w:val="22"/>
              </w:rPr>
              <w:t>Этап   </w:t>
            </w:r>
            <w:del w:id="619" w:author="Павлютенков Юрий Владимирович" w:date="2014-03-28T13:23:00Z">
              <w:r w:rsidRPr="00985D0E" w:rsidDel="00A504C3">
                <w:rPr>
                  <w:bCs/>
                  <w:sz w:val="22"/>
                  <w:szCs w:val="22"/>
                </w:rPr>
                <w:delText>9</w:delText>
              </w:r>
            </w:del>
            <w:ins w:id="620" w:author="Павлютенков Юрий Владимирович" w:date="2014-03-28T13:23:00Z">
              <w:r w:rsidR="00A504C3">
                <w:rPr>
                  <w:bCs/>
                  <w:sz w:val="22"/>
                  <w:szCs w:val="22"/>
                </w:rPr>
                <w:t>8</w:t>
              </w:r>
            </w:ins>
            <w:r w:rsidRPr="00985D0E">
              <w:rPr>
                <w:bCs/>
                <w:sz w:val="22"/>
                <w:szCs w:val="22"/>
              </w:rPr>
              <w:t xml:space="preserve">. </w:t>
            </w:r>
            <w:r w:rsidRPr="00B2583F">
              <w:rPr>
                <w:b/>
                <w:bCs/>
                <w:sz w:val="22"/>
                <w:szCs w:val="22"/>
              </w:rPr>
              <w:t xml:space="preserve">Подрядчик </w:t>
            </w:r>
            <w:r w:rsidRPr="00985D0E">
              <w:rPr>
                <w:bCs/>
                <w:sz w:val="22"/>
                <w:szCs w:val="22"/>
              </w:rPr>
              <w:t>командирует и извещает</w:t>
            </w:r>
            <w:r w:rsidR="00B2583F">
              <w:rPr>
                <w:bCs/>
                <w:sz w:val="22"/>
                <w:szCs w:val="22"/>
              </w:rPr>
              <w:t xml:space="preserve"> Заказчика</w:t>
            </w:r>
            <w:r w:rsidRPr="00985D0E">
              <w:rPr>
                <w:bCs/>
                <w:sz w:val="22"/>
                <w:szCs w:val="22"/>
              </w:rPr>
              <w:t xml:space="preserve"> о выезде специалистов. </w:t>
            </w:r>
            <w:r w:rsidRPr="00B2583F">
              <w:rPr>
                <w:b/>
                <w:bCs/>
                <w:sz w:val="22"/>
                <w:szCs w:val="22"/>
              </w:rPr>
              <w:t>Заказчик</w:t>
            </w:r>
            <w:r w:rsidRPr="00985D0E">
              <w:rPr>
                <w:bCs/>
                <w:sz w:val="22"/>
                <w:szCs w:val="22"/>
              </w:rPr>
              <w:t xml:space="preserve"> обеспечивает встречу специалистов Подрядчика в аэропорту и размещение по месту проживания.</w:t>
            </w:r>
          </w:p>
          <w:p w:rsidR="00CD4102" w:rsidRPr="006D5284" w:rsidRDefault="00CD4102" w:rsidP="00CD4102">
            <w:pPr>
              <w:tabs>
                <w:tab w:val="left" w:pos="4918"/>
              </w:tabs>
              <w:ind w:left="826" w:right="149" w:hanging="826"/>
              <w:jc w:val="both"/>
              <w:rPr>
                <w:ins w:id="621" w:author="Павлютенков Юрий Владимирович" w:date="2014-03-28T13:11:00Z"/>
                <w:sz w:val="22"/>
                <w:szCs w:val="22"/>
              </w:rPr>
            </w:pPr>
            <w:ins w:id="622" w:author="Павлютенков Юрий Владимирович" w:date="2014-03-28T13:11:00Z">
              <w:r>
                <w:rPr>
                  <w:sz w:val="22"/>
                  <w:szCs w:val="22"/>
                </w:rPr>
                <w:t xml:space="preserve">Этап </w:t>
              </w:r>
            </w:ins>
            <w:ins w:id="623" w:author="Павлютенков Юрий Владимирович" w:date="2014-03-28T13:23:00Z">
              <w:r w:rsidR="00A504C3">
                <w:rPr>
                  <w:sz w:val="22"/>
                  <w:szCs w:val="22"/>
                </w:rPr>
                <w:t>9</w:t>
              </w:r>
            </w:ins>
            <w:ins w:id="624" w:author="Павлютенков Юрий Владимирович" w:date="2014-03-28T13:11:00Z">
              <w:r>
                <w:rPr>
                  <w:sz w:val="22"/>
                  <w:szCs w:val="22"/>
                </w:rPr>
                <w:t xml:space="preserve">. По окончании оказания услуг Подрядчик оформляет </w:t>
              </w:r>
              <w:r w:rsidRPr="006D5284">
                <w:rPr>
                  <w:bCs/>
                  <w:sz w:val="22"/>
                  <w:szCs w:val="22"/>
                </w:rPr>
                <w:t>Акт о завершении услуг</w:t>
              </w:r>
              <w:r w:rsidRPr="006D5284">
                <w:rPr>
                  <w:b/>
                  <w:bCs/>
                  <w:sz w:val="22"/>
                  <w:szCs w:val="22"/>
                </w:rPr>
                <w:t xml:space="preserve"> </w:t>
              </w:r>
              <w:r>
                <w:rPr>
                  <w:b/>
                  <w:bCs/>
                  <w:sz w:val="22"/>
                  <w:szCs w:val="22"/>
                </w:rPr>
                <w:t>(</w:t>
              </w:r>
              <w:r w:rsidRPr="006D5284">
                <w:rPr>
                  <w:b/>
                  <w:bCs/>
                  <w:sz w:val="22"/>
                  <w:szCs w:val="22"/>
                </w:rPr>
                <w:t>Приложение 5</w:t>
              </w:r>
              <w:r>
                <w:rPr>
                  <w:b/>
                  <w:bCs/>
                  <w:sz w:val="22"/>
                  <w:szCs w:val="22"/>
                </w:rPr>
                <w:t xml:space="preserve">), </w:t>
              </w:r>
              <w:r w:rsidRPr="006D5284">
                <w:rPr>
                  <w:b/>
                  <w:bCs/>
                  <w:spacing w:val="-1"/>
                  <w:sz w:val="22"/>
                  <w:szCs w:val="22"/>
                </w:rPr>
                <w:t xml:space="preserve"> </w:t>
              </w:r>
              <w:r w:rsidRPr="006D5284">
                <w:rPr>
                  <w:bCs/>
                  <w:sz w:val="22"/>
                  <w:szCs w:val="22"/>
                </w:rPr>
                <w:t>Акт сдачи-приемки выполненных работ</w:t>
              </w:r>
              <w:r w:rsidRPr="006D5284">
                <w:rPr>
                  <w:b/>
                  <w:bCs/>
                  <w:spacing w:val="-1"/>
                  <w:sz w:val="22"/>
                  <w:szCs w:val="22"/>
                </w:rPr>
                <w:t xml:space="preserve"> </w:t>
              </w:r>
              <w:r>
                <w:rPr>
                  <w:b/>
                  <w:bCs/>
                  <w:spacing w:val="-1"/>
                  <w:sz w:val="22"/>
                  <w:szCs w:val="22"/>
                </w:rPr>
                <w:t>(</w:t>
              </w:r>
              <w:r w:rsidRPr="006D5284">
                <w:rPr>
                  <w:b/>
                  <w:bCs/>
                  <w:spacing w:val="-1"/>
                  <w:sz w:val="22"/>
                  <w:szCs w:val="22"/>
                </w:rPr>
                <w:t>Приложение</w:t>
              </w:r>
              <w:r w:rsidRPr="006D5284">
                <w:rPr>
                  <w:b/>
                  <w:bCs/>
                  <w:sz w:val="22"/>
                  <w:szCs w:val="22"/>
                </w:rPr>
                <w:t xml:space="preserve"> 6</w:t>
              </w:r>
              <w:r w:rsidRPr="006D5284">
                <w:rPr>
                  <w:sz w:val="22"/>
                  <w:szCs w:val="22"/>
                </w:rPr>
                <w:t>)</w:t>
              </w:r>
              <w:r>
                <w:rPr>
                  <w:sz w:val="22"/>
                  <w:szCs w:val="22"/>
                </w:rPr>
                <w:t>,</w:t>
              </w:r>
              <w:r w:rsidRPr="006D5284">
                <w:rPr>
                  <w:b/>
                  <w:bCs/>
                  <w:sz w:val="22"/>
                  <w:szCs w:val="22"/>
                </w:rPr>
                <w:t xml:space="preserve"> </w:t>
              </w:r>
              <w:r w:rsidRPr="006D5284">
                <w:rPr>
                  <w:bCs/>
                  <w:sz w:val="22"/>
                  <w:szCs w:val="22"/>
                </w:rPr>
                <w:t>Смет</w:t>
              </w:r>
              <w:r>
                <w:rPr>
                  <w:bCs/>
                  <w:sz w:val="22"/>
                  <w:szCs w:val="22"/>
                </w:rPr>
                <w:t>у</w:t>
              </w:r>
              <w:r w:rsidRPr="006D5284">
                <w:rPr>
                  <w:bCs/>
                  <w:sz w:val="22"/>
                  <w:szCs w:val="22"/>
                </w:rPr>
                <w:t xml:space="preserve"> на оказание инжиниринговых услуг</w:t>
              </w:r>
              <w:r w:rsidRPr="006D5284">
                <w:rPr>
                  <w:sz w:val="22"/>
                  <w:szCs w:val="22"/>
                </w:rPr>
                <w:t xml:space="preserve"> </w:t>
              </w:r>
              <w:r>
                <w:rPr>
                  <w:sz w:val="22"/>
                  <w:szCs w:val="22"/>
                </w:rPr>
                <w:t>(</w:t>
              </w:r>
              <w:r w:rsidRPr="006D5284">
                <w:rPr>
                  <w:b/>
                  <w:bCs/>
                  <w:spacing w:val="-1"/>
                  <w:sz w:val="22"/>
                  <w:szCs w:val="22"/>
                </w:rPr>
                <w:t>Приложение</w:t>
              </w:r>
              <w:r w:rsidRPr="006D5284">
                <w:rPr>
                  <w:b/>
                  <w:bCs/>
                  <w:sz w:val="22"/>
                  <w:szCs w:val="22"/>
                </w:rPr>
                <w:t xml:space="preserve"> 7</w:t>
              </w:r>
              <w:r w:rsidRPr="006D5284">
                <w:rPr>
                  <w:sz w:val="22"/>
                  <w:szCs w:val="22"/>
                </w:rPr>
                <w:t>)</w:t>
              </w:r>
              <w:r>
                <w:rPr>
                  <w:sz w:val="22"/>
                  <w:szCs w:val="22"/>
                </w:rPr>
                <w:t xml:space="preserve">, </w:t>
              </w:r>
              <w:r w:rsidRPr="006D5284">
                <w:rPr>
                  <w:bCs/>
                  <w:sz w:val="22"/>
                  <w:szCs w:val="22"/>
                </w:rPr>
                <w:t>Заявк</w:t>
              </w:r>
              <w:r>
                <w:rPr>
                  <w:bCs/>
                  <w:sz w:val="22"/>
                  <w:szCs w:val="22"/>
                </w:rPr>
                <w:t>у</w:t>
              </w:r>
              <w:r w:rsidRPr="006D5284">
                <w:rPr>
                  <w:bCs/>
                  <w:sz w:val="22"/>
                  <w:szCs w:val="22"/>
                </w:rPr>
                <w:t xml:space="preserve"> на оплату</w:t>
              </w:r>
              <w:r w:rsidRPr="006D5284">
                <w:rPr>
                  <w:b/>
                  <w:bCs/>
                  <w:sz w:val="22"/>
                  <w:szCs w:val="22"/>
                </w:rPr>
                <w:t xml:space="preserve"> </w:t>
              </w:r>
              <w:r>
                <w:rPr>
                  <w:b/>
                  <w:bCs/>
                  <w:sz w:val="22"/>
                  <w:szCs w:val="22"/>
                </w:rPr>
                <w:t>(</w:t>
              </w:r>
              <w:r w:rsidRPr="006D5284">
                <w:rPr>
                  <w:b/>
                  <w:bCs/>
                  <w:spacing w:val="-1"/>
                  <w:sz w:val="22"/>
                  <w:szCs w:val="22"/>
                </w:rPr>
                <w:t>Приложение</w:t>
              </w:r>
              <w:r w:rsidRPr="006D5284">
                <w:rPr>
                  <w:b/>
                  <w:bCs/>
                  <w:sz w:val="22"/>
                  <w:szCs w:val="22"/>
                </w:rPr>
                <w:t xml:space="preserve"> 8</w:t>
              </w:r>
              <w:r w:rsidRPr="006D5284">
                <w:rPr>
                  <w:sz w:val="22"/>
                  <w:szCs w:val="22"/>
                </w:rPr>
                <w:t>)</w:t>
              </w:r>
            </w:ins>
          </w:p>
          <w:p w:rsidR="00462AFC" w:rsidRDefault="00462AFC" w:rsidP="005F717C">
            <w:pPr>
              <w:tabs>
                <w:tab w:val="left" w:pos="4918"/>
              </w:tabs>
              <w:ind w:right="149"/>
              <w:jc w:val="both"/>
              <w:rPr>
                <w:sz w:val="22"/>
                <w:szCs w:val="22"/>
              </w:rPr>
            </w:pPr>
          </w:p>
          <w:p w:rsidR="001F0086" w:rsidRPr="00E1714E" w:rsidDel="000476DA" w:rsidRDefault="001F0086" w:rsidP="005F717C">
            <w:pPr>
              <w:tabs>
                <w:tab w:val="left" w:pos="4918"/>
              </w:tabs>
              <w:ind w:right="149"/>
              <w:jc w:val="both"/>
              <w:rPr>
                <w:del w:id="625" w:author="Павлютенков Юрий Владимирович" w:date="2014-03-28T11:51:00Z"/>
                <w:sz w:val="22"/>
                <w:szCs w:val="22"/>
              </w:rPr>
            </w:pPr>
          </w:p>
          <w:p w:rsidR="005F717C" w:rsidRPr="00ED587C" w:rsidRDefault="005F717C" w:rsidP="005F717C">
            <w:pPr>
              <w:tabs>
                <w:tab w:val="left" w:pos="4918"/>
              </w:tabs>
              <w:ind w:right="149"/>
              <w:jc w:val="both"/>
              <w:rPr>
                <w:b/>
                <w:sz w:val="22"/>
                <w:szCs w:val="22"/>
              </w:rPr>
            </w:pPr>
            <w:r w:rsidRPr="00ED587C">
              <w:rPr>
                <w:b/>
                <w:sz w:val="22"/>
                <w:szCs w:val="22"/>
              </w:rPr>
              <w:t>5.</w:t>
            </w:r>
            <w:del w:id="626" w:author="Павлютенков Юрий Владимирович" w:date="2014-03-28T13:24:00Z">
              <w:r w:rsidRPr="00ED587C" w:rsidDel="00A504C3">
                <w:rPr>
                  <w:b/>
                  <w:sz w:val="22"/>
                  <w:szCs w:val="22"/>
                </w:rPr>
                <w:delText xml:space="preserve">3 </w:delText>
              </w:r>
            </w:del>
            <w:ins w:id="627" w:author="Павлютенков Юрий Владимирович" w:date="2014-03-28T13:24:00Z">
              <w:r w:rsidR="00A504C3">
                <w:rPr>
                  <w:b/>
                  <w:sz w:val="22"/>
                  <w:szCs w:val="22"/>
                </w:rPr>
                <w:t>4</w:t>
              </w:r>
              <w:r w:rsidR="00A504C3" w:rsidRPr="00ED587C">
                <w:rPr>
                  <w:b/>
                  <w:sz w:val="22"/>
                  <w:szCs w:val="22"/>
                </w:rPr>
                <w:t xml:space="preserve"> </w:t>
              </w:r>
            </w:ins>
            <w:r w:rsidRPr="00ED587C">
              <w:rPr>
                <w:b/>
                <w:sz w:val="22"/>
                <w:szCs w:val="22"/>
              </w:rPr>
              <w:t>Выполнение модернизации</w:t>
            </w:r>
            <w:r w:rsidR="00AF6AD1" w:rsidRPr="00ED587C">
              <w:rPr>
                <w:b/>
                <w:sz w:val="22"/>
                <w:szCs w:val="22"/>
              </w:rPr>
              <w:t xml:space="preserve"> </w:t>
            </w:r>
          </w:p>
          <w:p w:rsidR="001F0086" w:rsidRDefault="001F0086" w:rsidP="005F717C">
            <w:pPr>
              <w:tabs>
                <w:tab w:val="left" w:pos="4918"/>
              </w:tabs>
              <w:ind w:right="149"/>
              <w:jc w:val="both"/>
              <w:rPr>
                <w:sz w:val="22"/>
                <w:szCs w:val="22"/>
              </w:rPr>
            </w:pPr>
          </w:p>
          <w:p w:rsidR="008257E9" w:rsidRDefault="008257E9" w:rsidP="00B2583F">
            <w:pPr>
              <w:tabs>
                <w:tab w:val="left" w:pos="4918"/>
              </w:tabs>
              <w:ind w:right="149" w:firstLine="543"/>
              <w:jc w:val="both"/>
              <w:rPr>
                <w:sz w:val="22"/>
                <w:szCs w:val="22"/>
              </w:rPr>
            </w:pPr>
            <w:r>
              <w:rPr>
                <w:sz w:val="22"/>
                <w:szCs w:val="22"/>
              </w:rPr>
              <w:t>По результатам опыта эксплуатации энергоблока АЭС Бушер</w:t>
            </w:r>
            <w:r w:rsidR="009D082D">
              <w:rPr>
                <w:sz w:val="22"/>
                <w:szCs w:val="22"/>
              </w:rPr>
              <w:t>,</w:t>
            </w:r>
            <w:r>
              <w:rPr>
                <w:sz w:val="22"/>
                <w:szCs w:val="22"/>
              </w:rPr>
              <w:t xml:space="preserve"> </w:t>
            </w:r>
            <w:r w:rsidRPr="009D082D">
              <w:rPr>
                <w:b/>
                <w:sz w:val="22"/>
                <w:szCs w:val="22"/>
              </w:rPr>
              <w:t>Заказчик</w:t>
            </w:r>
            <w:r>
              <w:rPr>
                <w:sz w:val="22"/>
                <w:szCs w:val="22"/>
              </w:rPr>
              <w:t xml:space="preserve"> формулирует интересующую его тему по направлениям, приведенным в Приложении 9.</w:t>
            </w:r>
          </w:p>
          <w:p w:rsidR="008257E9" w:rsidRDefault="008257E9" w:rsidP="005F717C">
            <w:pPr>
              <w:tabs>
                <w:tab w:val="left" w:pos="4918"/>
              </w:tabs>
              <w:ind w:right="149"/>
              <w:jc w:val="both"/>
              <w:rPr>
                <w:sz w:val="22"/>
                <w:szCs w:val="22"/>
              </w:rPr>
            </w:pPr>
          </w:p>
          <w:p w:rsidR="008257E9" w:rsidRDefault="00E1714E" w:rsidP="005F717C">
            <w:pPr>
              <w:tabs>
                <w:tab w:val="left" w:pos="4918"/>
              </w:tabs>
              <w:ind w:right="149"/>
              <w:jc w:val="both"/>
              <w:rPr>
                <w:sz w:val="22"/>
                <w:szCs w:val="22"/>
              </w:rPr>
            </w:pPr>
            <w:r>
              <w:rPr>
                <w:sz w:val="22"/>
                <w:szCs w:val="22"/>
              </w:rPr>
              <w:t>5.</w:t>
            </w:r>
            <w:del w:id="628" w:author="Павлютенков Юрий Владимирович" w:date="2014-03-28T13:24:00Z">
              <w:r w:rsidDel="00A504C3">
                <w:rPr>
                  <w:sz w:val="22"/>
                  <w:szCs w:val="22"/>
                </w:rPr>
                <w:delText>3</w:delText>
              </w:r>
            </w:del>
            <w:ins w:id="629" w:author="Павлютенков Юрий Владимирович" w:date="2014-03-28T13:24:00Z">
              <w:r w:rsidR="00A504C3">
                <w:rPr>
                  <w:sz w:val="22"/>
                  <w:szCs w:val="22"/>
                </w:rPr>
                <w:t>4</w:t>
              </w:r>
            </w:ins>
            <w:r w:rsidRPr="00985D0E">
              <w:rPr>
                <w:sz w:val="22"/>
                <w:szCs w:val="22"/>
              </w:rPr>
              <w:t>.1. Процедура взаимодействия Подрядчика и Заказчика при</w:t>
            </w:r>
            <w:r>
              <w:rPr>
                <w:sz w:val="22"/>
                <w:szCs w:val="22"/>
              </w:rPr>
              <w:t xml:space="preserve"> выполнении модернизации</w:t>
            </w:r>
          </w:p>
          <w:p w:rsidR="008257E9" w:rsidRPr="000145B1" w:rsidRDefault="008257E9" w:rsidP="005F717C">
            <w:pPr>
              <w:tabs>
                <w:tab w:val="left" w:pos="4918"/>
              </w:tabs>
              <w:ind w:right="149"/>
              <w:jc w:val="both"/>
              <w:rPr>
                <w:sz w:val="22"/>
                <w:szCs w:val="22"/>
              </w:rPr>
            </w:pPr>
          </w:p>
          <w:p w:rsidR="00E1714E" w:rsidRPr="008257E9" w:rsidRDefault="00E1714E" w:rsidP="00E1714E">
            <w:pPr>
              <w:tabs>
                <w:tab w:val="left" w:pos="4918"/>
              </w:tabs>
              <w:ind w:left="826" w:right="149" w:hanging="826"/>
              <w:jc w:val="both"/>
              <w:rPr>
                <w:bCs/>
                <w:sz w:val="22"/>
                <w:szCs w:val="22"/>
              </w:rPr>
            </w:pPr>
            <w:r w:rsidRPr="00985D0E">
              <w:rPr>
                <w:bCs/>
                <w:sz w:val="22"/>
                <w:szCs w:val="22"/>
              </w:rPr>
              <w:t>Этап 1.</w:t>
            </w:r>
            <w:r>
              <w:rPr>
                <w:b/>
                <w:bCs/>
                <w:i/>
                <w:sz w:val="22"/>
                <w:szCs w:val="22"/>
              </w:rPr>
              <w:t xml:space="preserve"> </w:t>
            </w:r>
            <w:r w:rsidRPr="009D082D">
              <w:rPr>
                <w:b/>
                <w:bCs/>
                <w:sz w:val="22"/>
                <w:szCs w:val="22"/>
              </w:rPr>
              <w:t>Заказчик</w:t>
            </w:r>
            <w:r w:rsidRPr="008257E9">
              <w:rPr>
                <w:bCs/>
                <w:sz w:val="22"/>
                <w:szCs w:val="22"/>
              </w:rPr>
              <w:t xml:space="preserve"> </w:t>
            </w:r>
            <w:r>
              <w:rPr>
                <w:bCs/>
                <w:sz w:val="22"/>
                <w:szCs w:val="22"/>
              </w:rPr>
              <w:t xml:space="preserve">обращается к постоянному представителю </w:t>
            </w:r>
            <w:r w:rsidRPr="008257E9">
              <w:rPr>
                <w:bCs/>
                <w:sz w:val="22"/>
                <w:szCs w:val="22"/>
              </w:rPr>
              <w:t>Подрядчик</w:t>
            </w:r>
            <w:r>
              <w:rPr>
                <w:bCs/>
                <w:sz w:val="22"/>
                <w:szCs w:val="22"/>
              </w:rPr>
              <w:t>а</w:t>
            </w:r>
            <w:r w:rsidRPr="008257E9">
              <w:rPr>
                <w:bCs/>
                <w:sz w:val="22"/>
                <w:szCs w:val="22"/>
              </w:rPr>
              <w:t xml:space="preserve"> </w:t>
            </w:r>
            <w:r>
              <w:rPr>
                <w:bCs/>
                <w:sz w:val="22"/>
                <w:szCs w:val="22"/>
              </w:rPr>
              <w:t xml:space="preserve"> на площадке для получения предварительной информации по данной теме: выполнены ли такие работы на АЭС Концерна, возможный круг исполнителей и т.д.</w:t>
            </w:r>
          </w:p>
          <w:p w:rsidR="00E1714E" w:rsidRDefault="00E1714E" w:rsidP="00E1714E">
            <w:pPr>
              <w:tabs>
                <w:tab w:val="left" w:pos="4918"/>
              </w:tabs>
              <w:ind w:right="149"/>
              <w:jc w:val="both"/>
              <w:rPr>
                <w:bCs/>
                <w:sz w:val="22"/>
                <w:szCs w:val="22"/>
              </w:rPr>
            </w:pPr>
          </w:p>
          <w:p w:rsidR="00E1714E" w:rsidRDefault="00E1714E" w:rsidP="00E1714E">
            <w:pPr>
              <w:tabs>
                <w:tab w:val="left" w:pos="4918"/>
              </w:tabs>
              <w:ind w:left="826" w:right="149" w:hanging="826"/>
              <w:jc w:val="both"/>
              <w:rPr>
                <w:bCs/>
                <w:sz w:val="22"/>
                <w:szCs w:val="22"/>
              </w:rPr>
            </w:pPr>
            <w:r w:rsidRPr="00985D0E">
              <w:rPr>
                <w:bCs/>
                <w:sz w:val="22"/>
                <w:szCs w:val="22"/>
              </w:rPr>
              <w:t xml:space="preserve">Этап </w:t>
            </w:r>
            <w:r>
              <w:rPr>
                <w:bCs/>
                <w:sz w:val="22"/>
                <w:szCs w:val="22"/>
              </w:rPr>
              <w:t>2</w:t>
            </w:r>
            <w:r w:rsidRPr="00985D0E">
              <w:rPr>
                <w:bCs/>
                <w:sz w:val="22"/>
                <w:szCs w:val="22"/>
              </w:rPr>
              <w:t>.</w:t>
            </w:r>
            <w:r>
              <w:rPr>
                <w:b/>
                <w:bCs/>
                <w:i/>
                <w:sz w:val="22"/>
                <w:szCs w:val="22"/>
              </w:rPr>
              <w:t xml:space="preserve"> </w:t>
            </w:r>
            <w:r w:rsidRPr="009D082D">
              <w:rPr>
                <w:b/>
                <w:bCs/>
                <w:sz w:val="22"/>
                <w:szCs w:val="22"/>
              </w:rPr>
              <w:t>Подрядчик</w:t>
            </w:r>
            <w:r w:rsidRPr="00E1714E">
              <w:rPr>
                <w:bCs/>
                <w:sz w:val="22"/>
                <w:szCs w:val="22"/>
              </w:rPr>
              <w:t xml:space="preserve"> </w:t>
            </w:r>
            <w:r>
              <w:rPr>
                <w:bCs/>
                <w:sz w:val="22"/>
                <w:szCs w:val="22"/>
              </w:rPr>
              <w:t xml:space="preserve">направляет Заказчику </w:t>
            </w:r>
            <w:r w:rsidR="009D082D">
              <w:rPr>
                <w:bCs/>
                <w:sz w:val="22"/>
                <w:szCs w:val="22"/>
              </w:rPr>
              <w:t xml:space="preserve">имеющуюся </w:t>
            </w:r>
            <w:r>
              <w:rPr>
                <w:bCs/>
                <w:sz w:val="22"/>
                <w:szCs w:val="22"/>
              </w:rPr>
              <w:t>у него информацию о возможности выполнения модернизации</w:t>
            </w:r>
          </w:p>
          <w:p w:rsidR="008257E9" w:rsidRPr="008257E9" w:rsidRDefault="00E1714E" w:rsidP="00E1714E">
            <w:pPr>
              <w:tabs>
                <w:tab w:val="left" w:pos="4918"/>
              </w:tabs>
              <w:ind w:left="826" w:right="149" w:hanging="826"/>
              <w:jc w:val="both"/>
              <w:rPr>
                <w:bCs/>
                <w:sz w:val="22"/>
                <w:szCs w:val="22"/>
              </w:rPr>
            </w:pPr>
            <w:r>
              <w:rPr>
                <w:bCs/>
                <w:sz w:val="22"/>
                <w:szCs w:val="22"/>
              </w:rPr>
              <w:t xml:space="preserve">Этап 3. В случае заинтересованности Заказчика в выполнении данной работы, </w:t>
            </w:r>
            <w:r w:rsidRPr="009D082D">
              <w:rPr>
                <w:b/>
                <w:bCs/>
                <w:sz w:val="22"/>
                <w:szCs w:val="22"/>
              </w:rPr>
              <w:t>Заказчик</w:t>
            </w:r>
            <w:r>
              <w:rPr>
                <w:bCs/>
                <w:sz w:val="22"/>
                <w:szCs w:val="22"/>
              </w:rPr>
              <w:t xml:space="preserve"> </w:t>
            </w:r>
            <w:r w:rsidR="008257E9" w:rsidRPr="008257E9">
              <w:rPr>
                <w:bCs/>
                <w:sz w:val="22"/>
                <w:szCs w:val="22"/>
              </w:rPr>
              <w:t xml:space="preserve">направляет запрос, оформленный в соответствии с Приложением </w:t>
            </w:r>
            <w:r>
              <w:rPr>
                <w:bCs/>
                <w:sz w:val="22"/>
                <w:szCs w:val="22"/>
              </w:rPr>
              <w:t>4</w:t>
            </w:r>
            <w:r w:rsidR="008257E9" w:rsidRPr="008257E9">
              <w:rPr>
                <w:bCs/>
                <w:sz w:val="22"/>
                <w:szCs w:val="22"/>
              </w:rPr>
              <w:t xml:space="preserve"> с указанием </w:t>
            </w:r>
            <w:r>
              <w:rPr>
                <w:bCs/>
                <w:sz w:val="22"/>
                <w:szCs w:val="22"/>
              </w:rPr>
              <w:t>желательного срока выполнения работ</w:t>
            </w:r>
            <w:r w:rsidR="00257E37">
              <w:rPr>
                <w:bCs/>
                <w:sz w:val="22"/>
                <w:szCs w:val="22"/>
              </w:rPr>
              <w:t>.</w:t>
            </w:r>
          </w:p>
          <w:p w:rsidR="008257E9" w:rsidRPr="008257E9" w:rsidRDefault="008257E9" w:rsidP="008257E9">
            <w:pPr>
              <w:tabs>
                <w:tab w:val="left" w:pos="4918"/>
              </w:tabs>
              <w:ind w:right="149"/>
              <w:jc w:val="both"/>
              <w:rPr>
                <w:bCs/>
                <w:sz w:val="22"/>
                <w:szCs w:val="22"/>
              </w:rPr>
            </w:pPr>
          </w:p>
          <w:p w:rsidR="009D082D" w:rsidRDefault="008257E9" w:rsidP="008257E9">
            <w:pPr>
              <w:tabs>
                <w:tab w:val="left" w:pos="4918"/>
              </w:tabs>
              <w:ind w:left="826" w:right="149" w:hanging="826"/>
              <w:jc w:val="both"/>
              <w:rPr>
                <w:bCs/>
                <w:sz w:val="22"/>
                <w:szCs w:val="22"/>
              </w:rPr>
            </w:pPr>
            <w:r w:rsidRPr="008257E9">
              <w:rPr>
                <w:bCs/>
                <w:sz w:val="22"/>
                <w:szCs w:val="22"/>
              </w:rPr>
              <w:t>Этап</w:t>
            </w:r>
            <w:r w:rsidR="00257E37">
              <w:rPr>
                <w:bCs/>
                <w:sz w:val="22"/>
                <w:szCs w:val="22"/>
              </w:rPr>
              <w:t xml:space="preserve"> 4</w:t>
            </w:r>
            <w:r w:rsidRPr="008257E9">
              <w:rPr>
                <w:bCs/>
                <w:sz w:val="22"/>
                <w:szCs w:val="22"/>
              </w:rPr>
              <w:t xml:space="preserve">. </w:t>
            </w:r>
            <w:r w:rsidRPr="009D082D">
              <w:rPr>
                <w:b/>
                <w:bCs/>
                <w:sz w:val="22"/>
                <w:szCs w:val="22"/>
              </w:rPr>
              <w:t>Подрядчик</w:t>
            </w:r>
            <w:r w:rsidRPr="009D082D">
              <w:rPr>
                <w:bCs/>
                <w:sz w:val="22"/>
                <w:szCs w:val="22"/>
              </w:rPr>
              <w:t xml:space="preserve"> рассматривает запрос</w:t>
            </w:r>
            <w:r w:rsidR="00257E37" w:rsidRPr="009D082D">
              <w:rPr>
                <w:bCs/>
                <w:sz w:val="22"/>
                <w:szCs w:val="22"/>
              </w:rPr>
              <w:t xml:space="preserve"> и направляет ТКП с привлечением субподрядных организаций (при необходимости), в котором описывает стадии выполнения работ</w:t>
            </w:r>
            <w:r w:rsidR="009D082D">
              <w:rPr>
                <w:bCs/>
                <w:sz w:val="22"/>
                <w:szCs w:val="22"/>
              </w:rPr>
              <w:t>ы</w:t>
            </w:r>
            <w:r w:rsidR="00257E37" w:rsidRPr="009D082D">
              <w:rPr>
                <w:bCs/>
                <w:sz w:val="22"/>
                <w:szCs w:val="22"/>
              </w:rPr>
              <w:t>,</w:t>
            </w:r>
            <w:r w:rsidR="009D082D">
              <w:rPr>
                <w:bCs/>
                <w:sz w:val="22"/>
                <w:szCs w:val="22"/>
              </w:rPr>
              <w:t xml:space="preserve"> </w:t>
            </w:r>
            <w:r w:rsidR="00257E37" w:rsidRPr="009D082D">
              <w:rPr>
                <w:bCs/>
                <w:sz w:val="22"/>
                <w:szCs w:val="22"/>
              </w:rPr>
              <w:t xml:space="preserve">стоимость, ответственных исполнителей и сроки исполнения. </w:t>
            </w:r>
          </w:p>
          <w:p w:rsidR="009D082D" w:rsidRDefault="00257E37" w:rsidP="009D082D">
            <w:pPr>
              <w:tabs>
                <w:tab w:val="left" w:pos="4918"/>
              </w:tabs>
              <w:ind w:left="826" w:right="149"/>
              <w:jc w:val="both"/>
              <w:rPr>
                <w:bCs/>
                <w:sz w:val="22"/>
                <w:szCs w:val="22"/>
              </w:rPr>
            </w:pPr>
            <w:r w:rsidRPr="009D082D">
              <w:rPr>
                <w:bCs/>
                <w:sz w:val="22"/>
                <w:szCs w:val="22"/>
              </w:rPr>
              <w:t xml:space="preserve">Время подготовки ТКП – до 2 месяцев. </w:t>
            </w:r>
          </w:p>
          <w:p w:rsidR="00E54219" w:rsidRDefault="00A504C3">
            <w:pPr>
              <w:tabs>
                <w:tab w:val="left" w:pos="4918"/>
              </w:tabs>
              <w:ind w:left="826" w:right="149" w:hanging="826"/>
              <w:jc w:val="both"/>
              <w:rPr>
                <w:ins w:id="630" w:author="boychenko-tv" w:date="2014-03-31T15:26:00Z"/>
                <w:bCs/>
                <w:sz w:val="22"/>
                <w:szCs w:val="22"/>
              </w:rPr>
              <w:pPrChange w:id="631" w:author="Павлютенков Юрий Владимирович" w:date="2014-03-28T13:28:00Z">
                <w:pPr>
                  <w:tabs>
                    <w:tab w:val="left" w:pos="4918"/>
                  </w:tabs>
                  <w:ind w:left="826" w:right="149"/>
                  <w:jc w:val="both"/>
                </w:pPr>
              </w:pPrChange>
            </w:pPr>
            <w:ins w:id="632" w:author="Павлютенков Юрий Владимирович" w:date="2014-03-28T13:27:00Z">
              <w:r w:rsidRPr="00985D0E">
                <w:rPr>
                  <w:bCs/>
                  <w:sz w:val="22"/>
                  <w:szCs w:val="22"/>
                </w:rPr>
                <w:t xml:space="preserve">Этап 5. </w:t>
              </w:r>
            </w:ins>
            <w:ins w:id="633" w:author="boychenko-tv" w:date="2014-03-31T15:25:00Z">
              <w:r w:rsidR="00E54219">
                <w:rPr>
                  <w:bCs/>
                  <w:sz w:val="22"/>
                  <w:szCs w:val="22"/>
                </w:rPr>
                <w:t xml:space="preserve"> Заказчик рассматривает ТКП и, при необходимости,  проводит дополнительные переговоры с Подрядчиком. По результатам переговоров, в случае достигнутой договоренно</w:t>
              </w:r>
            </w:ins>
            <w:ins w:id="634" w:author="boychenko-tv" w:date="2014-03-31T15:26:00Z">
              <w:r w:rsidR="00E54219">
                <w:rPr>
                  <w:bCs/>
                  <w:sz w:val="22"/>
                  <w:szCs w:val="22"/>
                </w:rPr>
                <w:t xml:space="preserve">сти, Заказчик направляет </w:t>
              </w:r>
              <w:r w:rsidR="00E54219">
                <w:rPr>
                  <w:bCs/>
                  <w:sz w:val="22"/>
                  <w:szCs w:val="22"/>
                </w:rPr>
                <w:lastRenderedPageBreak/>
                <w:t xml:space="preserve">Подрядчику запрос на подготовку Дополнения к контракту с указанием объема работ, стоимости и сроков. </w:t>
              </w:r>
            </w:ins>
          </w:p>
          <w:p w:rsidR="00E54219" w:rsidRDefault="00E54219" w:rsidP="00E54219">
            <w:pPr>
              <w:tabs>
                <w:tab w:val="left" w:pos="4918"/>
              </w:tabs>
              <w:ind w:left="826" w:right="149" w:hanging="826"/>
              <w:rPr>
                <w:ins w:id="635" w:author="boychenko-tv" w:date="2014-03-31T15:25:00Z"/>
                <w:bCs/>
                <w:sz w:val="22"/>
                <w:szCs w:val="22"/>
              </w:rPr>
              <w:pPrChange w:id="636" w:author="boychenko-tv" w:date="2014-03-31T15:29:00Z">
                <w:pPr>
                  <w:tabs>
                    <w:tab w:val="left" w:pos="4918"/>
                  </w:tabs>
                  <w:ind w:left="826" w:right="149"/>
                  <w:jc w:val="both"/>
                </w:pPr>
              </w:pPrChange>
            </w:pPr>
            <w:ins w:id="637" w:author="boychenko-tv" w:date="2014-03-31T15:26:00Z">
              <w:r>
                <w:rPr>
                  <w:bCs/>
                  <w:sz w:val="22"/>
                  <w:szCs w:val="22"/>
                </w:rPr>
                <w:t xml:space="preserve">Этап 6. Подрядчик готовит проект Дополнения к настоящему </w:t>
              </w:r>
            </w:ins>
            <w:ins w:id="638" w:author="boychenko-tv" w:date="2014-03-31T15:27:00Z">
              <w:r>
                <w:rPr>
                  <w:bCs/>
                  <w:sz w:val="22"/>
                  <w:szCs w:val="22"/>
                </w:rPr>
                <w:t>контракту</w:t>
              </w:r>
            </w:ins>
            <w:ins w:id="639" w:author="boychenko-tv" w:date="2014-03-31T15:26:00Z">
              <w:r>
                <w:rPr>
                  <w:bCs/>
                  <w:sz w:val="22"/>
                  <w:szCs w:val="22"/>
                </w:rPr>
                <w:t xml:space="preserve">, согласованный в структурных подразделениях </w:t>
              </w:r>
            </w:ins>
            <w:ins w:id="640" w:author="boychenko-tv" w:date="2014-03-31T15:27:00Z">
              <w:r>
                <w:rPr>
                  <w:bCs/>
                  <w:sz w:val="22"/>
                  <w:szCs w:val="22"/>
                </w:rPr>
                <w:t>Концерна</w:t>
              </w:r>
            </w:ins>
            <w:ins w:id="641" w:author="boychenko-tv" w:date="2014-03-31T15:26:00Z">
              <w:r>
                <w:rPr>
                  <w:bCs/>
                  <w:sz w:val="22"/>
                  <w:szCs w:val="22"/>
                </w:rPr>
                <w:t xml:space="preserve">, и направляет Заказчику на </w:t>
              </w:r>
            </w:ins>
            <w:ins w:id="642" w:author="boychenko-tv" w:date="2014-03-31T15:27:00Z">
              <w:r>
                <w:rPr>
                  <w:bCs/>
                  <w:sz w:val="22"/>
                  <w:szCs w:val="22"/>
                </w:rPr>
                <w:t>рассмотрение.</w:t>
              </w:r>
            </w:ins>
            <w:ins w:id="643" w:author="boychenko-tv" w:date="2014-03-31T15:26:00Z">
              <w:r>
                <w:rPr>
                  <w:bCs/>
                  <w:sz w:val="22"/>
                  <w:szCs w:val="22"/>
                </w:rPr>
                <w:t xml:space="preserve"> Дополнение</w:t>
              </w:r>
            </w:ins>
            <w:ins w:id="644" w:author="boychenko-tv" w:date="2014-03-31T15:27:00Z">
              <w:r>
                <w:rPr>
                  <w:bCs/>
                  <w:sz w:val="22"/>
                  <w:szCs w:val="22"/>
                </w:rPr>
                <w:t xml:space="preserve"> включает: техническое задание на выполнение работ, календарный план, стоимость и порядок проведения расчетов, условия командирования специалистов и др. </w:t>
              </w:r>
            </w:ins>
            <w:ins w:id="645" w:author="boychenko-tv" w:date="2014-03-31T15:28:00Z">
              <w:r>
                <w:rPr>
                  <w:bCs/>
                  <w:sz w:val="22"/>
                  <w:szCs w:val="22"/>
                </w:rPr>
                <w:t xml:space="preserve">условия. В случае отсутствия существенных замечаний, Заказчик информирует Подрядчика. Подрядчик в максимально короткий срок подписывает </w:t>
              </w:r>
            </w:ins>
            <w:ins w:id="646" w:author="boychenko-tv" w:date="2014-03-31T15:29:00Z">
              <w:r>
                <w:rPr>
                  <w:bCs/>
                  <w:sz w:val="22"/>
                  <w:szCs w:val="22"/>
                </w:rPr>
                <w:t xml:space="preserve">Дополнение со своей стороны и направляет в 2-х экземплярах в адрес Заказчика. </w:t>
              </w:r>
            </w:ins>
          </w:p>
          <w:p w:rsidR="006C6408" w:rsidDel="00E54219" w:rsidRDefault="00A504C3">
            <w:pPr>
              <w:tabs>
                <w:tab w:val="left" w:pos="4918"/>
              </w:tabs>
              <w:ind w:left="826" w:right="149" w:hanging="826"/>
              <w:jc w:val="both"/>
              <w:rPr>
                <w:ins w:id="647" w:author="Павлютенков Юрий Владимирович" w:date="2014-03-28T13:27:00Z"/>
                <w:del w:id="648" w:author="boychenko-tv" w:date="2014-03-31T15:25:00Z"/>
                <w:sz w:val="22"/>
                <w:szCs w:val="22"/>
              </w:rPr>
              <w:pPrChange w:id="649" w:author="Павлютенков Юрий Владимирович" w:date="2014-03-28T13:28:00Z">
                <w:pPr>
                  <w:tabs>
                    <w:tab w:val="left" w:pos="4918"/>
                  </w:tabs>
                  <w:ind w:left="826" w:right="149"/>
                  <w:jc w:val="both"/>
                </w:pPr>
              </w:pPrChange>
            </w:pPr>
            <w:ins w:id="650" w:author="Павлютенков Юрий Владимирович" w:date="2014-03-28T13:27:00Z">
              <w:del w:id="651" w:author="boychenko-tv" w:date="2014-03-31T15:25:00Z">
                <w:r w:rsidRPr="003445C7" w:rsidDel="00E54219">
                  <w:rPr>
                    <w:b/>
                    <w:sz w:val="22"/>
                    <w:szCs w:val="22"/>
                  </w:rPr>
                  <w:delText>Заказчик</w:delText>
                </w:r>
                <w:r w:rsidRPr="00985D0E" w:rsidDel="00E54219">
                  <w:rPr>
                    <w:sz w:val="22"/>
                    <w:szCs w:val="22"/>
                  </w:rPr>
                  <w:delText xml:space="preserve"> подписывает </w:delText>
                </w:r>
                <w:r w:rsidDel="00E54219">
                  <w:rPr>
                    <w:sz w:val="22"/>
                    <w:szCs w:val="22"/>
                  </w:rPr>
                  <w:delText>ТКП</w:delText>
                </w:r>
                <w:r w:rsidRPr="00985D0E" w:rsidDel="00E54219">
                  <w:rPr>
                    <w:sz w:val="22"/>
                    <w:szCs w:val="22"/>
                  </w:rPr>
                  <w:delText xml:space="preserve"> и </w:delText>
                </w:r>
                <w:r w:rsidDel="00E54219">
                  <w:rPr>
                    <w:sz w:val="22"/>
                    <w:szCs w:val="22"/>
                  </w:rPr>
                  <w:delText xml:space="preserve">извещает об этом Подрядчика </w:delText>
                </w:r>
                <w:r w:rsidRPr="00FB1A93" w:rsidDel="00E54219">
                  <w:rPr>
                    <w:sz w:val="22"/>
                    <w:szCs w:val="22"/>
                  </w:rPr>
                  <w:delText>по факсу и электронной почте</w:delText>
                </w:r>
                <w:r w:rsidDel="00E54219">
                  <w:rPr>
                    <w:sz w:val="22"/>
                    <w:szCs w:val="22"/>
                  </w:rPr>
                  <w:delText>,</w:delText>
                </w:r>
                <w:r w:rsidRPr="00985D0E" w:rsidDel="00E54219">
                  <w:rPr>
                    <w:sz w:val="22"/>
                    <w:szCs w:val="22"/>
                  </w:rPr>
                  <w:delText xml:space="preserve"> </w:delText>
                </w:r>
                <w:r w:rsidDel="00E54219">
                  <w:rPr>
                    <w:sz w:val="22"/>
                    <w:szCs w:val="22"/>
                  </w:rPr>
                  <w:delText xml:space="preserve">а также </w:delText>
                </w:r>
                <w:r w:rsidRPr="00985D0E" w:rsidDel="00E54219">
                  <w:rPr>
                    <w:sz w:val="22"/>
                    <w:szCs w:val="22"/>
                  </w:rPr>
                  <w:delText xml:space="preserve">направляет 1 </w:delText>
                </w:r>
                <w:r w:rsidDel="00E54219">
                  <w:rPr>
                    <w:sz w:val="22"/>
                    <w:szCs w:val="22"/>
                  </w:rPr>
                  <w:delText xml:space="preserve">оригинальный </w:delText>
                </w:r>
                <w:r w:rsidRPr="00985D0E" w:rsidDel="00E54219">
                  <w:rPr>
                    <w:sz w:val="22"/>
                    <w:szCs w:val="22"/>
                  </w:rPr>
                  <w:delText xml:space="preserve">экземпляр </w:delText>
                </w:r>
                <w:r w:rsidDel="00E54219">
                  <w:rPr>
                    <w:sz w:val="22"/>
                    <w:szCs w:val="22"/>
                  </w:rPr>
                  <w:delText xml:space="preserve">подписанного ТКП </w:delText>
                </w:r>
                <w:r w:rsidRPr="00985D0E" w:rsidDel="00E54219">
                  <w:rPr>
                    <w:sz w:val="22"/>
                    <w:szCs w:val="22"/>
                  </w:rPr>
                  <w:delText>в адрес Подрядчика</w:delText>
                </w:r>
                <w:r w:rsidDel="00E54219">
                  <w:rPr>
                    <w:sz w:val="22"/>
                    <w:szCs w:val="22"/>
                  </w:rPr>
                  <w:delText xml:space="preserve"> по почте</w:delText>
                </w:r>
                <w:r w:rsidRPr="00985D0E" w:rsidDel="00E54219">
                  <w:rPr>
                    <w:sz w:val="22"/>
                    <w:szCs w:val="22"/>
                  </w:rPr>
                  <w:delText xml:space="preserve">. </w:delText>
                </w:r>
                <w:r w:rsidDel="00E54219">
                  <w:rPr>
                    <w:sz w:val="22"/>
                    <w:szCs w:val="22"/>
                  </w:rPr>
                  <w:delText>ТКП считается принятым</w:delText>
                </w:r>
                <w:r w:rsidRPr="00985D0E" w:rsidDel="00E54219">
                  <w:rPr>
                    <w:sz w:val="22"/>
                    <w:szCs w:val="22"/>
                  </w:rPr>
                  <w:delText xml:space="preserve"> после подписания со стороны Заказчика</w:delText>
                </w:r>
                <w:r w:rsidDel="00E54219">
                  <w:rPr>
                    <w:sz w:val="22"/>
                    <w:szCs w:val="22"/>
                  </w:rPr>
                  <w:delText>, и</w:delText>
                </w:r>
                <w:r w:rsidRPr="00985D0E" w:rsidDel="00E54219">
                  <w:rPr>
                    <w:sz w:val="22"/>
                    <w:szCs w:val="22"/>
                  </w:rPr>
                  <w:delText xml:space="preserve"> </w:delText>
                </w:r>
                <w:r w:rsidDel="00E54219">
                  <w:rPr>
                    <w:b/>
                    <w:sz w:val="22"/>
                    <w:szCs w:val="22"/>
                  </w:rPr>
                  <w:delText>Заказчик</w:delText>
                </w:r>
                <w:r w:rsidRPr="00FB1A93" w:rsidDel="00E54219">
                  <w:rPr>
                    <w:sz w:val="22"/>
                    <w:szCs w:val="22"/>
                  </w:rPr>
                  <w:delText xml:space="preserve"> гарантирует оплату </w:delText>
                </w:r>
                <w:r w:rsidDel="00E54219">
                  <w:rPr>
                    <w:sz w:val="22"/>
                    <w:szCs w:val="22"/>
                  </w:rPr>
                  <w:delText xml:space="preserve">услуг </w:delText>
                </w:r>
                <w:r w:rsidRPr="00FB1A93" w:rsidDel="00E54219">
                  <w:rPr>
                    <w:sz w:val="22"/>
                    <w:szCs w:val="22"/>
                  </w:rPr>
                  <w:delText xml:space="preserve">в соответствии с согласованным </w:delText>
                </w:r>
                <w:r w:rsidRPr="00FB1A93" w:rsidDel="00E54219">
                  <w:rPr>
                    <w:b/>
                    <w:sz w:val="22"/>
                    <w:szCs w:val="22"/>
                  </w:rPr>
                  <w:delText>ТКП</w:delText>
                </w:r>
                <w:r w:rsidRPr="00FB1A93" w:rsidDel="00E54219">
                  <w:rPr>
                    <w:sz w:val="22"/>
                    <w:szCs w:val="22"/>
                  </w:rPr>
                  <w:delText>.</w:delText>
                </w:r>
              </w:del>
            </w:ins>
          </w:p>
          <w:p w:rsidR="00A504C3" w:rsidRDefault="00A504C3" w:rsidP="00E54219">
            <w:pPr>
              <w:tabs>
                <w:tab w:val="left" w:pos="4918"/>
              </w:tabs>
              <w:ind w:left="826" w:right="149" w:hanging="826"/>
              <w:jc w:val="both"/>
              <w:rPr>
                <w:ins w:id="652" w:author="Павлютенков Юрий Владимирович" w:date="2014-03-28T13:27:00Z"/>
                <w:sz w:val="22"/>
                <w:szCs w:val="22"/>
              </w:rPr>
              <w:pPrChange w:id="653" w:author="boychenko-tv" w:date="2014-03-31T15:25:00Z">
                <w:pPr>
                  <w:tabs>
                    <w:tab w:val="left" w:pos="4918"/>
                  </w:tabs>
                  <w:ind w:left="826" w:right="149"/>
                  <w:jc w:val="both"/>
                </w:pPr>
              </w:pPrChange>
            </w:pPr>
          </w:p>
          <w:p w:rsidR="00A504C3" w:rsidRPr="00985D0E" w:rsidRDefault="00A504C3" w:rsidP="00A504C3">
            <w:pPr>
              <w:tabs>
                <w:tab w:val="left" w:pos="4918"/>
              </w:tabs>
              <w:ind w:left="826" w:right="149" w:hanging="826"/>
              <w:jc w:val="both"/>
              <w:rPr>
                <w:ins w:id="654" w:author="Павлютенков Юрий Владимирович" w:date="2014-03-28T13:27:00Z"/>
                <w:sz w:val="22"/>
                <w:szCs w:val="22"/>
              </w:rPr>
            </w:pPr>
          </w:p>
          <w:p w:rsidR="009D082D" w:rsidDel="00A504C3" w:rsidRDefault="008257E9" w:rsidP="008257E9">
            <w:pPr>
              <w:tabs>
                <w:tab w:val="left" w:pos="4918"/>
              </w:tabs>
              <w:ind w:left="826" w:right="149" w:hanging="826"/>
              <w:jc w:val="both"/>
              <w:rPr>
                <w:del w:id="655" w:author="Павлютенков Юрий Владимирович" w:date="2014-03-28T13:28:00Z"/>
                <w:bCs/>
                <w:sz w:val="22"/>
                <w:szCs w:val="22"/>
              </w:rPr>
            </w:pPr>
            <w:del w:id="656" w:author="Павлютенков Юрий Владимирович" w:date="2014-03-28T13:28:00Z">
              <w:r w:rsidRPr="008257E9" w:rsidDel="00A504C3">
                <w:rPr>
                  <w:bCs/>
                  <w:sz w:val="22"/>
                  <w:szCs w:val="22"/>
                </w:rPr>
                <w:delText xml:space="preserve">Этап </w:delText>
              </w:r>
              <w:r w:rsidR="00257E37" w:rsidDel="00A504C3">
                <w:rPr>
                  <w:bCs/>
                  <w:sz w:val="22"/>
                  <w:szCs w:val="22"/>
                </w:rPr>
                <w:delText>5</w:delText>
              </w:r>
              <w:r w:rsidRPr="008257E9" w:rsidDel="00A504C3">
                <w:rPr>
                  <w:bCs/>
                  <w:sz w:val="22"/>
                  <w:szCs w:val="22"/>
                </w:rPr>
                <w:delText xml:space="preserve">. </w:delText>
              </w:r>
              <w:r w:rsidRPr="009D082D" w:rsidDel="00A504C3">
                <w:rPr>
                  <w:b/>
                  <w:bCs/>
                  <w:sz w:val="22"/>
                  <w:szCs w:val="22"/>
                </w:rPr>
                <w:delText>Заказчик</w:delText>
              </w:r>
              <w:r w:rsidRPr="008257E9" w:rsidDel="00A504C3">
                <w:rPr>
                  <w:bCs/>
                  <w:sz w:val="22"/>
                  <w:szCs w:val="22"/>
                </w:rPr>
                <w:delText xml:space="preserve"> рассматривает </w:delText>
              </w:r>
              <w:r w:rsidR="00257E37" w:rsidDel="00A504C3">
                <w:rPr>
                  <w:bCs/>
                  <w:sz w:val="22"/>
                  <w:szCs w:val="22"/>
                </w:rPr>
                <w:delText xml:space="preserve">ТКП </w:delText>
              </w:r>
              <w:r w:rsidRPr="008257E9" w:rsidDel="00A504C3">
                <w:rPr>
                  <w:bCs/>
                  <w:sz w:val="22"/>
                  <w:szCs w:val="22"/>
                </w:rPr>
                <w:delText xml:space="preserve">и, </w:delText>
              </w:r>
              <w:r w:rsidR="00257E37" w:rsidDel="00A504C3">
                <w:rPr>
                  <w:bCs/>
                  <w:sz w:val="22"/>
                  <w:szCs w:val="22"/>
                </w:rPr>
                <w:delText>при необходимости</w:delText>
              </w:r>
              <w:r w:rsidRPr="008257E9" w:rsidDel="00A504C3">
                <w:rPr>
                  <w:bCs/>
                  <w:sz w:val="22"/>
                  <w:szCs w:val="22"/>
                </w:rPr>
                <w:delText xml:space="preserve">, </w:delText>
              </w:r>
              <w:r w:rsidR="00257E37" w:rsidDel="00A504C3">
                <w:rPr>
                  <w:bCs/>
                  <w:sz w:val="22"/>
                  <w:szCs w:val="22"/>
                </w:rPr>
                <w:delText xml:space="preserve">проводит дополнительные переговоры с Подрядчиком. По результатам переговоров, в случае </w:delText>
              </w:r>
              <w:r w:rsidR="002D6F9E" w:rsidDel="00A504C3">
                <w:rPr>
                  <w:bCs/>
                  <w:sz w:val="22"/>
                  <w:szCs w:val="22"/>
                </w:rPr>
                <w:delText>достигнутой договоренности,</w:delText>
              </w:r>
              <w:r w:rsidR="00257E37" w:rsidDel="00A504C3">
                <w:rPr>
                  <w:bCs/>
                  <w:sz w:val="22"/>
                  <w:szCs w:val="22"/>
                </w:rPr>
                <w:delText xml:space="preserve"> Заказчик </w:delText>
              </w:r>
              <w:r w:rsidRPr="008257E9" w:rsidDel="00A504C3">
                <w:rPr>
                  <w:bCs/>
                  <w:sz w:val="22"/>
                  <w:szCs w:val="22"/>
                </w:rPr>
                <w:delText xml:space="preserve">направляет </w:delText>
              </w:r>
              <w:r w:rsidR="00257E37" w:rsidDel="00A504C3">
                <w:rPr>
                  <w:bCs/>
                  <w:sz w:val="22"/>
                  <w:szCs w:val="22"/>
                </w:rPr>
                <w:delText>Подрядчику запрос на подготовку Дополнения к контракту с указанием объема работ, стоимости и сроков.</w:delText>
              </w:r>
              <w:r w:rsidRPr="008257E9" w:rsidDel="00A504C3">
                <w:rPr>
                  <w:bCs/>
                  <w:sz w:val="22"/>
                  <w:szCs w:val="22"/>
                </w:rPr>
                <w:delText xml:space="preserve"> </w:delText>
              </w:r>
            </w:del>
          </w:p>
          <w:p w:rsidR="008257E9" w:rsidRPr="008257E9" w:rsidDel="00A504C3" w:rsidRDefault="008257E9" w:rsidP="008257E9">
            <w:pPr>
              <w:tabs>
                <w:tab w:val="left" w:pos="4918"/>
              </w:tabs>
              <w:ind w:left="826" w:right="149" w:hanging="826"/>
              <w:jc w:val="both"/>
              <w:rPr>
                <w:del w:id="657" w:author="Павлютенков Юрий Владимирович" w:date="2014-03-28T13:28:00Z"/>
                <w:i/>
                <w:sz w:val="22"/>
                <w:szCs w:val="22"/>
              </w:rPr>
            </w:pPr>
            <w:del w:id="658" w:author="Павлютенков Юрий Владимирович" w:date="2014-03-28T13:28:00Z">
              <w:r w:rsidRPr="008257E9" w:rsidDel="00A504C3">
                <w:rPr>
                  <w:bCs/>
                  <w:sz w:val="22"/>
                  <w:szCs w:val="22"/>
                </w:rPr>
                <w:delText xml:space="preserve">Этап </w:delText>
              </w:r>
              <w:r w:rsidR="002D6F9E" w:rsidDel="00A504C3">
                <w:rPr>
                  <w:bCs/>
                  <w:sz w:val="22"/>
                  <w:szCs w:val="22"/>
                </w:rPr>
                <w:delText>6</w:delText>
              </w:r>
              <w:r w:rsidRPr="008257E9" w:rsidDel="00A504C3">
                <w:rPr>
                  <w:bCs/>
                  <w:i/>
                  <w:sz w:val="22"/>
                  <w:szCs w:val="22"/>
                </w:rPr>
                <w:delText xml:space="preserve">. </w:delText>
              </w:r>
              <w:r w:rsidRPr="009D082D" w:rsidDel="00A504C3">
                <w:rPr>
                  <w:b/>
                  <w:sz w:val="22"/>
                  <w:szCs w:val="22"/>
                </w:rPr>
                <w:delText>Подрядчик</w:delText>
              </w:r>
              <w:r w:rsidRPr="009D082D" w:rsidDel="00A504C3">
                <w:rPr>
                  <w:sz w:val="22"/>
                  <w:szCs w:val="22"/>
                </w:rPr>
                <w:delText xml:space="preserve"> готовит проект дополнения к настоящему контракту</w:delText>
              </w:r>
            </w:del>
            <w:del w:id="659" w:author="Павлютенков Юрий Владимирович" w:date="2014-03-28T11:53:00Z">
              <w:r w:rsidR="002D6F9E" w:rsidRPr="009D082D" w:rsidDel="000476DA">
                <w:rPr>
                  <w:sz w:val="22"/>
                  <w:szCs w:val="22"/>
                </w:rPr>
                <w:delText>, согласованный в функциональных подразделениях Концерна</w:delText>
              </w:r>
            </w:del>
            <w:del w:id="660" w:author="Павлютенков Юрий Владимирович" w:date="2014-03-28T13:28:00Z">
              <w:r w:rsidR="002D6F9E" w:rsidRPr="009D082D" w:rsidDel="00A504C3">
                <w:rPr>
                  <w:sz w:val="22"/>
                  <w:szCs w:val="22"/>
                </w:rPr>
                <w:delText>,</w:delText>
              </w:r>
              <w:r w:rsidRPr="009D082D" w:rsidDel="00A504C3">
                <w:rPr>
                  <w:sz w:val="22"/>
                  <w:szCs w:val="22"/>
                </w:rPr>
                <w:delText xml:space="preserve"> и направляет Заказчик</w:delText>
              </w:r>
              <w:r w:rsidR="002D6F9E" w:rsidRPr="009D082D" w:rsidDel="00A504C3">
                <w:rPr>
                  <w:sz w:val="22"/>
                  <w:szCs w:val="22"/>
                </w:rPr>
                <w:delText>у на рассмотрение.</w:delText>
              </w:r>
              <w:r w:rsidR="001032B4" w:rsidRPr="009D082D" w:rsidDel="00A504C3">
                <w:rPr>
                  <w:sz w:val="22"/>
                  <w:szCs w:val="22"/>
                </w:rPr>
                <w:delText xml:space="preserve"> Дополнение включает</w:delText>
              </w:r>
              <w:r w:rsidR="00BC50C0" w:rsidDel="00A504C3">
                <w:rPr>
                  <w:sz w:val="22"/>
                  <w:szCs w:val="22"/>
                </w:rPr>
                <w:delText>:</w:delText>
              </w:r>
              <w:r w:rsidR="001032B4" w:rsidRPr="009D082D" w:rsidDel="00A504C3">
                <w:rPr>
                  <w:sz w:val="22"/>
                  <w:szCs w:val="22"/>
                </w:rPr>
                <w:delText xml:space="preserve"> техническое задание на выполнение работ, календарный план, стоимость и порядок проведения расчетов, условия командирования специалистов и др. условия. </w:delText>
              </w:r>
              <w:r w:rsidR="002D6F9E" w:rsidRPr="009D082D" w:rsidDel="00A504C3">
                <w:rPr>
                  <w:sz w:val="22"/>
                  <w:szCs w:val="22"/>
                </w:rPr>
                <w:delText xml:space="preserve"> В случае отсутствия существенных замечаний</w:delText>
              </w:r>
              <w:r w:rsidR="001032B4" w:rsidRPr="009D082D" w:rsidDel="00A504C3">
                <w:rPr>
                  <w:sz w:val="22"/>
                  <w:szCs w:val="22"/>
                </w:rPr>
                <w:delText>,</w:delText>
              </w:r>
              <w:r w:rsidR="002D6F9E" w:rsidRPr="009D082D" w:rsidDel="00A504C3">
                <w:rPr>
                  <w:sz w:val="22"/>
                  <w:szCs w:val="22"/>
                </w:rPr>
                <w:delText xml:space="preserve"> Заказчик информирует Подрядчика. Подрядчик в максимально короткий срок подписывает Дополнение со своей стороны и направляет Дополнение в 2 экземплярах в адрес Заказчика.</w:delText>
              </w:r>
              <w:r w:rsidR="002D6F9E" w:rsidDel="00A504C3">
                <w:rPr>
                  <w:i/>
                  <w:sz w:val="22"/>
                  <w:szCs w:val="22"/>
                </w:rPr>
                <w:delText xml:space="preserve"> </w:delText>
              </w:r>
              <w:r w:rsidR="002D6F9E" w:rsidDel="00A504C3">
                <w:rPr>
                  <w:sz w:val="22"/>
                  <w:szCs w:val="22"/>
                </w:rPr>
                <w:delText xml:space="preserve"> При наличии существенных замечаний, процедура согласования повторяется по этапам 5,6. </w:delText>
              </w:r>
            </w:del>
          </w:p>
          <w:p w:rsidR="006C6408" w:rsidRDefault="006C6408">
            <w:pPr>
              <w:tabs>
                <w:tab w:val="left" w:pos="4918"/>
              </w:tabs>
              <w:ind w:left="826" w:right="149" w:hanging="826"/>
              <w:jc w:val="both"/>
              <w:pPrChange w:id="661" w:author="Павлютенков Юрий Владимирович" w:date="2014-03-28T13:28:00Z">
                <w:pPr>
                  <w:tabs>
                    <w:tab w:val="left" w:pos="4918"/>
                  </w:tabs>
                  <w:ind w:right="149"/>
                  <w:jc w:val="both"/>
                </w:pPr>
              </w:pPrChange>
            </w:pP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right="149"/>
              <w:jc w:val="both"/>
            </w:pPr>
          </w:p>
        </w:tc>
      </w:tr>
      <w:tr w:rsidR="00B95AD3" w:rsidRPr="00BC50C0" w:rsidTr="00A23C25">
        <w:trPr>
          <w:gridAfter w:val="1"/>
          <w:wAfter w:w="4676" w:type="dxa"/>
        </w:trPr>
        <w:tc>
          <w:tcPr>
            <w:tcW w:w="4844" w:type="dxa"/>
            <w:gridSpan w:val="2"/>
          </w:tcPr>
          <w:p w:rsidR="00B95AD3" w:rsidRPr="006C6408" w:rsidRDefault="00B95AD3" w:rsidP="00CE5C0B">
            <w:pPr>
              <w:ind w:right="69"/>
              <w:jc w:val="both"/>
              <w:rPr>
                <w:bCs/>
                <w:rPrChange w:id="662" w:author="boychenko-tv" w:date="2014-03-31T14:55:00Z">
                  <w:rPr>
                    <w:bCs/>
                    <w:lang w:val="en-US"/>
                  </w:rPr>
                </w:rPrChange>
              </w:rPr>
            </w:pPr>
          </w:p>
        </w:tc>
        <w:tc>
          <w:tcPr>
            <w:tcW w:w="5537" w:type="dxa"/>
            <w:gridSpan w:val="4"/>
          </w:tcPr>
          <w:p w:rsidR="00B95AD3" w:rsidRPr="00C932AF" w:rsidRDefault="00BC50C0" w:rsidP="00A504C3">
            <w:pPr>
              <w:tabs>
                <w:tab w:val="left" w:pos="4918"/>
              </w:tabs>
              <w:ind w:right="149"/>
              <w:jc w:val="both"/>
              <w:rPr>
                <w:bCs/>
                <w:color w:val="FF0000"/>
                <w:rPrChange w:id="663" w:author="boychenko-tv" w:date="2014-03-27T15:05:00Z">
                  <w:rPr>
                    <w:bCs/>
                    <w:color w:val="FF0000"/>
                    <w:lang w:val="en-US"/>
                  </w:rPr>
                </w:rPrChange>
              </w:rPr>
            </w:pPr>
            <w:r w:rsidRPr="00BC50C0">
              <w:rPr>
                <w:sz w:val="22"/>
                <w:szCs w:val="22"/>
              </w:rPr>
              <w:t>5.</w:t>
            </w:r>
            <w:del w:id="664" w:author="Павлютенков Юрий Владимирович" w:date="2014-03-28T13:29:00Z">
              <w:r w:rsidRPr="00BC50C0" w:rsidDel="00A504C3">
                <w:rPr>
                  <w:sz w:val="22"/>
                  <w:szCs w:val="22"/>
                </w:rPr>
                <w:delText xml:space="preserve">4 </w:delText>
              </w:r>
            </w:del>
            <w:ins w:id="665" w:author="Павлютенков Юрий Владимирович" w:date="2014-03-28T13:29:00Z">
              <w:r w:rsidR="00A504C3">
                <w:rPr>
                  <w:sz w:val="22"/>
                  <w:szCs w:val="22"/>
                </w:rPr>
                <w:t>5</w:t>
              </w:r>
              <w:r w:rsidR="00A504C3" w:rsidRPr="00BC50C0">
                <w:rPr>
                  <w:sz w:val="22"/>
                  <w:szCs w:val="22"/>
                </w:rPr>
                <w:t xml:space="preserve"> </w:t>
              </w:r>
            </w:ins>
            <w:r w:rsidRPr="00BC50C0">
              <w:rPr>
                <w:sz w:val="22"/>
                <w:szCs w:val="22"/>
              </w:rPr>
              <w:t xml:space="preserve">Общее планирование объема услуг и потребности в специалистах осуществляется в годовом формате и согласовывается не позднее, чем за 1 (один) квартал до наступления следующего года. </w:t>
            </w:r>
            <w:r w:rsidRPr="00BC50C0">
              <w:rPr>
                <w:sz w:val="22"/>
                <w:szCs w:val="22"/>
              </w:rPr>
              <w:lastRenderedPageBreak/>
              <w:t>Утвержденный объем работ может незначительно корректироваться в рабочем порядке в зависимости от фактической работы.</w:t>
            </w:r>
          </w:p>
        </w:tc>
      </w:tr>
      <w:tr w:rsidR="00B95AD3" w:rsidRPr="00BC50C0" w:rsidTr="00A23C25">
        <w:trPr>
          <w:gridAfter w:val="1"/>
          <w:wAfter w:w="4676" w:type="dxa"/>
        </w:trPr>
        <w:tc>
          <w:tcPr>
            <w:tcW w:w="4844" w:type="dxa"/>
            <w:gridSpan w:val="2"/>
          </w:tcPr>
          <w:p w:rsidR="00B95AD3" w:rsidRPr="00C932AF" w:rsidRDefault="00B95AD3">
            <w:pPr>
              <w:ind w:right="69"/>
              <w:jc w:val="both"/>
              <w:rPr>
                <w:rPrChange w:id="666" w:author="boychenko-tv" w:date="2014-03-27T15:05:00Z">
                  <w:rPr>
                    <w:lang w:val="en-US"/>
                  </w:rPr>
                </w:rPrChange>
              </w:rPr>
            </w:pPr>
          </w:p>
        </w:tc>
        <w:tc>
          <w:tcPr>
            <w:tcW w:w="5537" w:type="dxa"/>
            <w:gridSpan w:val="4"/>
          </w:tcPr>
          <w:p w:rsidR="00B95AD3" w:rsidRPr="00C932AF" w:rsidRDefault="00B95AD3" w:rsidP="007045C4">
            <w:pPr>
              <w:tabs>
                <w:tab w:val="left" w:pos="4918"/>
              </w:tabs>
              <w:ind w:right="149"/>
              <w:jc w:val="both"/>
              <w:rPr>
                <w:rPrChange w:id="667" w:author="boychenko-tv" w:date="2014-03-27T15:05:00Z">
                  <w:rPr>
                    <w:lang w:val="en-US"/>
                  </w:rPr>
                </w:rPrChange>
              </w:rPr>
            </w:pPr>
          </w:p>
        </w:tc>
      </w:tr>
      <w:tr w:rsidR="00B95AD3" w:rsidRPr="00FB1A93" w:rsidTr="00A23C25">
        <w:trPr>
          <w:gridAfter w:val="1"/>
          <w:wAfter w:w="4676" w:type="dxa"/>
        </w:trPr>
        <w:tc>
          <w:tcPr>
            <w:tcW w:w="4844" w:type="dxa"/>
            <w:gridSpan w:val="2"/>
          </w:tcPr>
          <w:p w:rsidR="00B95AD3" w:rsidRPr="00FB1A93" w:rsidRDefault="00B95AD3" w:rsidP="005C4B35">
            <w:pPr>
              <w:ind w:right="69"/>
              <w:jc w:val="both"/>
              <w:rPr>
                <w:lang w:val="en-US"/>
              </w:rPr>
            </w:pPr>
            <w:r w:rsidRPr="00FB1A93">
              <w:rPr>
                <w:bCs/>
                <w:sz w:val="22"/>
                <w:szCs w:val="22"/>
                <w:lang w:val="en-US"/>
              </w:rPr>
              <w:t>5.</w:t>
            </w:r>
            <w:r w:rsidR="00BC50C0" w:rsidRPr="00BC50C0">
              <w:rPr>
                <w:bCs/>
                <w:sz w:val="22"/>
                <w:szCs w:val="22"/>
                <w:lang w:val="en-US"/>
              </w:rPr>
              <w:t>5</w:t>
            </w:r>
            <w:r w:rsidRPr="00FB1A93">
              <w:rPr>
                <w:bCs/>
                <w:sz w:val="22"/>
                <w:szCs w:val="22"/>
                <w:lang w:val="en-US"/>
              </w:rPr>
              <w:t xml:space="preserve"> </w:t>
            </w:r>
            <w:r w:rsidRPr="00FB1A93">
              <w:rPr>
                <w:sz w:val="22"/>
                <w:szCs w:val="22"/>
                <w:lang w:val="en-US"/>
              </w:rPr>
              <w:t xml:space="preserve">All project documents including the aforementioned orders necessary to the Service rendering under the Contract shall be sent or made available to the Contractor by the </w:t>
            </w:r>
            <w:r>
              <w:rPr>
                <w:sz w:val="22"/>
                <w:szCs w:val="22"/>
                <w:lang w:val="en-US"/>
              </w:rPr>
              <w:t>Principal</w:t>
            </w:r>
            <w:r w:rsidRPr="00FB1A93">
              <w:rPr>
                <w:sz w:val="22"/>
                <w:szCs w:val="22"/>
                <w:lang w:val="en-US"/>
              </w:rPr>
              <w:t xml:space="preserve">. The </w:t>
            </w:r>
            <w:r>
              <w:rPr>
                <w:sz w:val="22"/>
                <w:szCs w:val="22"/>
                <w:lang w:val="en-US"/>
              </w:rPr>
              <w:t>Principal</w:t>
            </w:r>
            <w:r w:rsidRPr="00FB1A93">
              <w:rPr>
                <w:sz w:val="22"/>
                <w:szCs w:val="22"/>
                <w:lang w:val="en-US"/>
              </w:rPr>
              <w:t xml:space="preserve"> shall also provide the Contractor with </w:t>
            </w:r>
            <w:r>
              <w:rPr>
                <w:sz w:val="22"/>
                <w:szCs w:val="22"/>
                <w:lang w:val="en-US"/>
              </w:rPr>
              <w:t xml:space="preserve">available  </w:t>
            </w:r>
            <w:r w:rsidRPr="00FB1A93">
              <w:rPr>
                <w:sz w:val="22"/>
                <w:szCs w:val="22"/>
                <w:lang w:val="en-US"/>
              </w:rPr>
              <w:t>design, operational and operating documents in the Russian and/or English languages.</w:t>
            </w:r>
            <w:r>
              <w:rPr>
                <w:sz w:val="22"/>
                <w:szCs w:val="22"/>
                <w:lang w:val="en-US"/>
              </w:rPr>
              <w:t xml:space="preserve"> </w:t>
            </w:r>
          </w:p>
        </w:tc>
        <w:tc>
          <w:tcPr>
            <w:tcW w:w="5537" w:type="dxa"/>
            <w:gridSpan w:val="4"/>
          </w:tcPr>
          <w:p w:rsidR="00B95AD3" w:rsidRPr="00FB1A93" w:rsidRDefault="00B95AD3" w:rsidP="00A504C3">
            <w:pPr>
              <w:tabs>
                <w:tab w:val="left" w:pos="4918"/>
              </w:tabs>
              <w:ind w:right="149"/>
              <w:jc w:val="both"/>
            </w:pPr>
            <w:r w:rsidRPr="00FB1A93">
              <w:rPr>
                <w:bCs/>
                <w:sz w:val="22"/>
                <w:szCs w:val="22"/>
              </w:rPr>
              <w:t>5.</w:t>
            </w:r>
            <w:del w:id="668" w:author="Павлютенков Юрий Владимирович" w:date="2014-03-28T13:29:00Z">
              <w:r w:rsidR="00BC50C0" w:rsidDel="00A504C3">
                <w:rPr>
                  <w:bCs/>
                  <w:sz w:val="22"/>
                  <w:szCs w:val="22"/>
                </w:rPr>
                <w:delText>5</w:delText>
              </w:r>
              <w:r w:rsidRPr="00FB1A93" w:rsidDel="00A504C3">
                <w:rPr>
                  <w:bCs/>
                  <w:sz w:val="22"/>
                  <w:szCs w:val="22"/>
                </w:rPr>
                <w:delText xml:space="preserve"> </w:delText>
              </w:r>
            </w:del>
            <w:ins w:id="669" w:author="Павлютенков Юрий Владимирович" w:date="2014-03-28T13:29:00Z">
              <w:r w:rsidR="00A504C3">
                <w:rPr>
                  <w:bCs/>
                  <w:sz w:val="22"/>
                  <w:szCs w:val="22"/>
                </w:rPr>
                <w:t>6</w:t>
              </w:r>
              <w:r w:rsidR="00A504C3" w:rsidRPr="00FB1A93">
                <w:rPr>
                  <w:bCs/>
                  <w:sz w:val="22"/>
                  <w:szCs w:val="22"/>
                </w:rPr>
                <w:t xml:space="preserve"> </w:t>
              </w:r>
            </w:ins>
            <w:r w:rsidRPr="00FB1A93">
              <w:rPr>
                <w:bCs/>
                <w:sz w:val="22"/>
                <w:szCs w:val="22"/>
              </w:rPr>
              <w:t xml:space="preserve">Вся проектная документация, включая вышеупомянутые заявки, необходимая для предоставления Услуг по Контракту, должна быть предоставлена Подрядчику </w:t>
            </w:r>
            <w:r w:rsidR="00FA4FE7">
              <w:rPr>
                <w:bCs/>
                <w:sz w:val="22"/>
                <w:szCs w:val="22"/>
              </w:rPr>
              <w:t>Заказчик</w:t>
            </w:r>
            <w:r w:rsidRPr="00FB1A93">
              <w:rPr>
                <w:bCs/>
                <w:sz w:val="22"/>
                <w:szCs w:val="22"/>
              </w:rPr>
              <w:t>ом.</w:t>
            </w:r>
            <w:r w:rsidRPr="00FB1A93">
              <w:rPr>
                <w:sz w:val="22"/>
                <w:szCs w:val="22"/>
              </w:rPr>
              <w:t xml:space="preserve"> Также </w:t>
            </w:r>
            <w:r w:rsidR="00FA4FE7">
              <w:rPr>
                <w:sz w:val="22"/>
                <w:szCs w:val="22"/>
              </w:rPr>
              <w:t>Заказчик</w:t>
            </w:r>
            <w:r w:rsidRPr="00FB1A93">
              <w:rPr>
                <w:sz w:val="22"/>
                <w:szCs w:val="22"/>
              </w:rPr>
              <w:t xml:space="preserve"> должен предоставить Подрядчику </w:t>
            </w:r>
            <w:r w:rsidR="00693542">
              <w:rPr>
                <w:sz w:val="22"/>
                <w:szCs w:val="22"/>
              </w:rPr>
              <w:t>имеющуюся</w:t>
            </w:r>
            <w:r w:rsidR="00693542" w:rsidRPr="00FB1A93">
              <w:rPr>
                <w:sz w:val="22"/>
                <w:szCs w:val="22"/>
              </w:rPr>
              <w:t xml:space="preserve"> </w:t>
            </w:r>
            <w:r w:rsidRPr="00FB1A93">
              <w:rPr>
                <w:sz w:val="22"/>
                <w:szCs w:val="22"/>
              </w:rPr>
              <w:t>конструкторскую, эксплуатационную и оперативную  документацию  на русском  и/или английском языках.</w:t>
            </w:r>
          </w:p>
        </w:tc>
      </w:tr>
      <w:tr w:rsidR="00B95AD3" w:rsidRPr="00FB1A93" w:rsidTr="00A23C25">
        <w:trPr>
          <w:gridAfter w:val="1"/>
          <w:wAfter w:w="4676" w:type="dxa"/>
        </w:trPr>
        <w:tc>
          <w:tcPr>
            <w:tcW w:w="4844" w:type="dxa"/>
            <w:gridSpan w:val="2"/>
          </w:tcPr>
          <w:p w:rsidR="00B95AD3" w:rsidRPr="00FB1A93" w:rsidRDefault="00B95AD3">
            <w:pPr>
              <w:ind w:right="69"/>
              <w:jc w:val="both"/>
              <w:rPr>
                <w:bCs/>
              </w:rPr>
            </w:pPr>
          </w:p>
        </w:tc>
        <w:tc>
          <w:tcPr>
            <w:tcW w:w="5537" w:type="dxa"/>
            <w:gridSpan w:val="4"/>
          </w:tcPr>
          <w:p w:rsidR="00B95AD3" w:rsidRPr="00FB1A93" w:rsidRDefault="00B95AD3" w:rsidP="007045C4">
            <w:pPr>
              <w:tabs>
                <w:tab w:val="left" w:pos="4918"/>
              </w:tabs>
              <w:ind w:right="149"/>
              <w:jc w:val="both"/>
              <w:rPr>
                <w:bCs/>
              </w:rPr>
            </w:pPr>
          </w:p>
        </w:tc>
      </w:tr>
      <w:tr w:rsidR="00B95AD3" w:rsidRPr="00FB1A93" w:rsidTr="00A23C25">
        <w:trPr>
          <w:gridAfter w:val="1"/>
          <w:wAfter w:w="4676" w:type="dxa"/>
        </w:trPr>
        <w:tc>
          <w:tcPr>
            <w:tcW w:w="4844" w:type="dxa"/>
            <w:gridSpan w:val="2"/>
          </w:tcPr>
          <w:p w:rsidR="00B95AD3" w:rsidRPr="00FB1A93" w:rsidRDefault="00B95AD3" w:rsidP="00CE5C0B">
            <w:pPr>
              <w:ind w:right="69"/>
              <w:jc w:val="both"/>
              <w:rPr>
                <w:lang w:val="en-US"/>
              </w:rPr>
            </w:pPr>
            <w:r w:rsidRPr="00FB1A93">
              <w:rPr>
                <w:sz w:val="22"/>
                <w:szCs w:val="22"/>
                <w:lang w:val="en-US"/>
              </w:rPr>
              <w:t>5.</w:t>
            </w:r>
            <w:r w:rsidR="00BC50C0" w:rsidRPr="00BC50C0">
              <w:rPr>
                <w:sz w:val="22"/>
                <w:szCs w:val="22"/>
                <w:lang w:val="en-US"/>
              </w:rPr>
              <w:t>6</w:t>
            </w:r>
            <w:r w:rsidRPr="00FB1A93">
              <w:rPr>
                <w:sz w:val="22"/>
                <w:szCs w:val="22"/>
                <w:lang w:val="en-US"/>
              </w:rPr>
              <w:t xml:space="preserve"> The flow of documentation and scope of its approval shall be further detailed in a written manual to be mutually agreed upon between the </w:t>
            </w:r>
            <w:r>
              <w:rPr>
                <w:sz w:val="22"/>
                <w:szCs w:val="22"/>
                <w:lang w:val="en-US"/>
              </w:rPr>
              <w:t>Principal</w:t>
            </w:r>
            <w:r w:rsidRPr="00FB1A93">
              <w:rPr>
                <w:sz w:val="22"/>
                <w:szCs w:val="22"/>
                <w:lang w:val="en-US"/>
              </w:rPr>
              <w:t xml:space="preserve"> and the Contractor.</w:t>
            </w:r>
          </w:p>
        </w:tc>
        <w:tc>
          <w:tcPr>
            <w:tcW w:w="5537" w:type="dxa"/>
            <w:gridSpan w:val="4"/>
          </w:tcPr>
          <w:p w:rsidR="00B95AD3" w:rsidRPr="00FB1A93" w:rsidRDefault="00B95AD3" w:rsidP="00A504C3">
            <w:pPr>
              <w:tabs>
                <w:tab w:val="left" w:pos="4918"/>
              </w:tabs>
              <w:ind w:right="149"/>
              <w:jc w:val="both"/>
            </w:pPr>
            <w:r w:rsidRPr="00FB1A93">
              <w:rPr>
                <w:sz w:val="22"/>
                <w:szCs w:val="22"/>
              </w:rPr>
              <w:t>5.</w:t>
            </w:r>
            <w:del w:id="670" w:author="Павлютенков Юрий Владимирович" w:date="2014-03-28T13:29:00Z">
              <w:r w:rsidR="00BC50C0" w:rsidDel="00A504C3">
                <w:rPr>
                  <w:sz w:val="22"/>
                  <w:szCs w:val="22"/>
                </w:rPr>
                <w:delText>6</w:delText>
              </w:r>
              <w:r w:rsidRPr="00FB1A93" w:rsidDel="00A504C3">
                <w:rPr>
                  <w:sz w:val="22"/>
                  <w:szCs w:val="22"/>
                </w:rPr>
                <w:delText xml:space="preserve"> </w:delText>
              </w:r>
            </w:del>
            <w:ins w:id="671" w:author="Павлютенков Юрий Владимирович" w:date="2014-03-28T13:29:00Z">
              <w:r w:rsidR="00A504C3">
                <w:rPr>
                  <w:sz w:val="22"/>
                  <w:szCs w:val="22"/>
                </w:rPr>
                <w:t>7</w:t>
              </w:r>
              <w:r w:rsidR="00A504C3" w:rsidRPr="00FB1A93">
                <w:rPr>
                  <w:sz w:val="22"/>
                  <w:szCs w:val="22"/>
                </w:rPr>
                <w:t xml:space="preserve"> </w:t>
              </w:r>
            </w:ins>
            <w:r w:rsidRPr="00FB1A93">
              <w:rPr>
                <w:sz w:val="22"/>
                <w:szCs w:val="22"/>
              </w:rPr>
              <w:t xml:space="preserve">Объем документооборота и его согласования должен быть подробно определен письменной инструкцией по взаимному соглашению между </w:t>
            </w:r>
            <w:r w:rsidR="00FA4FE7">
              <w:rPr>
                <w:sz w:val="22"/>
                <w:szCs w:val="22"/>
              </w:rPr>
              <w:t>Заказчик</w:t>
            </w:r>
            <w:r w:rsidRPr="00FB1A93">
              <w:rPr>
                <w:sz w:val="22"/>
                <w:szCs w:val="22"/>
              </w:rPr>
              <w:t>ом и Подрядчиком.</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right="149"/>
              <w:jc w:val="both"/>
            </w:pPr>
          </w:p>
        </w:tc>
      </w:tr>
      <w:tr w:rsidR="00B95AD3" w:rsidRPr="00FB1A93" w:rsidTr="00A23C25">
        <w:trPr>
          <w:gridAfter w:val="1"/>
          <w:wAfter w:w="4676" w:type="dxa"/>
        </w:trPr>
        <w:tc>
          <w:tcPr>
            <w:tcW w:w="4844" w:type="dxa"/>
            <w:gridSpan w:val="2"/>
          </w:tcPr>
          <w:p w:rsidR="00B95AD3" w:rsidRPr="00FB1A93" w:rsidRDefault="00B95AD3" w:rsidP="008A199B">
            <w:pPr>
              <w:ind w:right="69"/>
              <w:jc w:val="both"/>
              <w:rPr>
                <w:lang w:val="en-US"/>
              </w:rPr>
            </w:pPr>
            <w:r w:rsidRPr="00FB1A93">
              <w:rPr>
                <w:sz w:val="22"/>
                <w:szCs w:val="22"/>
                <w:lang w:val="en-US"/>
              </w:rPr>
              <w:t>5.</w:t>
            </w:r>
            <w:r w:rsidR="00BC50C0" w:rsidRPr="00BC50C0">
              <w:rPr>
                <w:sz w:val="22"/>
                <w:szCs w:val="22"/>
                <w:lang w:val="en-US"/>
              </w:rPr>
              <w:t>7</w:t>
            </w:r>
            <w:r w:rsidRPr="00FB1A93">
              <w:rPr>
                <w:sz w:val="22"/>
                <w:szCs w:val="22"/>
                <w:lang w:val="en-US"/>
              </w:rPr>
              <w:t xml:space="preserve"> The services must be provided by the Contractor as at BNPP site</w:t>
            </w:r>
            <w:r>
              <w:rPr>
                <w:sz w:val="22"/>
                <w:szCs w:val="22"/>
                <w:lang w:val="en-US"/>
              </w:rPr>
              <w:t xml:space="preserve"> /Tehran</w:t>
            </w:r>
            <w:r w:rsidRPr="00FB1A93">
              <w:rPr>
                <w:sz w:val="22"/>
                <w:szCs w:val="22"/>
                <w:lang w:val="en-US"/>
              </w:rPr>
              <w:t xml:space="preserve"> so at the place of the permanent employment of associate contractors. To fulfill their obligations under present Contract to provide services described in Article 3, </w:t>
            </w:r>
            <w:r w:rsidRPr="00FB1A93">
              <w:rPr>
                <w:b/>
                <w:sz w:val="22"/>
                <w:szCs w:val="22"/>
                <w:lang w:val="en-US"/>
              </w:rPr>
              <w:t>the Contractor</w:t>
            </w:r>
            <w:r w:rsidRPr="00FB1A93">
              <w:rPr>
                <w:sz w:val="22"/>
                <w:szCs w:val="22"/>
                <w:lang w:val="en-US"/>
              </w:rPr>
              <w:t xml:space="preserve"> will send experts to BNPP site </w:t>
            </w:r>
            <w:r>
              <w:rPr>
                <w:sz w:val="22"/>
                <w:szCs w:val="22"/>
                <w:lang w:val="en-US"/>
              </w:rPr>
              <w:t xml:space="preserve">/ </w:t>
            </w:r>
            <w:smartTag w:uri="urn:schemas-microsoft-com:office:smarttags" w:element="City">
              <w:smartTag w:uri="urn:schemas-microsoft-com:office:smarttags" w:element="place">
                <w:r>
                  <w:rPr>
                    <w:sz w:val="22"/>
                    <w:szCs w:val="22"/>
                    <w:lang w:val="en-US"/>
                  </w:rPr>
                  <w:t>Tehran</w:t>
                </w:r>
              </w:smartTag>
            </w:smartTag>
            <w:r>
              <w:rPr>
                <w:sz w:val="22"/>
                <w:szCs w:val="22"/>
                <w:lang w:val="en-US"/>
              </w:rPr>
              <w:t xml:space="preserve"> </w:t>
            </w:r>
            <w:r w:rsidRPr="00FB1A93">
              <w:rPr>
                <w:sz w:val="22"/>
                <w:szCs w:val="22"/>
                <w:lang w:val="en-US"/>
              </w:rPr>
              <w:t>within the time limits agreed with the associate contractors, or will indicate the time limits of turnaround time, if the departure of the experts is not required.</w:t>
            </w:r>
          </w:p>
          <w:p w:rsidR="00B95AD3" w:rsidRPr="00FB1A93" w:rsidRDefault="00B95AD3" w:rsidP="008A199B">
            <w:pPr>
              <w:ind w:right="69"/>
              <w:jc w:val="both"/>
              <w:rPr>
                <w:lang w:val="en-US"/>
              </w:rPr>
            </w:pPr>
          </w:p>
          <w:p w:rsidR="00B95AD3" w:rsidRDefault="00B95AD3" w:rsidP="00656A86">
            <w:pPr>
              <w:ind w:right="69"/>
              <w:jc w:val="both"/>
              <w:rPr>
                <w:lang w:val="en-US"/>
              </w:rPr>
            </w:pPr>
            <w:r w:rsidRPr="00FB1A93">
              <w:rPr>
                <w:sz w:val="22"/>
                <w:szCs w:val="22"/>
                <w:lang w:val="en-US"/>
              </w:rPr>
              <w:t xml:space="preserve">Within the period of rendering of services, </w:t>
            </w:r>
            <w:r>
              <w:rPr>
                <w:sz w:val="22"/>
                <w:szCs w:val="22"/>
                <w:lang w:val="en-US"/>
              </w:rPr>
              <w:t xml:space="preserve">by </w:t>
            </w:r>
            <w:r w:rsidRPr="00FB1A93">
              <w:rPr>
                <w:sz w:val="22"/>
                <w:szCs w:val="22"/>
                <w:lang w:val="en-US"/>
              </w:rPr>
              <w:t xml:space="preserve">the specialists of the Contractor, in accordance with the working schedule, set forth in the application, </w:t>
            </w:r>
            <w:r w:rsidRPr="00FB1A93">
              <w:rPr>
                <w:b/>
                <w:sz w:val="22"/>
                <w:szCs w:val="22"/>
                <w:lang w:val="en-US"/>
              </w:rPr>
              <w:t xml:space="preserve">the </w:t>
            </w:r>
            <w:r>
              <w:rPr>
                <w:b/>
                <w:sz w:val="22"/>
                <w:szCs w:val="22"/>
                <w:lang w:val="en-US"/>
              </w:rPr>
              <w:t>Principal</w:t>
            </w:r>
            <w:r w:rsidRPr="00FB1A93">
              <w:rPr>
                <w:sz w:val="22"/>
                <w:szCs w:val="22"/>
                <w:lang w:val="en-US"/>
              </w:rPr>
              <w:t xml:space="preserve"> has the right to shorten or extend the term of rendering services depending on the actual schedule of services performance</w:t>
            </w:r>
            <w:r>
              <w:rPr>
                <w:sz w:val="22"/>
                <w:szCs w:val="22"/>
                <w:lang w:val="en-US"/>
              </w:rPr>
              <w:t>,</w:t>
            </w:r>
            <w:r w:rsidRPr="00FB1A93">
              <w:rPr>
                <w:sz w:val="22"/>
                <w:szCs w:val="22"/>
                <w:lang w:val="en-US"/>
              </w:rPr>
              <w:t xml:space="preserve"> by sending the written notification of such changes to the Contractor not </w:t>
            </w:r>
            <w:r>
              <w:rPr>
                <w:sz w:val="22"/>
                <w:szCs w:val="22"/>
                <w:lang w:val="en-US"/>
              </w:rPr>
              <w:t xml:space="preserve">later than </w:t>
            </w:r>
            <w:r w:rsidRPr="00FB1A93">
              <w:rPr>
                <w:sz w:val="22"/>
                <w:szCs w:val="22"/>
                <w:lang w:val="en-US"/>
              </w:rPr>
              <w:t xml:space="preserve"> </w:t>
            </w:r>
            <w:r>
              <w:rPr>
                <w:sz w:val="22"/>
                <w:szCs w:val="22"/>
                <w:lang w:val="en-US"/>
              </w:rPr>
              <w:t>2</w:t>
            </w:r>
            <w:r w:rsidRPr="00FB1A93">
              <w:rPr>
                <w:sz w:val="22"/>
                <w:szCs w:val="22"/>
                <w:lang w:val="en-US"/>
              </w:rPr>
              <w:t xml:space="preserve"> week</w:t>
            </w:r>
            <w:r>
              <w:rPr>
                <w:sz w:val="22"/>
                <w:szCs w:val="22"/>
                <w:lang w:val="en-US"/>
              </w:rPr>
              <w:t>s</w:t>
            </w:r>
            <w:r w:rsidRPr="00FB1A93">
              <w:rPr>
                <w:sz w:val="22"/>
                <w:szCs w:val="22"/>
                <w:lang w:val="en-US"/>
              </w:rPr>
              <w:t>.</w:t>
            </w:r>
          </w:p>
          <w:p w:rsidR="00B95AD3" w:rsidRDefault="00B95AD3" w:rsidP="00936CC6">
            <w:pPr>
              <w:ind w:right="69"/>
              <w:jc w:val="both"/>
              <w:rPr>
                <w:lang w:val="en-US"/>
              </w:rPr>
            </w:pPr>
          </w:p>
          <w:p w:rsidR="00B95AD3" w:rsidRPr="00C932AF" w:rsidRDefault="00B95AD3" w:rsidP="00936CC6">
            <w:pPr>
              <w:ind w:right="69"/>
              <w:jc w:val="both"/>
              <w:rPr>
                <w:lang w:val="en-US"/>
                <w:rPrChange w:id="672" w:author="boychenko-tv" w:date="2014-03-27T15:05:00Z">
                  <w:rPr/>
                </w:rPrChange>
              </w:rPr>
            </w:pPr>
          </w:p>
        </w:tc>
        <w:tc>
          <w:tcPr>
            <w:tcW w:w="5537" w:type="dxa"/>
            <w:gridSpan w:val="4"/>
          </w:tcPr>
          <w:p w:rsidR="00B95AD3" w:rsidRPr="00FB1A93" w:rsidRDefault="00B95AD3" w:rsidP="007045C4">
            <w:pPr>
              <w:tabs>
                <w:tab w:val="left" w:pos="4918"/>
              </w:tabs>
              <w:ind w:right="149"/>
              <w:jc w:val="both"/>
            </w:pPr>
            <w:r w:rsidRPr="00FB1A93">
              <w:rPr>
                <w:sz w:val="22"/>
                <w:szCs w:val="22"/>
              </w:rPr>
              <w:t>5.</w:t>
            </w:r>
            <w:del w:id="673" w:author="Павлютенков Юрий Владимирович" w:date="2014-03-28T13:29:00Z">
              <w:r w:rsidR="00BC50C0" w:rsidDel="00A504C3">
                <w:rPr>
                  <w:sz w:val="22"/>
                  <w:szCs w:val="22"/>
                </w:rPr>
                <w:delText>7</w:delText>
              </w:r>
              <w:r w:rsidRPr="00FB1A93" w:rsidDel="00A504C3">
                <w:rPr>
                  <w:sz w:val="22"/>
                  <w:szCs w:val="22"/>
                </w:rPr>
                <w:delText xml:space="preserve"> </w:delText>
              </w:r>
            </w:del>
            <w:ins w:id="674" w:author="Павлютенков Юрий Владимирович" w:date="2014-03-28T13:29:00Z">
              <w:r w:rsidR="00A504C3">
                <w:rPr>
                  <w:sz w:val="22"/>
                  <w:szCs w:val="22"/>
                </w:rPr>
                <w:t>8</w:t>
              </w:r>
              <w:r w:rsidR="00A504C3" w:rsidRPr="00FB1A93">
                <w:rPr>
                  <w:sz w:val="22"/>
                  <w:szCs w:val="22"/>
                </w:rPr>
                <w:t xml:space="preserve"> </w:t>
              </w:r>
            </w:ins>
            <w:r w:rsidRPr="00FB1A93">
              <w:rPr>
                <w:sz w:val="22"/>
                <w:szCs w:val="22"/>
              </w:rPr>
              <w:t>Услуги должны оказываться Подрядчиком как на площадке БАЭС</w:t>
            </w:r>
            <w:r w:rsidR="00693542">
              <w:rPr>
                <w:sz w:val="22"/>
                <w:szCs w:val="22"/>
              </w:rPr>
              <w:t>/Тегеране</w:t>
            </w:r>
            <w:r w:rsidRPr="00FB1A93">
              <w:rPr>
                <w:sz w:val="22"/>
                <w:szCs w:val="22"/>
              </w:rPr>
              <w:t xml:space="preserve">, так и по месту постоянной работы субподрядчиков. Для выполнения своих обязательств по настоящему Контракту на оказание услуг, описанных в Статье 3, </w:t>
            </w:r>
            <w:r w:rsidRPr="00FB1A93">
              <w:rPr>
                <w:b/>
                <w:sz w:val="22"/>
                <w:szCs w:val="22"/>
              </w:rPr>
              <w:t>Подрядчик</w:t>
            </w:r>
            <w:r w:rsidRPr="00FB1A93">
              <w:rPr>
                <w:sz w:val="22"/>
                <w:szCs w:val="22"/>
              </w:rPr>
              <w:t xml:space="preserve"> направит специалистов на площадку БАЭС</w:t>
            </w:r>
            <w:r w:rsidR="00693542">
              <w:rPr>
                <w:sz w:val="22"/>
                <w:szCs w:val="22"/>
              </w:rPr>
              <w:t>/Тегеран</w:t>
            </w:r>
            <w:r w:rsidRPr="00FB1A93">
              <w:rPr>
                <w:sz w:val="22"/>
                <w:szCs w:val="22"/>
              </w:rPr>
              <w:t xml:space="preserve"> в согласованные с субподрядчиками сроки, либо укажет сроки выполнения работ, если выезд специалистов не требуется.</w:t>
            </w:r>
          </w:p>
          <w:p w:rsidR="00B95AD3" w:rsidRPr="00FB1A93" w:rsidRDefault="00B95AD3" w:rsidP="007045C4">
            <w:pPr>
              <w:tabs>
                <w:tab w:val="left" w:pos="4918"/>
              </w:tabs>
              <w:ind w:right="149"/>
              <w:jc w:val="both"/>
            </w:pPr>
          </w:p>
          <w:p w:rsidR="00BC50C0" w:rsidRDefault="00BC50C0" w:rsidP="007045C4">
            <w:pPr>
              <w:tabs>
                <w:tab w:val="left" w:pos="4918"/>
              </w:tabs>
              <w:ind w:right="149"/>
              <w:jc w:val="both"/>
              <w:rPr>
                <w:sz w:val="22"/>
                <w:szCs w:val="22"/>
              </w:rPr>
            </w:pPr>
          </w:p>
          <w:p w:rsidR="00B95AD3" w:rsidRPr="00FB1A93" w:rsidRDefault="00B95AD3" w:rsidP="007045C4">
            <w:pPr>
              <w:tabs>
                <w:tab w:val="left" w:pos="4918"/>
              </w:tabs>
              <w:ind w:right="149"/>
              <w:jc w:val="both"/>
            </w:pPr>
            <w:r w:rsidRPr="00FB1A93">
              <w:rPr>
                <w:sz w:val="22"/>
                <w:szCs w:val="22"/>
              </w:rPr>
              <w:t xml:space="preserve">В пределах периода оказания услуг специалистами Подрядчика в соответствии с рабочим графиком, указанным в заявке, </w:t>
            </w:r>
            <w:r w:rsidR="00FA4FE7">
              <w:rPr>
                <w:b/>
                <w:sz w:val="22"/>
                <w:szCs w:val="22"/>
              </w:rPr>
              <w:t>Заказчик</w:t>
            </w:r>
            <w:r w:rsidRPr="00FB1A93">
              <w:rPr>
                <w:sz w:val="22"/>
                <w:szCs w:val="22"/>
              </w:rPr>
              <w:t xml:space="preserve"> имеет право сократить или продлить срок оказания услуг в зависимости от фактического графика выполнения услуг путем направления Подрядчику не менее чем за </w:t>
            </w:r>
            <w:r w:rsidR="00693542">
              <w:rPr>
                <w:sz w:val="22"/>
                <w:szCs w:val="22"/>
              </w:rPr>
              <w:t>2</w:t>
            </w:r>
            <w:r w:rsidRPr="00FB1A93">
              <w:rPr>
                <w:sz w:val="22"/>
                <w:szCs w:val="22"/>
              </w:rPr>
              <w:t xml:space="preserve"> недел</w:t>
            </w:r>
            <w:r w:rsidR="00693542">
              <w:rPr>
                <w:sz w:val="22"/>
                <w:szCs w:val="22"/>
              </w:rPr>
              <w:t>и</w:t>
            </w:r>
            <w:r w:rsidRPr="00FB1A93">
              <w:rPr>
                <w:sz w:val="22"/>
                <w:szCs w:val="22"/>
              </w:rPr>
              <w:t xml:space="preserve"> письменного уведомления о таких изменениях. </w:t>
            </w:r>
          </w:p>
        </w:tc>
      </w:tr>
      <w:tr w:rsidR="00B95AD3" w:rsidRPr="00FB1A93" w:rsidTr="00A23C25">
        <w:trPr>
          <w:gridAfter w:val="1"/>
          <w:wAfter w:w="4676" w:type="dxa"/>
        </w:trPr>
        <w:tc>
          <w:tcPr>
            <w:tcW w:w="4844" w:type="dxa"/>
            <w:gridSpan w:val="2"/>
          </w:tcPr>
          <w:p w:rsidR="00B95AD3" w:rsidRPr="00B95AD3" w:rsidRDefault="00985D0E" w:rsidP="002B7FB1">
            <w:pPr>
              <w:keepNext/>
              <w:keepLines/>
              <w:spacing w:line="240" w:lineRule="atLeast"/>
              <w:ind w:right="217"/>
              <w:jc w:val="both"/>
              <w:rPr>
                <w:highlight w:val="yellow"/>
                <w:lang w:val="en-US"/>
              </w:rPr>
            </w:pPr>
            <w:r w:rsidRPr="00985D0E">
              <w:rPr>
                <w:spacing w:val="2"/>
                <w:sz w:val="22"/>
                <w:szCs w:val="22"/>
                <w:highlight w:val="yellow"/>
                <w:lang w:val="en-US"/>
              </w:rPr>
              <w:lastRenderedPageBreak/>
              <w:t>5.</w:t>
            </w:r>
            <w:r w:rsidR="00BC50C0" w:rsidRPr="00BC50C0">
              <w:rPr>
                <w:spacing w:val="2"/>
                <w:sz w:val="22"/>
                <w:szCs w:val="22"/>
                <w:highlight w:val="yellow"/>
                <w:lang w:val="en-US"/>
              </w:rPr>
              <w:t>8</w:t>
            </w:r>
            <w:r w:rsidRPr="00985D0E">
              <w:rPr>
                <w:spacing w:val="2"/>
                <w:sz w:val="22"/>
                <w:szCs w:val="22"/>
                <w:highlight w:val="yellow"/>
                <w:lang w:val="en-US"/>
              </w:rPr>
              <w:t xml:space="preserve"> During the period of rendering services under the working schedule set forth, </w:t>
            </w:r>
            <w:r w:rsidRPr="00985D0E">
              <w:rPr>
                <w:b/>
                <w:spacing w:val="2"/>
                <w:sz w:val="22"/>
                <w:szCs w:val="22"/>
                <w:highlight w:val="yellow"/>
                <w:lang w:val="en-US"/>
              </w:rPr>
              <w:t>the Contractor</w:t>
            </w:r>
            <w:r w:rsidRPr="00985D0E">
              <w:rPr>
                <w:spacing w:val="2"/>
                <w:sz w:val="22"/>
                <w:szCs w:val="22"/>
                <w:highlight w:val="yellow"/>
                <w:lang w:val="en-US"/>
              </w:rPr>
              <w:t xml:space="preserve"> shall also carry out services following the </w:t>
            </w:r>
            <w:r w:rsidRPr="00985D0E">
              <w:rPr>
                <w:bCs/>
                <w:spacing w:val="2"/>
                <w:sz w:val="22"/>
                <w:szCs w:val="22"/>
                <w:highlight w:val="yellow"/>
                <w:lang w:val="en-US"/>
              </w:rPr>
              <w:t>working</w:t>
            </w:r>
            <w:r w:rsidRPr="00985D0E">
              <w:rPr>
                <w:spacing w:val="2"/>
                <w:sz w:val="22"/>
                <w:szCs w:val="22"/>
                <w:highlight w:val="yellow"/>
                <w:lang w:val="en-US"/>
              </w:rPr>
              <w:t xml:space="preserve"> orders, requests or lists of questions of </w:t>
            </w:r>
            <w:r w:rsidRPr="00985D0E">
              <w:rPr>
                <w:b/>
                <w:spacing w:val="2"/>
                <w:sz w:val="22"/>
                <w:szCs w:val="22"/>
                <w:highlight w:val="yellow"/>
                <w:lang w:val="en-US"/>
              </w:rPr>
              <w:t>the Principal</w:t>
            </w:r>
            <w:r w:rsidRPr="00985D0E">
              <w:rPr>
                <w:spacing w:val="2"/>
                <w:sz w:val="22"/>
                <w:szCs w:val="22"/>
                <w:highlight w:val="yellow"/>
                <w:lang w:val="en-US"/>
              </w:rPr>
              <w:t xml:space="preserve"> issued in the format agreed</w:t>
            </w:r>
            <w:r w:rsidRPr="00985D0E">
              <w:rPr>
                <w:bCs/>
                <w:spacing w:val="2"/>
                <w:sz w:val="22"/>
                <w:szCs w:val="22"/>
                <w:highlight w:val="yellow"/>
                <w:lang w:val="en-US"/>
              </w:rPr>
              <w:t xml:space="preserve">, sent by </w:t>
            </w:r>
            <w:r w:rsidRPr="00985D0E">
              <w:rPr>
                <w:sz w:val="22"/>
                <w:szCs w:val="22"/>
                <w:highlight w:val="yellow"/>
                <w:lang w:val="en-US"/>
              </w:rPr>
              <w:t>an official letter by fax or e-mail and the followed by sending  the original letter by mail. (Shall be corrected by the Contractor)</w:t>
            </w:r>
          </w:p>
        </w:tc>
        <w:tc>
          <w:tcPr>
            <w:tcW w:w="5537" w:type="dxa"/>
            <w:gridSpan w:val="4"/>
          </w:tcPr>
          <w:p w:rsidR="00B95AD3" w:rsidRPr="00FB1A93" w:rsidRDefault="00B95AD3" w:rsidP="00A504C3">
            <w:pPr>
              <w:tabs>
                <w:tab w:val="left" w:pos="4918"/>
                <w:tab w:val="left" w:pos="5375"/>
              </w:tabs>
              <w:ind w:right="149"/>
              <w:jc w:val="both"/>
            </w:pPr>
            <w:r w:rsidRPr="00FB1A93">
              <w:rPr>
                <w:sz w:val="22"/>
                <w:szCs w:val="22"/>
              </w:rPr>
              <w:t>5.</w:t>
            </w:r>
            <w:del w:id="675" w:author="Павлютенков Юрий Владимирович" w:date="2014-03-28T13:30:00Z">
              <w:r w:rsidR="00BC50C0" w:rsidDel="00A504C3">
                <w:rPr>
                  <w:sz w:val="22"/>
                  <w:szCs w:val="22"/>
                </w:rPr>
                <w:delText>8</w:delText>
              </w:r>
              <w:r w:rsidRPr="00FB1A93" w:rsidDel="00A504C3">
                <w:rPr>
                  <w:sz w:val="22"/>
                  <w:szCs w:val="22"/>
                </w:rPr>
                <w:delText xml:space="preserve"> </w:delText>
              </w:r>
            </w:del>
            <w:ins w:id="676" w:author="Павлютенков Юрий Владимирович" w:date="2014-03-28T13:30:00Z">
              <w:r w:rsidR="00A504C3">
                <w:rPr>
                  <w:sz w:val="22"/>
                  <w:szCs w:val="22"/>
                </w:rPr>
                <w:t>9</w:t>
              </w:r>
              <w:r w:rsidR="00A504C3" w:rsidRPr="00FB1A93">
                <w:rPr>
                  <w:sz w:val="22"/>
                  <w:szCs w:val="22"/>
                </w:rPr>
                <w:t xml:space="preserve"> </w:t>
              </w:r>
            </w:ins>
            <w:r w:rsidRPr="00FB1A93">
              <w:rPr>
                <w:sz w:val="22"/>
                <w:szCs w:val="22"/>
              </w:rPr>
              <w:t xml:space="preserve">В пределах периода оказания услуг, установленного в рабочем графике, </w:t>
            </w:r>
            <w:r w:rsidRPr="00FB1A93">
              <w:rPr>
                <w:b/>
                <w:sz w:val="22"/>
                <w:szCs w:val="22"/>
              </w:rPr>
              <w:t>Подрядчик</w:t>
            </w:r>
            <w:r w:rsidRPr="00FB1A93">
              <w:rPr>
                <w:sz w:val="22"/>
                <w:szCs w:val="22"/>
              </w:rPr>
              <w:t xml:space="preserve"> будет также оказывать услуги на основании поступающих от </w:t>
            </w:r>
            <w:r w:rsidR="00FA4FE7">
              <w:rPr>
                <w:color w:val="993300"/>
                <w:sz w:val="22"/>
                <w:szCs w:val="22"/>
              </w:rPr>
              <w:t>Заказчик</w:t>
            </w:r>
            <w:r w:rsidRPr="00FB1A93">
              <w:rPr>
                <w:b/>
                <w:sz w:val="22"/>
                <w:szCs w:val="22"/>
              </w:rPr>
              <w:t>а</w:t>
            </w:r>
            <w:r w:rsidRPr="00FB1A93">
              <w:rPr>
                <w:sz w:val="22"/>
                <w:szCs w:val="22"/>
              </w:rPr>
              <w:t xml:space="preserve"> заказов, запросов или перечней вопросов, подготовленных в согласованном формате, направленных официальным письмом по факсу и электронной почте и последующим направлением оригинала письма по почте</w:t>
            </w:r>
            <w:r w:rsidR="00693542">
              <w:rPr>
                <w:sz w:val="22"/>
                <w:szCs w:val="22"/>
              </w:rPr>
              <w:t xml:space="preserve"> (должно быть откорректировано Подрядчиком).</w:t>
            </w:r>
          </w:p>
        </w:tc>
      </w:tr>
      <w:tr w:rsidR="00B95AD3" w:rsidRPr="00FB1A93" w:rsidTr="00A23C25">
        <w:trPr>
          <w:gridAfter w:val="1"/>
          <w:wAfter w:w="4676" w:type="dxa"/>
        </w:trPr>
        <w:tc>
          <w:tcPr>
            <w:tcW w:w="4844" w:type="dxa"/>
            <w:gridSpan w:val="2"/>
          </w:tcPr>
          <w:p w:rsidR="00B95AD3" w:rsidRPr="00B95AD3" w:rsidRDefault="00B95AD3" w:rsidP="008A199B">
            <w:pPr>
              <w:keepNext/>
              <w:keepLines/>
              <w:spacing w:before="200"/>
              <w:ind w:right="69"/>
              <w:jc w:val="both"/>
              <w:outlineLvl w:val="2"/>
              <w:rPr>
                <w:highlight w:val="yellow"/>
              </w:rPr>
            </w:pPr>
          </w:p>
        </w:tc>
        <w:tc>
          <w:tcPr>
            <w:tcW w:w="5537" w:type="dxa"/>
            <w:gridSpan w:val="4"/>
          </w:tcPr>
          <w:p w:rsidR="00B95AD3" w:rsidRPr="00FB1A93" w:rsidRDefault="00B95AD3" w:rsidP="007045C4">
            <w:pPr>
              <w:tabs>
                <w:tab w:val="left" w:pos="4918"/>
              </w:tabs>
              <w:ind w:right="149"/>
              <w:jc w:val="both"/>
            </w:pPr>
          </w:p>
        </w:tc>
      </w:tr>
      <w:tr w:rsidR="00B95AD3" w:rsidRPr="00FB1A93" w:rsidTr="00A23C25">
        <w:trPr>
          <w:gridAfter w:val="1"/>
          <w:wAfter w:w="4676" w:type="dxa"/>
        </w:trPr>
        <w:tc>
          <w:tcPr>
            <w:tcW w:w="4844" w:type="dxa"/>
            <w:gridSpan w:val="2"/>
          </w:tcPr>
          <w:p w:rsidR="00B95AD3" w:rsidRPr="00CD4102" w:rsidDel="00F4648F" w:rsidRDefault="00B95AD3" w:rsidP="00197AAE">
            <w:pPr>
              <w:keepNext/>
              <w:keepLines/>
              <w:spacing w:line="240" w:lineRule="atLeast"/>
              <w:ind w:right="217"/>
              <w:jc w:val="both"/>
              <w:rPr>
                <w:del w:id="677" w:author="Павлютенков Юрий Владимирович" w:date="2014-03-28T12:02:00Z"/>
                <w:rPrChange w:id="678" w:author="Павлютенков Юрий Владимирович" w:date="2014-03-28T13:01:00Z">
                  <w:rPr>
                    <w:del w:id="679" w:author="Павлютенков Юрий Владимирович" w:date="2014-03-28T12:02:00Z"/>
                    <w:lang w:val="en-US"/>
                  </w:rPr>
                </w:rPrChange>
              </w:rPr>
            </w:pPr>
            <w:del w:id="680" w:author="Павлютенков Юрий Владимирович" w:date="2014-03-28T12:02:00Z">
              <w:r w:rsidRPr="00FB1A93" w:rsidDel="00F4648F">
                <w:rPr>
                  <w:b/>
                  <w:sz w:val="22"/>
                  <w:szCs w:val="22"/>
                  <w:lang w:val="en-US"/>
                </w:rPr>
                <w:delText>The</w:delText>
              </w:r>
              <w:r w:rsidR="00075E43" w:rsidRPr="00075E43">
                <w:rPr>
                  <w:b/>
                  <w:sz w:val="22"/>
                  <w:szCs w:val="22"/>
                  <w:rPrChange w:id="681" w:author="Павлютенков Юрий Владимирович" w:date="2014-03-28T13:01:00Z">
                    <w:rPr>
                      <w:b/>
                      <w:sz w:val="22"/>
                      <w:szCs w:val="22"/>
                      <w:lang w:val="en-US"/>
                    </w:rPr>
                  </w:rPrChange>
                </w:rPr>
                <w:delText xml:space="preserve"> </w:delText>
              </w:r>
              <w:r w:rsidRPr="00FB1A93" w:rsidDel="00F4648F">
                <w:rPr>
                  <w:b/>
                  <w:sz w:val="22"/>
                  <w:szCs w:val="22"/>
                  <w:lang w:val="en-US"/>
                </w:rPr>
                <w:delText>Contractor</w:delText>
              </w:r>
              <w:r w:rsidR="00075E43" w:rsidRPr="00075E43">
                <w:rPr>
                  <w:sz w:val="22"/>
                  <w:szCs w:val="22"/>
                  <w:rPrChange w:id="68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in</w:delText>
              </w:r>
              <w:r w:rsidR="00075E43" w:rsidRPr="00075E43">
                <w:rPr>
                  <w:sz w:val="22"/>
                  <w:szCs w:val="22"/>
                  <w:rPrChange w:id="68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w:delText>
              </w:r>
              <w:r w:rsidR="00075E43" w:rsidRPr="00075E43">
                <w:rPr>
                  <w:sz w:val="22"/>
                  <w:szCs w:val="22"/>
                  <w:rPrChange w:id="684" w:author="Павлютенков Юрий Владимирович" w:date="2014-03-28T13:01:00Z">
                    <w:rPr>
                      <w:sz w:val="22"/>
                      <w:szCs w:val="22"/>
                      <w:lang w:val="en-US"/>
                    </w:rPr>
                  </w:rPrChange>
                </w:rPr>
                <w:delText xml:space="preserve"> 2-</w:delText>
              </w:r>
              <w:r w:rsidRPr="00FB1A93" w:rsidDel="00F4648F">
                <w:rPr>
                  <w:sz w:val="22"/>
                  <w:szCs w:val="22"/>
                  <w:lang w:val="en-US"/>
                </w:rPr>
                <w:delText>week</w:delText>
              </w:r>
              <w:r w:rsidR="00075E43" w:rsidRPr="00075E43">
                <w:rPr>
                  <w:sz w:val="22"/>
                  <w:szCs w:val="22"/>
                  <w:rPrChange w:id="68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period</w:delText>
              </w:r>
              <w:r w:rsidR="00075E43" w:rsidRPr="00075E43">
                <w:rPr>
                  <w:sz w:val="22"/>
                  <w:szCs w:val="22"/>
                  <w:rPrChange w:id="68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will</w:delText>
              </w:r>
              <w:r w:rsidR="00075E43" w:rsidRPr="00075E43">
                <w:rPr>
                  <w:sz w:val="22"/>
                  <w:szCs w:val="22"/>
                  <w:rPrChange w:id="68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send</w:delText>
              </w:r>
              <w:r w:rsidR="00075E43" w:rsidRPr="00075E43">
                <w:rPr>
                  <w:sz w:val="22"/>
                  <w:szCs w:val="22"/>
                  <w:rPrChange w:id="68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its</w:delText>
              </w:r>
              <w:r w:rsidR="00075E43" w:rsidRPr="00075E43">
                <w:rPr>
                  <w:sz w:val="22"/>
                  <w:szCs w:val="22"/>
                  <w:rPrChange w:id="689" w:author="Павлютенков Юрий Владимирович" w:date="2014-03-28T13:01:00Z">
                    <w:rPr>
                      <w:sz w:val="22"/>
                      <w:szCs w:val="22"/>
                      <w:lang w:val="en-US"/>
                    </w:rPr>
                  </w:rPrChange>
                </w:rPr>
                <w:delText xml:space="preserve"> </w:delText>
              </w:r>
              <w:r w:rsidRPr="00FB1A93" w:rsidDel="00F4648F">
                <w:rPr>
                  <w:b/>
                  <w:sz w:val="22"/>
                  <w:szCs w:val="22"/>
                  <w:lang w:val="en-US"/>
                </w:rPr>
                <w:delText>TCP</w:delText>
              </w:r>
              <w:r w:rsidR="00075E43" w:rsidRPr="00075E43">
                <w:rPr>
                  <w:sz w:val="22"/>
                  <w:szCs w:val="22"/>
                  <w:rPrChange w:id="69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for</w:delText>
              </w:r>
              <w:r w:rsidR="00075E43" w:rsidRPr="00075E43">
                <w:rPr>
                  <w:sz w:val="22"/>
                  <w:szCs w:val="22"/>
                  <w:rPrChange w:id="69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69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requested</w:delText>
              </w:r>
              <w:r w:rsidR="00075E43" w:rsidRPr="00075E43">
                <w:rPr>
                  <w:sz w:val="22"/>
                  <w:szCs w:val="22"/>
                  <w:rPrChange w:id="69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scope</w:delText>
              </w:r>
              <w:r w:rsidR="00075E43" w:rsidRPr="00075E43">
                <w:rPr>
                  <w:sz w:val="22"/>
                  <w:szCs w:val="22"/>
                  <w:rPrChange w:id="69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of</w:delText>
              </w:r>
              <w:r w:rsidR="00075E43" w:rsidRPr="00075E43">
                <w:rPr>
                  <w:sz w:val="22"/>
                  <w:szCs w:val="22"/>
                  <w:rPrChange w:id="69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services</w:delText>
              </w:r>
              <w:r w:rsidR="00075E43" w:rsidRPr="00075E43">
                <w:rPr>
                  <w:sz w:val="22"/>
                  <w:szCs w:val="22"/>
                  <w:rPrChange w:id="69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with</w:delText>
              </w:r>
              <w:r w:rsidR="00075E43" w:rsidRPr="00075E43">
                <w:rPr>
                  <w:sz w:val="22"/>
                  <w:szCs w:val="22"/>
                  <w:rPrChange w:id="69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69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indication</w:delText>
              </w:r>
              <w:r w:rsidR="00075E43" w:rsidRPr="00075E43">
                <w:rPr>
                  <w:sz w:val="22"/>
                  <w:szCs w:val="22"/>
                  <w:rPrChange w:id="69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of</w:delText>
              </w:r>
              <w:r w:rsidR="00075E43" w:rsidRPr="00075E43">
                <w:rPr>
                  <w:sz w:val="22"/>
                  <w:szCs w:val="22"/>
                  <w:rPrChange w:id="70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0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cost</w:delText>
              </w:r>
              <w:r w:rsidR="00075E43" w:rsidRPr="00075E43">
                <w:rPr>
                  <w:sz w:val="22"/>
                  <w:szCs w:val="22"/>
                  <w:rPrChange w:id="70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and</w:delText>
              </w:r>
              <w:r w:rsidR="00075E43" w:rsidRPr="00075E43">
                <w:rPr>
                  <w:sz w:val="22"/>
                  <w:szCs w:val="22"/>
                  <w:rPrChange w:id="70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turnaround</w:delText>
              </w:r>
              <w:r w:rsidR="00075E43" w:rsidRPr="00075E43">
                <w:rPr>
                  <w:sz w:val="22"/>
                  <w:szCs w:val="22"/>
                  <w:rPrChange w:id="70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time</w:delText>
              </w:r>
              <w:r w:rsidR="00075E43" w:rsidRPr="00075E43">
                <w:rPr>
                  <w:sz w:val="22"/>
                  <w:szCs w:val="22"/>
                  <w:rPrChange w:id="70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by</w:delText>
              </w:r>
              <w:r w:rsidR="00075E43" w:rsidRPr="00075E43">
                <w:rPr>
                  <w:sz w:val="22"/>
                  <w:szCs w:val="22"/>
                  <w:rPrChange w:id="70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fax</w:delText>
              </w:r>
              <w:r w:rsidR="00075E43" w:rsidRPr="00075E43">
                <w:rPr>
                  <w:sz w:val="22"/>
                  <w:szCs w:val="22"/>
                  <w:rPrChange w:id="70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or</w:delText>
              </w:r>
              <w:r w:rsidR="00075E43" w:rsidRPr="00075E43">
                <w:rPr>
                  <w:sz w:val="22"/>
                  <w:szCs w:val="22"/>
                  <w:rPrChange w:id="70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e</w:delText>
              </w:r>
              <w:r w:rsidR="00075E43" w:rsidRPr="00075E43">
                <w:rPr>
                  <w:sz w:val="22"/>
                  <w:szCs w:val="22"/>
                  <w:rPrChange w:id="709" w:author="Павлютенков Юрий Владимирович" w:date="2014-03-28T13:01:00Z">
                    <w:rPr>
                      <w:sz w:val="22"/>
                      <w:szCs w:val="22"/>
                      <w:lang w:val="en-US"/>
                    </w:rPr>
                  </w:rPrChange>
                </w:rPr>
                <w:delText>-</w:delText>
              </w:r>
              <w:r w:rsidRPr="00FB1A93" w:rsidDel="00F4648F">
                <w:rPr>
                  <w:sz w:val="22"/>
                  <w:szCs w:val="22"/>
                  <w:lang w:val="en-US"/>
                </w:rPr>
                <w:delText>mail</w:delText>
              </w:r>
              <w:r w:rsidR="00075E43" w:rsidRPr="00075E43">
                <w:rPr>
                  <w:sz w:val="22"/>
                  <w:szCs w:val="22"/>
                  <w:rPrChange w:id="71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with</w:delText>
              </w:r>
              <w:r w:rsidR="00075E43" w:rsidRPr="00075E43">
                <w:rPr>
                  <w:sz w:val="22"/>
                  <w:szCs w:val="22"/>
                  <w:rPrChange w:id="71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1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follow</w:delText>
              </w:r>
              <w:r w:rsidDel="00F4648F">
                <w:rPr>
                  <w:sz w:val="22"/>
                  <w:szCs w:val="22"/>
                  <w:lang w:val="en-US"/>
                </w:rPr>
                <w:delText>ed</w:delText>
              </w:r>
              <w:r w:rsidR="00075E43" w:rsidRPr="00075E43">
                <w:rPr>
                  <w:sz w:val="22"/>
                  <w:szCs w:val="22"/>
                  <w:rPrChange w:id="713" w:author="Павлютенков Юрий Владимирович" w:date="2014-03-28T13:01:00Z">
                    <w:rPr>
                      <w:sz w:val="22"/>
                      <w:szCs w:val="22"/>
                      <w:lang w:val="en-US"/>
                    </w:rPr>
                  </w:rPrChange>
                </w:rPr>
                <w:delText xml:space="preserve"> </w:delText>
              </w:r>
              <w:r w:rsidDel="00F4648F">
                <w:rPr>
                  <w:sz w:val="22"/>
                  <w:szCs w:val="22"/>
                  <w:lang w:val="en-US"/>
                </w:rPr>
                <w:delText>by</w:delText>
              </w:r>
              <w:r w:rsidR="00075E43" w:rsidRPr="00075E43">
                <w:rPr>
                  <w:sz w:val="22"/>
                  <w:szCs w:val="22"/>
                  <w:rPrChange w:id="71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sending</w:delText>
              </w:r>
              <w:r w:rsidR="00075E43" w:rsidRPr="00075E43">
                <w:rPr>
                  <w:sz w:val="22"/>
                  <w:szCs w:val="22"/>
                  <w:rPrChange w:id="71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1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original</w:delText>
              </w:r>
              <w:r w:rsidR="00075E43" w:rsidRPr="00075E43">
                <w:rPr>
                  <w:sz w:val="22"/>
                  <w:szCs w:val="22"/>
                  <w:rPrChange w:id="71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letter</w:delText>
              </w:r>
              <w:r w:rsidR="00075E43" w:rsidRPr="00075E43">
                <w:rPr>
                  <w:sz w:val="22"/>
                  <w:szCs w:val="22"/>
                  <w:rPrChange w:id="71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by</w:delText>
              </w:r>
              <w:r w:rsidR="00075E43" w:rsidRPr="00075E43">
                <w:rPr>
                  <w:sz w:val="22"/>
                  <w:szCs w:val="22"/>
                  <w:rPrChange w:id="71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mail</w:delText>
              </w:r>
              <w:r w:rsidR="00075E43" w:rsidRPr="00075E43">
                <w:rPr>
                  <w:sz w:val="22"/>
                  <w:szCs w:val="22"/>
                  <w:rPrChange w:id="720" w:author="Павлютенков Юрий Владимирович" w:date="2014-03-28T13:01:00Z">
                    <w:rPr>
                      <w:sz w:val="22"/>
                      <w:szCs w:val="22"/>
                      <w:lang w:val="en-US"/>
                    </w:rPr>
                  </w:rPrChange>
                </w:rPr>
                <w:delText xml:space="preserve">. </w:delText>
              </w:r>
            </w:del>
          </w:p>
          <w:p w:rsidR="00B95AD3" w:rsidRPr="00CD4102" w:rsidRDefault="00B95AD3" w:rsidP="005D6F1B">
            <w:pPr>
              <w:ind w:right="69"/>
              <w:jc w:val="both"/>
              <w:rPr>
                <w:rPrChange w:id="721" w:author="Павлютенков Юрий Владимирович" w:date="2014-03-28T13:01:00Z">
                  <w:rPr>
                    <w:lang w:val="en-US"/>
                  </w:rPr>
                </w:rPrChange>
              </w:rPr>
            </w:pPr>
            <w:del w:id="722" w:author="Павлютенков Юрий Владимирович" w:date="2014-03-28T12:02:00Z">
              <w:r w:rsidRPr="00FB1A93" w:rsidDel="00F4648F">
                <w:rPr>
                  <w:sz w:val="22"/>
                  <w:szCs w:val="22"/>
                  <w:lang w:val="en-US"/>
                </w:rPr>
                <w:delText>After</w:delText>
              </w:r>
              <w:r w:rsidR="00075E43" w:rsidRPr="00075E43">
                <w:rPr>
                  <w:sz w:val="22"/>
                  <w:szCs w:val="22"/>
                  <w:rPrChange w:id="72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obtaining</w:delText>
              </w:r>
              <w:r w:rsidR="00075E43" w:rsidRPr="00075E43">
                <w:rPr>
                  <w:sz w:val="22"/>
                  <w:szCs w:val="22"/>
                  <w:rPrChange w:id="72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2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written</w:delText>
              </w:r>
              <w:r w:rsidR="00075E43" w:rsidRPr="00075E43">
                <w:rPr>
                  <w:sz w:val="22"/>
                  <w:szCs w:val="22"/>
                  <w:rPrChange w:id="72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consent</w:delText>
              </w:r>
              <w:r w:rsidR="00075E43" w:rsidRPr="00075E43">
                <w:rPr>
                  <w:sz w:val="22"/>
                  <w:szCs w:val="22"/>
                  <w:rPrChange w:id="72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from</w:delText>
              </w:r>
              <w:r w:rsidR="00075E43" w:rsidRPr="00075E43">
                <w:rPr>
                  <w:sz w:val="22"/>
                  <w:szCs w:val="22"/>
                  <w:rPrChange w:id="72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29" w:author="Павлютенков Юрий Владимирович" w:date="2014-03-28T13:01:00Z">
                    <w:rPr>
                      <w:sz w:val="22"/>
                      <w:szCs w:val="22"/>
                      <w:lang w:val="en-US"/>
                    </w:rPr>
                  </w:rPrChange>
                </w:rPr>
                <w:delText xml:space="preserve"> </w:delText>
              </w:r>
              <w:r w:rsidDel="00F4648F">
                <w:rPr>
                  <w:b/>
                  <w:sz w:val="22"/>
                  <w:szCs w:val="22"/>
                  <w:lang w:val="en-US"/>
                </w:rPr>
                <w:delText>Principal</w:delText>
              </w:r>
              <w:r w:rsidR="00075E43" w:rsidRPr="00075E43">
                <w:rPr>
                  <w:sz w:val="22"/>
                  <w:szCs w:val="22"/>
                  <w:rPrChange w:id="73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for</w:delText>
              </w:r>
              <w:r w:rsidR="00075E43" w:rsidRPr="00075E43">
                <w:rPr>
                  <w:sz w:val="22"/>
                  <w:szCs w:val="22"/>
                  <w:rPrChange w:id="73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presented</w:delText>
              </w:r>
              <w:r w:rsidR="00075E43" w:rsidRPr="00075E43">
                <w:rPr>
                  <w:sz w:val="22"/>
                  <w:szCs w:val="22"/>
                  <w:rPrChange w:id="732" w:author="Павлютенков Юрий Владимирович" w:date="2014-03-28T13:01:00Z">
                    <w:rPr>
                      <w:sz w:val="22"/>
                      <w:szCs w:val="22"/>
                      <w:lang w:val="en-US"/>
                    </w:rPr>
                  </w:rPrChange>
                </w:rPr>
                <w:delText xml:space="preserve"> </w:delText>
              </w:r>
              <w:r w:rsidRPr="00FB1A93" w:rsidDel="00F4648F">
                <w:rPr>
                  <w:b/>
                  <w:sz w:val="22"/>
                  <w:szCs w:val="22"/>
                  <w:lang w:val="en-US"/>
                </w:rPr>
                <w:delText>TCP</w:delText>
              </w:r>
              <w:r w:rsidR="00075E43" w:rsidRPr="00075E43">
                <w:rPr>
                  <w:sz w:val="22"/>
                  <w:szCs w:val="22"/>
                  <w:rPrChange w:id="73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directed</w:delText>
              </w:r>
              <w:r w:rsidR="00075E43" w:rsidRPr="00075E43">
                <w:rPr>
                  <w:sz w:val="22"/>
                  <w:szCs w:val="22"/>
                  <w:rPrChange w:id="73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by</w:delText>
              </w:r>
              <w:r w:rsidR="00075E43" w:rsidRPr="00075E43">
                <w:rPr>
                  <w:sz w:val="22"/>
                  <w:szCs w:val="22"/>
                  <w:rPrChange w:id="73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fax</w:delText>
              </w:r>
              <w:r w:rsidR="00075E43" w:rsidRPr="00075E43">
                <w:rPr>
                  <w:sz w:val="22"/>
                  <w:szCs w:val="22"/>
                  <w:rPrChange w:id="73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or</w:delText>
              </w:r>
              <w:r w:rsidR="00075E43" w:rsidRPr="00075E43">
                <w:rPr>
                  <w:sz w:val="22"/>
                  <w:szCs w:val="22"/>
                  <w:rPrChange w:id="73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e</w:delText>
              </w:r>
              <w:r w:rsidR="00075E43" w:rsidRPr="00075E43">
                <w:rPr>
                  <w:sz w:val="22"/>
                  <w:szCs w:val="22"/>
                  <w:rPrChange w:id="738" w:author="Павлютенков Юрий Владимирович" w:date="2014-03-28T13:01:00Z">
                    <w:rPr>
                      <w:sz w:val="22"/>
                      <w:szCs w:val="22"/>
                      <w:lang w:val="en-US"/>
                    </w:rPr>
                  </w:rPrChange>
                </w:rPr>
                <w:delText>-</w:delText>
              </w:r>
              <w:r w:rsidRPr="00FB1A93" w:rsidDel="00F4648F">
                <w:rPr>
                  <w:sz w:val="22"/>
                  <w:szCs w:val="22"/>
                  <w:lang w:val="en-US"/>
                </w:rPr>
                <w:delText>mail</w:delText>
              </w:r>
              <w:r w:rsidR="00075E43" w:rsidRPr="00075E43">
                <w:rPr>
                  <w:sz w:val="22"/>
                  <w:szCs w:val="22"/>
                  <w:rPrChange w:id="73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4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application</w:delText>
              </w:r>
              <w:r w:rsidR="00075E43" w:rsidRPr="00075E43">
                <w:rPr>
                  <w:sz w:val="22"/>
                  <w:szCs w:val="22"/>
                  <w:rPrChange w:id="74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is</w:delText>
              </w:r>
              <w:r w:rsidR="00075E43" w:rsidRPr="00075E43">
                <w:rPr>
                  <w:sz w:val="22"/>
                  <w:szCs w:val="22"/>
                  <w:rPrChange w:id="74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deemed</w:delText>
              </w:r>
              <w:r w:rsidR="00075E43" w:rsidRPr="00075E43">
                <w:rPr>
                  <w:sz w:val="22"/>
                  <w:szCs w:val="22"/>
                  <w:rPrChange w:id="74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fully</w:delText>
              </w:r>
              <w:r w:rsidR="00075E43" w:rsidRPr="00075E43">
                <w:rPr>
                  <w:sz w:val="22"/>
                  <w:szCs w:val="22"/>
                  <w:rPrChange w:id="74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executed</w:delText>
              </w:r>
              <w:r w:rsidR="00075E43" w:rsidRPr="00075E43">
                <w:rPr>
                  <w:sz w:val="22"/>
                  <w:szCs w:val="22"/>
                  <w:rPrChange w:id="74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and</w:delText>
              </w:r>
              <w:r w:rsidR="00075E43" w:rsidRPr="00075E43">
                <w:rPr>
                  <w:sz w:val="22"/>
                  <w:szCs w:val="22"/>
                  <w:rPrChange w:id="746" w:author="Павлютенков Юрий Владимирович" w:date="2014-03-28T13:01:00Z">
                    <w:rPr>
                      <w:sz w:val="22"/>
                      <w:szCs w:val="22"/>
                      <w:lang w:val="en-US"/>
                    </w:rPr>
                  </w:rPrChange>
                </w:rPr>
                <w:delText xml:space="preserve"> </w:delText>
              </w:r>
              <w:r w:rsidRPr="00FB1A93" w:rsidDel="00F4648F">
                <w:rPr>
                  <w:b/>
                  <w:sz w:val="22"/>
                  <w:szCs w:val="22"/>
                  <w:lang w:val="en-US"/>
                </w:rPr>
                <w:delText>the</w:delText>
              </w:r>
              <w:r w:rsidR="00075E43" w:rsidRPr="00075E43">
                <w:rPr>
                  <w:b/>
                  <w:sz w:val="22"/>
                  <w:szCs w:val="22"/>
                  <w:rPrChange w:id="747" w:author="Павлютенков Юрий Владимирович" w:date="2014-03-28T13:01:00Z">
                    <w:rPr>
                      <w:b/>
                      <w:sz w:val="22"/>
                      <w:szCs w:val="22"/>
                      <w:lang w:val="en-US"/>
                    </w:rPr>
                  </w:rPrChange>
                </w:rPr>
                <w:delText xml:space="preserve"> </w:delText>
              </w:r>
              <w:r w:rsidRPr="00FB1A93" w:rsidDel="00F4648F">
                <w:rPr>
                  <w:b/>
                  <w:sz w:val="22"/>
                  <w:szCs w:val="22"/>
                  <w:lang w:val="en-US"/>
                </w:rPr>
                <w:delText>Contractor</w:delText>
              </w:r>
              <w:r w:rsidR="00075E43" w:rsidRPr="00075E43">
                <w:rPr>
                  <w:sz w:val="22"/>
                  <w:szCs w:val="22"/>
                  <w:rPrChange w:id="74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shall</w:delText>
              </w:r>
              <w:r w:rsidR="00075E43" w:rsidRPr="00075E43">
                <w:rPr>
                  <w:sz w:val="22"/>
                  <w:szCs w:val="22"/>
                  <w:rPrChange w:id="74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proceed</w:delText>
              </w:r>
              <w:r w:rsidR="00075E43" w:rsidRPr="00075E43">
                <w:rPr>
                  <w:sz w:val="22"/>
                  <w:szCs w:val="22"/>
                  <w:rPrChange w:id="75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to</w:delText>
              </w:r>
              <w:r w:rsidR="00075E43" w:rsidRPr="00075E43">
                <w:rPr>
                  <w:sz w:val="22"/>
                  <w:szCs w:val="22"/>
                  <w:rPrChange w:id="75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its</w:delText>
              </w:r>
              <w:r w:rsidR="00075E43" w:rsidRPr="00075E43">
                <w:rPr>
                  <w:sz w:val="22"/>
                  <w:szCs w:val="22"/>
                  <w:rPrChange w:id="75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execution</w:delText>
              </w:r>
              <w:r w:rsidR="00075E43" w:rsidRPr="00075E43">
                <w:rPr>
                  <w:sz w:val="22"/>
                  <w:szCs w:val="22"/>
                  <w:rPrChange w:id="75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In</w:delText>
              </w:r>
              <w:r w:rsidR="00075E43" w:rsidRPr="00075E43">
                <w:rPr>
                  <w:sz w:val="22"/>
                  <w:szCs w:val="22"/>
                  <w:rPrChange w:id="75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this</w:delText>
              </w:r>
              <w:r w:rsidR="00075E43" w:rsidRPr="00075E43">
                <w:rPr>
                  <w:sz w:val="22"/>
                  <w:szCs w:val="22"/>
                  <w:rPrChange w:id="75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case</w:delText>
              </w:r>
              <w:r w:rsidR="00075E43" w:rsidRPr="00075E43">
                <w:rPr>
                  <w:sz w:val="22"/>
                  <w:szCs w:val="22"/>
                  <w:rPrChange w:id="756" w:author="Павлютенков Юрий Владимирович" w:date="2014-03-28T13:01:00Z">
                    <w:rPr>
                      <w:sz w:val="22"/>
                      <w:szCs w:val="22"/>
                      <w:lang w:val="en-US"/>
                    </w:rPr>
                  </w:rPrChange>
                </w:rPr>
                <w:delText xml:space="preserve"> </w:delText>
              </w:r>
              <w:r w:rsidRPr="00FB1A93" w:rsidDel="00F4648F">
                <w:rPr>
                  <w:b/>
                  <w:sz w:val="22"/>
                  <w:szCs w:val="22"/>
                  <w:lang w:val="en-US"/>
                </w:rPr>
                <w:delText>the</w:delText>
              </w:r>
              <w:r w:rsidR="00075E43" w:rsidRPr="00075E43">
                <w:rPr>
                  <w:b/>
                  <w:sz w:val="22"/>
                  <w:szCs w:val="22"/>
                  <w:rPrChange w:id="757" w:author="Павлютенков Юрий Владимирович" w:date="2014-03-28T13:01:00Z">
                    <w:rPr>
                      <w:b/>
                      <w:sz w:val="22"/>
                      <w:szCs w:val="22"/>
                      <w:lang w:val="en-US"/>
                    </w:rPr>
                  </w:rPrChange>
                </w:rPr>
                <w:delText xml:space="preserve"> </w:delText>
              </w:r>
              <w:r w:rsidDel="00F4648F">
                <w:rPr>
                  <w:b/>
                  <w:sz w:val="22"/>
                  <w:szCs w:val="22"/>
                  <w:lang w:val="en-US"/>
                </w:rPr>
                <w:delText>Principal</w:delText>
              </w:r>
              <w:r w:rsidR="00075E43" w:rsidRPr="00075E43">
                <w:rPr>
                  <w:b/>
                  <w:sz w:val="22"/>
                  <w:szCs w:val="22"/>
                  <w:rPrChange w:id="758" w:author="Павлютенков Юрий Владимирович" w:date="2014-03-28T13:01:00Z">
                    <w:rPr>
                      <w:b/>
                      <w:sz w:val="22"/>
                      <w:szCs w:val="22"/>
                      <w:lang w:val="en-US"/>
                    </w:rPr>
                  </w:rPrChange>
                </w:rPr>
                <w:delText xml:space="preserve"> </w:delText>
              </w:r>
              <w:r w:rsidRPr="00FB1A93" w:rsidDel="00F4648F">
                <w:rPr>
                  <w:sz w:val="22"/>
                  <w:szCs w:val="22"/>
                  <w:lang w:val="en-US"/>
                </w:rPr>
                <w:delText>sends</w:delText>
              </w:r>
              <w:r w:rsidR="00075E43" w:rsidRPr="00075E43">
                <w:rPr>
                  <w:sz w:val="22"/>
                  <w:szCs w:val="22"/>
                  <w:rPrChange w:id="75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6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original</w:delText>
              </w:r>
              <w:r w:rsidR="00075E43" w:rsidRPr="00075E43">
                <w:rPr>
                  <w:sz w:val="22"/>
                  <w:szCs w:val="22"/>
                  <w:rPrChange w:id="76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letter</w:delText>
              </w:r>
              <w:r w:rsidR="00075E43" w:rsidRPr="00075E43">
                <w:rPr>
                  <w:sz w:val="22"/>
                  <w:szCs w:val="22"/>
                  <w:rPrChange w:id="76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by</w:delText>
              </w:r>
              <w:r w:rsidR="00075E43" w:rsidRPr="00075E43">
                <w:rPr>
                  <w:sz w:val="22"/>
                  <w:szCs w:val="22"/>
                  <w:rPrChange w:id="763"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mail</w:delText>
              </w:r>
              <w:r w:rsidR="00075E43" w:rsidRPr="00075E43">
                <w:rPr>
                  <w:sz w:val="22"/>
                  <w:szCs w:val="22"/>
                  <w:rPrChange w:id="764"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and</w:delText>
              </w:r>
              <w:r w:rsidR="00075E43" w:rsidRPr="00075E43">
                <w:rPr>
                  <w:sz w:val="22"/>
                  <w:szCs w:val="22"/>
                  <w:rPrChange w:id="765"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guarantees</w:delText>
              </w:r>
              <w:r w:rsidR="00075E43" w:rsidRPr="00075E43">
                <w:rPr>
                  <w:sz w:val="22"/>
                  <w:szCs w:val="22"/>
                  <w:rPrChange w:id="766"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67"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payment</w:delText>
              </w:r>
              <w:r w:rsidR="00075E43" w:rsidRPr="00075E43">
                <w:rPr>
                  <w:sz w:val="22"/>
                  <w:szCs w:val="22"/>
                  <w:rPrChange w:id="768"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in</w:delText>
              </w:r>
              <w:r w:rsidR="00075E43" w:rsidRPr="00075E43">
                <w:rPr>
                  <w:sz w:val="22"/>
                  <w:szCs w:val="22"/>
                  <w:rPrChange w:id="769"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accordance</w:delText>
              </w:r>
              <w:r w:rsidR="00075E43" w:rsidRPr="00075E43">
                <w:rPr>
                  <w:sz w:val="22"/>
                  <w:szCs w:val="22"/>
                  <w:rPrChange w:id="770"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with</w:delText>
              </w:r>
              <w:r w:rsidR="00075E43" w:rsidRPr="00075E43">
                <w:rPr>
                  <w:sz w:val="22"/>
                  <w:szCs w:val="22"/>
                  <w:rPrChange w:id="771"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the</w:delText>
              </w:r>
              <w:r w:rsidR="00075E43" w:rsidRPr="00075E43">
                <w:rPr>
                  <w:sz w:val="22"/>
                  <w:szCs w:val="22"/>
                  <w:rPrChange w:id="772" w:author="Павлютенков Юрий Владимирович" w:date="2014-03-28T13:01:00Z">
                    <w:rPr>
                      <w:sz w:val="22"/>
                      <w:szCs w:val="22"/>
                      <w:lang w:val="en-US"/>
                    </w:rPr>
                  </w:rPrChange>
                </w:rPr>
                <w:delText xml:space="preserve"> </w:delText>
              </w:r>
              <w:r w:rsidRPr="00FB1A93" w:rsidDel="00F4648F">
                <w:rPr>
                  <w:sz w:val="22"/>
                  <w:szCs w:val="22"/>
                  <w:lang w:val="en-US"/>
                </w:rPr>
                <w:delText>agreed</w:delText>
              </w:r>
              <w:r w:rsidR="00075E43" w:rsidRPr="00075E43">
                <w:rPr>
                  <w:sz w:val="22"/>
                  <w:szCs w:val="22"/>
                  <w:rPrChange w:id="773" w:author="Павлютенков Юрий Владимирович" w:date="2014-03-28T13:01:00Z">
                    <w:rPr>
                      <w:sz w:val="22"/>
                      <w:szCs w:val="22"/>
                      <w:lang w:val="en-US"/>
                    </w:rPr>
                  </w:rPrChange>
                </w:rPr>
                <w:delText xml:space="preserve"> </w:delText>
              </w:r>
              <w:r w:rsidRPr="00FB1A93" w:rsidDel="00F4648F">
                <w:rPr>
                  <w:b/>
                  <w:sz w:val="22"/>
                  <w:szCs w:val="22"/>
                  <w:lang w:val="en-US"/>
                </w:rPr>
                <w:delText>TCP</w:delText>
              </w:r>
              <w:r w:rsidR="00075E43" w:rsidRPr="00075E43">
                <w:rPr>
                  <w:sz w:val="22"/>
                  <w:szCs w:val="22"/>
                  <w:rPrChange w:id="774" w:author="Павлютенков Юрий Владимирович" w:date="2014-03-28T13:01:00Z">
                    <w:rPr>
                      <w:sz w:val="22"/>
                      <w:szCs w:val="22"/>
                      <w:lang w:val="en-US"/>
                    </w:rPr>
                  </w:rPrChange>
                </w:rPr>
                <w:delText>.</w:delText>
              </w:r>
            </w:del>
          </w:p>
        </w:tc>
        <w:tc>
          <w:tcPr>
            <w:tcW w:w="5537" w:type="dxa"/>
            <w:gridSpan w:val="4"/>
          </w:tcPr>
          <w:p w:rsidR="00B95AD3" w:rsidRPr="00FB1A93" w:rsidDel="00F4648F" w:rsidRDefault="00B95AD3" w:rsidP="007045C4">
            <w:pPr>
              <w:tabs>
                <w:tab w:val="left" w:pos="4918"/>
                <w:tab w:val="left" w:pos="5375"/>
              </w:tabs>
              <w:ind w:right="149"/>
              <w:jc w:val="both"/>
              <w:rPr>
                <w:del w:id="775" w:author="Павлютенков Юрий Владимирович" w:date="2014-03-28T12:02:00Z"/>
              </w:rPr>
            </w:pPr>
            <w:del w:id="776" w:author="Павлютенков Юрий Владимирович" w:date="2014-03-28T12:02:00Z">
              <w:r w:rsidRPr="00FB1A93" w:rsidDel="00F4648F">
                <w:rPr>
                  <w:b/>
                  <w:sz w:val="22"/>
                  <w:szCs w:val="22"/>
                </w:rPr>
                <w:delText>Подрядчик</w:delText>
              </w:r>
              <w:r w:rsidRPr="00FB1A93" w:rsidDel="00F4648F">
                <w:rPr>
                  <w:sz w:val="22"/>
                  <w:szCs w:val="22"/>
                </w:rPr>
                <w:delText xml:space="preserve"> в 2-х недельный срок направит свое </w:delText>
              </w:r>
              <w:r w:rsidRPr="00FB1A93" w:rsidDel="00F4648F">
                <w:rPr>
                  <w:b/>
                  <w:sz w:val="22"/>
                  <w:szCs w:val="22"/>
                </w:rPr>
                <w:delText>ТКП</w:delText>
              </w:r>
              <w:r w:rsidRPr="00FB1A93" w:rsidDel="00F4648F">
                <w:rPr>
                  <w:sz w:val="22"/>
                  <w:szCs w:val="22"/>
                </w:rPr>
                <w:delText xml:space="preserve"> на запрошенный объем услуг, с указанием стоимости и сроков выполнения работы по факсу и электронной почте и последующим направлением оригинала письма по почте.</w:delText>
              </w:r>
            </w:del>
          </w:p>
          <w:p w:rsidR="00B95AD3" w:rsidRPr="00FB1A93" w:rsidRDefault="00B95AD3" w:rsidP="007045C4">
            <w:pPr>
              <w:tabs>
                <w:tab w:val="left" w:pos="4918"/>
                <w:tab w:val="left" w:pos="5375"/>
              </w:tabs>
              <w:ind w:right="149"/>
              <w:jc w:val="both"/>
            </w:pPr>
            <w:del w:id="777" w:author="Павлютенков Юрий Владимирович" w:date="2014-03-28T12:02:00Z">
              <w:r w:rsidRPr="00FB1A93" w:rsidDel="00F4648F">
                <w:rPr>
                  <w:sz w:val="22"/>
                  <w:szCs w:val="22"/>
                </w:rPr>
                <w:delText xml:space="preserve">После получения письменного согласия </w:delText>
              </w:r>
              <w:r w:rsidR="00FA4FE7" w:rsidDel="00F4648F">
                <w:rPr>
                  <w:b/>
                  <w:sz w:val="22"/>
                  <w:szCs w:val="22"/>
                </w:rPr>
                <w:delText>Заказчик</w:delText>
              </w:r>
              <w:r w:rsidRPr="00FB1A93" w:rsidDel="00F4648F">
                <w:rPr>
                  <w:b/>
                  <w:sz w:val="22"/>
                  <w:szCs w:val="22"/>
                </w:rPr>
                <w:delText>а</w:delText>
              </w:r>
              <w:r w:rsidRPr="00FB1A93" w:rsidDel="00F4648F">
                <w:rPr>
                  <w:sz w:val="22"/>
                  <w:szCs w:val="22"/>
                </w:rPr>
                <w:delText xml:space="preserve"> на представленное </w:delText>
              </w:r>
              <w:r w:rsidRPr="00FB1A93" w:rsidDel="00F4648F">
                <w:rPr>
                  <w:b/>
                  <w:sz w:val="22"/>
                  <w:szCs w:val="22"/>
                </w:rPr>
                <w:delText>ТКП</w:delText>
              </w:r>
              <w:r w:rsidRPr="00FB1A93" w:rsidDel="00F4648F">
                <w:rPr>
                  <w:sz w:val="22"/>
                  <w:szCs w:val="22"/>
                </w:rPr>
                <w:delText xml:space="preserve">, направленное по факсу и электронной почте, заявка считается полностью оформленной и </w:delText>
              </w:r>
              <w:r w:rsidRPr="00FB1A93" w:rsidDel="00F4648F">
                <w:rPr>
                  <w:b/>
                  <w:sz w:val="22"/>
                  <w:szCs w:val="22"/>
                </w:rPr>
                <w:delText>Подрядчик</w:delText>
              </w:r>
              <w:r w:rsidRPr="00FB1A93" w:rsidDel="00F4648F">
                <w:rPr>
                  <w:sz w:val="22"/>
                  <w:szCs w:val="22"/>
                </w:rPr>
                <w:delText xml:space="preserve"> приступает к ее исполнению. При этом оригинал письма </w:delText>
              </w:r>
              <w:r w:rsidR="00FA4FE7" w:rsidDel="00F4648F">
                <w:rPr>
                  <w:b/>
                  <w:sz w:val="22"/>
                  <w:szCs w:val="22"/>
                </w:rPr>
                <w:delText>Заказчик</w:delText>
              </w:r>
              <w:r w:rsidRPr="00FB1A93" w:rsidDel="00F4648F">
                <w:rPr>
                  <w:sz w:val="22"/>
                  <w:szCs w:val="22"/>
                </w:rPr>
                <w:delText xml:space="preserve"> направляет по почте и гарантирует оплату в соответствии с согласованным </w:delText>
              </w:r>
              <w:r w:rsidRPr="00FB1A93" w:rsidDel="00F4648F">
                <w:rPr>
                  <w:b/>
                  <w:sz w:val="22"/>
                  <w:szCs w:val="22"/>
                </w:rPr>
                <w:delText>ТКП</w:delText>
              </w:r>
              <w:r w:rsidRPr="00FB1A93" w:rsidDel="00F4648F">
                <w:rPr>
                  <w:sz w:val="22"/>
                  <w:szCs w:val="22"/>
                </w:rPr>
                <w:delText>.</w:delText>
              </w:r>
            </w:del>
          </w:p>
        </w:tc>
      </w:tr>
      <w:tr w:rsidR="00B95AD3" w:rsidRPr="00FB1A93" w:rsidTr="00A23C25">
        <w:trPr>
          <w:gridAfter w:val="1"/>
          <w:wAfter w:w="4676" w:type="dxa"/>
        </w:trPr>
        <w:tc>
          <w:tcPr>
            <w:tcW w:w="4844" w:type="dxa"/>
            <w:gridSpan w:val="2"/>
          </w:tcPr>
          <w:p w:rsidR="00B95AD3" w:rsidRPr="00FB1A93" w:rsidRDefault="00B95AD3" w:rsidP="008A199B">
            <w:pPr>
              <w:ind w:right="69"/>
              <w:jc w:val="both"/>
            </w:pPr>
          </w:p>
        </w:tc>
        <w:tc>
          <w:tcPr>
            <w:tcW w:w="5537" w:type="dxa"/>
            <w:gridSpan w:val="4"/>
          </w:tcPr>
          <w:p w:rsidR="00B95AD3" w:rsidRPr="00FB1A93" w:rsidRDefault="00B95AD3" w:rsidP="007045C4">
            <w:pPr>
              <w:tabs>
                <w:tab w:val="left" w:pos="4918"/>
              </w:tabs>
              <w:ind w:right="149"/>
              <w:jc w:val="both"/>
            </w:pPr>
          </w:p>
        </w:tc>
      </w:tr>
      <w:tr w:rsidR="00B95AD3" w:rsidRPr="00FB1A93" w:rsidTr="00A23C25">
        <w:trPr>
          <w:gridAfter w:val="1"/>
          <w:wAfter w:w="4676" w:type="dxa"/>
        </w:trPr>
        <w:tc>
          <w:tcPr>
            <w:tcW w:w="4844" w:type="dxa"/>
            <w:gridSpan w:val="2"/>
          </w:tcPr>
          <w:p w:rsidR="00B95AD3" w:rsidRPr="00FB1A93" w:rsidDel="00F4648F" w:rsidRDefault="00B95AD3" w:rsidP="005D6F1B">
            <w:pPr>
              <w:ind w:right="69"/>
              <w:jc w:val="both"/>
              <w:rPr>
                <w:del w:id="778" w:author="Павлютенков Юрий Владимирович" w:date="2014-03-28T12:03:00Z"/>
                <w:lang w:val="en-US"/>
              </w:rPr>
            </w:pPr>
            <w:del w:id="779" w:author="Павлютенков Юрий Владимирович" w:date="2014-03-28T12:03:00Z">
              <w:r w:rsidRPr="00FB1A93" w:rsidDel="00F4648F">
                <w:rPr>
                  <w:sz w:val="22"/>
                  <w:szCs w:val="22"/>
                  <w:lang w:val="en-US"/>
                </w:rPr>
                <w:delText xml:space="preserve">After </w:delText>
              </w:r>
              <w:r w:rsidDel="00F4648F">
                <w:rPr>
                  <w:sz w:val="22"/>
                  <w:szCs w:val="22"/>
                  <w:lang w:val="en-US"/>
                </w:rPr>
                <w:delText>the Principal</w:delText>
              </w:r>
              <w:r w:rsidRPr="00FB1A93" w:rsidDel="00F4648F">
                <w:rPr>
                  <w:sz w:val="22"/>
                  <w:szCs w:val="22"/>
                  <w:lang w:val="en-US"/>
                </w:rPr>
                <w:delText>’s approval of TCP, the Contractor shall proceed to work execution.</w:delText>
              </w:r>
            </w:del>
          </w:p>
          <w:p w:rsidR="00B95AD3" w:rsidRPr="00FB1A93" w:rsidDel="00F4648F" w:rsidRDefault="00B95AD3" w:rsidP="009C729C">
            <w:pPr>
              <w:ind w:right="69"/>
              <w:jc w:val="both"/>
              <w:rPr>
                <w:del w:id="780" w:author="Павлютенков Юрий Владимирович" w:date="2014-03-28T12:03:00Z"/>
                <w:lang w:val="en-US"/>
              </w:rPr>
            </w:pPr>
          </w:p>
          <w:p w:rsidR="00B95AD3" w:rsidRPr="00FB1A93" w:rsidRDefault="00B95AD3" w:rsidP="005D6F1B">
            <w:pPr>
              <w:ind w:right="69"/>
              <w:jc w:val="both"/>
              <w:rPr>
                <w:lang w:val="en-US"/>
              </w:rPr>
            </w:pPr>
            <w:r w:rsidRPr="00FB1A93">
              <w:rPr>
                <w:sz w:val="22"/>
                <w:szCs w:val="22"/>
                <w:lang w:val="en-US"/>
              </w:rPr>
              <w:t>After works completion by the Contractor and receiving the payment documents at BNPP site</w:t>
            </w:r>
            <w:r>
              <w:rPr>
                <w:sz w:val="22"/>
                <w:szCs w:val="22"/>
                <w:lang w:val="en-US"/>
              </w:rPr>
              <w:t xml:space="preserve"> /Tehran</w:t>
            </w:r>
            <w:r w:rsidRPr="00FB1A93">
              <w:rPr>
                <w:sz w:val="22"/>
                <w:szCs w:val="22"/>
                <w:lang w:val="en-US"/>
              </w:rPr>
              <w:t xml:space="preserve"> the </w:t>
            </w:r>
            <w:r>
              <w:rPr>
                <w:sz w:val="22"/>
                <w:szCs w:val="22"/>
                <w:lang w:val="en-US"/>
              </w:rPr>
              <w:t>Principal</w:t>
            </w:r>
            <w:r w:rsidRPr="00FB1A93">
              <w:rPr>
                <w:sz w:val="22"/>
                <w:szCs w:val="22"/>
                <w:lang w:val="en-US"/>
              </w:rPr>
              <w:t xml:space="preserve"> should in a week-period send all the notes on set of received documents and in a two-week period send notes on content of payment documents. </w:t>
            </w:r>
          </w:p>
        </w:tc>
        <w:tc>
          <w:tcPr>
            <w:tcW w:w="5537" w:type="dxa"/>
            <w:gridSpan w:val="4"/>
          </w:tcPr>
          <w:p w:rsidR="00B95AD3" w:rsidRPr="00FB1A93" w:rsidDel="00F4648F" w:rsidRDefault="00B95AD3" w:rsidP="007045C4">
            <w:pPr>
              <w:tabs>
                <w:tab w:val="left" w:pos="4918"/>
                <w:tab w:val="left" w:pos="5375"/>
              </w:tabs>
              <w:ind w:right="149"/>
              <w:jc w:val="both"/>
              <w:rPr>
                <w:del w:id="781" w:author="Павлютенков Юрий Владимирович" w:date="2014-03-28T12:03:00Z"/>
              </w:rPr>
            </w:pPr>
            <w:del w:id="782" w:author="Павлютенков Юрий Владимирович" w:date="2014-03-28T12:03:00Z">
              <w:r w:rsidRPr="00FB1A93" w:rsidDel="00F4648F">
                <w:rPr>
                  <w:sz w:val="22"/>
                  <w:szCs w:val="22"/>
                </w:rPr>
                <w:delText>После</w:delText>
              </w:r>
              <w:r w:rsidRPr="00FB1A93" w:rsidDel="00F4648F">
                <w:rPr>
                  <w:color w:val="FF0000"/>
                  <w:sz w:val="22"/>
                  <w:szCs w:val="22"/>
                </w:rPr>
                <w:delText xml:space="preserve"> </w:delText>
              </w:r>
              <w:r w:rsidRPr="00FB1A93" w:rsidDel="00F4648F">
                <w:rPr>
                  <w:sz w:val="22"/>
                  <w:szCs w:val="22"/>
                </w:rPr>
                <w:delText xml:space="preserve">согласования ТКП </w:delText>
              </w:r>
              <w:r w:rsidR="00FA4FE7" w:rsidDel="00F4648F">
                <w:rPr>
                  <w:sz w:val="22"/>
                  <w:szCs w:val="22"/>
                </w:rPr>
                <w:delText>Заказчик</w:delText>
              </w:r>
              <w:r w:rsidRPr="00FB1A93" w:rsidDel="00F4648F">
                <w:rPr>
                  <w:sz w:val="22"/>
                  <w:szCs w:val="22"/>
                </w:rPr>
                <w:delText>ом, Подрядчик незамедлительно приступает к выполнению работ.</w:delText>
              </w:r>
            </w:del>
          </w:p>
          <w:p w:rsidR="00B95AD3" w:rsidRPr="00FB1A93" w:rsidDel="00F4648F" w:rsidRDefault="00B95AD3" w:rsidP="007045C4">
            <w:pPr>
              <w:tabs>
                <w:tab w:val="left" w:pos="4918"/>
                <w:tab w:val="left" w:pos="5375"/>
              </w:tabs>
              <w:ind w:right="149"/>
              <w:jc w:val="both"/>
              <w:rPr>
                <w:del w:id="783" w:author="Павлютенков Юрий Владимирович" w:date="2014-03-28T12:03:00Z"/>
                <w:color w:val="FF0000"/>
              </w:rPr>
            </w:pPr>
          </w:p>
          <w:p w:rsidR="00B95AD3" w:rsidRPr="00FB1A93" w:rsidRDefault="00B95AD3" w:rsidP="007045C4">
            <w:pPr>
              <w:tabs>
                <w:tab w:val="left" w:pos="4918"/>
                <w:tab w:val="left" w:pos="5375"/>
              </w:tabs>
              <w:ind w:right="149"/>
              <w:jc w:val="both"/>
              <w:rPr>
                <w:color w:val="FF0000"/>
              </w:rPr>
            </w:pPr>
            <w:r w:rsidRPr="00FB1A93">
              <w:rPr>
                <w:sz w:val="22"/>
                <w:szCs w:val="22"/>
              </w:rPr>
              <w:t xml:space="preserve">После окончания работ Подрядчиком и поступления </w:t>
            </w:r>
            <w:r w:rsidR="00D03940">
              <w:rPr>
                <w:sz w:val="22"/>
                <w:szCs w:val="22"/>
              </w:rPr>
              <w:t xml:space="preserve">платежной </w:t>
            </w:r>
            <w:r w:rsidRPr="00FB1A93">
              <w:rPr>
                <w:sz w:val="22"/>
                <w:szCs w:val="22"/>
              </w:rPr>
              <w:t>документации на площадку БАЭС</w:t>
            </w:r>
            <w:r w:rsidR="00D03940">
              <w:rPr>
                <w:sz w:val="22"/>
                <w:szCs w:val="22"/>
              </w:rPr>
              <w:t>/Тегеран</w:t>
            </w:r>
            <w:r w:rsidRPr="00FB1A93">
              <w:rPr>
                <w:sz w:val="22"/>
                <w:szCs w:val="22"/>
              </w:rPr>
              <w:t xml:space="preserve"> </w:t>
            </w:r>
            <w:r w:rsidR="00FA4FE7">
              <w:rPr>
                <w:sz w:val="22"/>
                <w:szCs w:val="22"/>
              </w:rPr>
              <w:t>Заказчик</w:t>
            </w:r>
            <w:r w:rsidRPr="00FB1A93">
              <w:rPr>
                <w:sz w:val="22"/>
                <w:szCs w:val="22"/>
              </w:rPr>
              <w:t xml:space="preserve"> должен в недельный срок направить свои замечания  по комплектности полученной отчетной документации и в 2-недельный срок направить замечания по</w:t>
            </w:r>
            <w:r w:rsidRPr="00FB1A93">
              <w:rPr>
                <w:color w:val="FF0000"/>
                <w:sz w:val="22"/>
                <w:szCs w:val="22"/>
              </w:rPr>
              <w:t xml:space="preserve"> </w:t>
            </w:r>
            <w:r w:rsidRPr="00FB1A93">
              <w:rPr>
                <w:sz w:val="22"/>
                <w:szCs w:val="22"/>
              </w:rPr>
              <w:t xml:space="preserve">содержанию </w:t>
            </w:r>
            <w:r w:rsidR="00D03940">
              <w:rPr>
                <w:sz w:val="22"/>
                <w:szCs w:val="22"/>
              </w:rPr>
              <w:t>платежной</w:t>
            </w:r>
            <w:r w:rsidRPr="00FB1A93">
              <w:rPr>
                <w:sz w:val="22"/>
                <w:szCs w:val="22"/>
              </w:rPr>
              <w:t xml:space="preserve"> документации.</w:t>
            </w:r>
            <w:r w:rsidRPr="00FB1A93">
              <w:rPr>
                <w:color w:val="FF0000"/>
                <w:sz w:val="22"/>
                <w:szCs w:val="22"/>
              </w:rPr>
              <w:t xml:space="preserve"> </w:t>
            </w:r>
          </w:p>
        </w:tc>
      </w:tr>
      <w:tr w:rsidR="00B95AD3" w:rsidRPr="00FB1A93" w:rsidTr="00A23C25">
        <w:trPr>
          <w:gridAfter w:val="1"/>
          <w:wAfter w:w="4676" w:type="dxa"/>
        </w:trPr>
        <w:tc>
          <w:tcPr>
            <w:tcW w:w="4844" w:type="dxa"/>
            <w:gridSpan w:val="2"/>
          </w:tcPr>
          <w:p w:rsidR="00B95AD3" w:rsidRPr="00FB1A93" w:rsidRDefault="00B95AD3" w:rsidP="008A199B">
            <w:pPr>
              <w:ind w:right="69"/>
              <w:jc w:val="both"/>
            </w:pPr>
          </w:p>
        </w:tc>
        <w:tc>
          <w:tcPr>
            <w:tcW w:w="5537" w:type="dxa"/>
            <w:gridSpan w:val="4"/>
          </w:tcPr>
          <w:p w:rsidR="00B95AD3" w:rsidRPr="00FB1A93" w:rsidRDefault="00B95AD3" w:rsidP="007045C4">
            <w:pPr>
              <w:tabs>
                <w:tab w:val="left" w:pos="4918"/>
              </w:tabs>
              <w:ind w:right="149"/>
              <w:jc w:val="both"/>
            </w:pPr>
          </w:p>
        </w:tc>
      </w:tr>
      <w:tr w:rsidR="00B95AD3" w:rsidRPr="00FB1A93" w:rsidTr="00A23C25">
        <w:trPr>
          <w:gridAfter w:val="1"/>
          <w:wAfter w:w="4676" w:type="dxa"/>
        </w:trPr>
        <w:tc>
          <w:tcPr>
            <w:tcW w:w="4844" w:type="dxa"/>
            <w:gridSpan w:val="2"/>
          </w:tcPr>
          <w:p w:rsidR="00B95AD3" w:rsidRPr="00FB1A93" w:rsidRDefault="00B95AD3" w:rsidP="005D6F1B">
            <w:pPr>
              <w:ind w:right="69"/>
              <w:jc w:val="both"/>
              <w:rPr>
                <w:lang w:val="en-US"/>
              </w:rPr>
            </w:pPr>
            <w:r w:rsidRPr="00FB1A93">
              <w:rPr>
                <w:sz w:val="22"/>
                <w:szCs w:val="22"/>
                <w:lang w:val="en-US"/>
              </w:rPr>
              <w:t xml:space="preserve">If there are no written notices from the </w:t>
            </w:r>
            <w:r>
              <w:rPr>
                <w:sz w:val="22"/>
                <w:szCs w:val="22"/>
                <w:lang w:val="en-US"/>
              </w:rPr>
              <w:t>Principal</w:t>
            </w:r>
            <w:r w:rsidRPr="00FB1A93">
              <w:rPr>
                <w:sz w:val="22"/>
                <w:szCs w:val="22"/>
                <w:lang w:val="en-US"/>
              </w:rPr>
              <w:t xml:space="preserve"> in the specified terms, the documents shall be considered as accepted and the scope of works as implemented and should be paid. Therefore in a week-period the </w:t>
            </w:r>
            <w:r>
              <w:rPr>
                <w:sz w:val="22"/>
                <w:szCs w:val="22"/>
                <w:lang w:val="en-US"/>
              </w:rPr>
              <w:t>Principal</w:t>
            </w:r>
            <w:r w:rsidRPr="00FB1A93">
              <w:rPr>
                <w:sz w:val="22"/>
                <w:szCs w:val="22"/>
                <w:lang w:val="en-US"/>
              </w:rPr>
              <w:t xml:space="preserve"> and the Contractor should perform the acceptance certificate on rendered works and send it to JSC “Concern Rosenergoatom” for issuing an invoice.</w:t>
            </w:r>
          </w:p>
        </w:tc>
        <w:tc>
          <w:tcPr>
            <w:tcW w:w="5537" w:type="dxa"/>
            <w:gridSpan w:val="4"/>
          </w:tcPr>
          <w:p w:rsidR="00B95AD3" w:rsidRPr="00FB1A93" w:rsidRDefault="00B95AD3" w:rsidP="007045C4">
            <w:pPr>
              <w:tabs>
                <w:tab w:val="left" w:pos="4918"/>
                <w:tab w:val="left" w:pos="5375"/>
              </w:tabs>
              <w:ind w:right="149"/>
              <w:jc w:val="both"/>
            </w:pPr>
            <w:r w:rsidRPr="00FB1A93">
              <w:rPr>
                <w:sz w:val="22"/>
                <w:szCs w:val="22"/>
              </w:rPr>
              <w:t xml:space="preserve">Если в указанные сроки письменных замечаний от </w:t>
            </w:r>
            <w:r w:rsidR="00FA4FE7">
              <w:rPr>
                <w:sz w:val="22"/>
                <w:szCs w:val="22"/>
              </w:rPr>
              <w:t>Заказчик</w:t>
            </w:r>
            <w:r w:rsidRPr="00FB1A93">
              <w:rPr>
                <w:sz w:val="22"/>
                <w:szCs w:val="22"/>
              </w:rPr>
              <w:t xml:space="preserve">а не поступило, то документация считается принятой, а объем работ выполненным и подлежит оплате. Для этого в недельный срок </w:t>
            </w:r>
            <w:r w:rsidR="00FA4FE7">
              <w:rPr>
                <w:sz w:val="22"/>
                <w:szCs w:val="22"/>
              </w:rPr>
              <w:t>Заказчик</w:t>
            </w:r>
            <w:r w:rsidRPr="00FB1A93">
              <w:rPr>
                <w:sz w:val="22"/>
                <w:szCs w:val="22"/>
              </w:rPr>
              <w:t xml:space="preserve"> и Подрядчик должны оформить акт сдачи-приемки работ и направить его в ОАО «Концерн Росэнергоатом» для выставления инвойса.</w:t>
            </w:r>
          </w:p>
        </w:tc>
      </w:tr>
      <w:tr w:rsidR="00B95AD3" w:rsidRPr="00FB1A93" w:rsidTr="00A23C25">
        <w:trPr>
          <w:gridAfter w:val="1"/>
          <w:wAfter w:w="4676" w:type="dxa"/>
        </w:trPr>
        <w:tc>
          <w:tcPr>
            <w:tcW w:w="4844" w:type="dxa"/>
            <w:gridSpan w:val="2"/>
          </w:tcPr>
          <w:p w:rsidR="00B95AD3" w:rsidRPr="00FB1A93" w:rsidRDefault="00B95AD3" w:rsidP="007F28E8">
            <w:pPr>
              <w:ind w:right="69"/>
              <w:jc w:val="both"/>
            </w:pPr>
          </w:p>
        </w:tc>
        <w:tc>
          <w:tcPr>
            <w:tcW w:w="5537" w:type="dxa"/>
            <w:gridSpan w:val="4"/>
          </w:tcPr>
          <w:p w:rsidR="00B95AD3" w:rsidRPr="00FB1A93" w:rsidRDefault="00B95AD3" w:rsidP="007045C4">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pPr>
              <w:ind w:right="69"/>
              <w:jc w:val="both"/>
              <w:rPr>
                <w:lang w:val="en-US"/>
              </w:rPr>
            </w:pPr>
            <w:r w:rsidRPr="00FB1A93">
              <w:rPr>
                <w:sz w:val="22"/>
                <w:szCs w:val="22"/>
                <w:lang w:val="en-US"/>
              </w:rPr>
              <w:t>5.</w:t>
            </w:r>
            <w:r w:rsidR="00BC50C0" w:rsidRPr="00BC50C0">
              <w:rPr>
                <w:sz w:val="22"/>
                <w:szCs w:val="22"/>
                <w:lang w:val="en-US"/>
              </w:rPr>
              <w:t>9</w:t>
            </w:r>
            <w:r w:rsidRPr="00FB1A93">
              <w:rPr>
                <w:sz w:val="22"/>
                <w:szCs w:val="22"/>
                <w:lang w:val="en-US"/>
              </w:rPr>
              <w:t xml:space="preserve"> The Contractor has the liability to send his qualified specialists and specialists of the subcontracting companies to fulfill the tasks set forth in the present Contract.</w:t>
            </w:r>
            <w:r>
              <w:rPr>
                <w:sz w:val="22"/>
                <w:szCs w:val="22"/>
                <w:lang w:val="en-US"/>
              </w:rPr>
              <w:t xml:space="preserve"> The specification of qualified specialist is given in Appendix  </w:t>
            </w:r>
            <w:del w:id="784" w:author="Павлютенков Юрий Владимирович" w:date="2014-03-28T12:05:00Z">
              <w:r w:rsidDel="00F4648F">
                <w:rPr>
                  <w:sz w:val="22"/>
                  <w:szCs w:val="22"/>
                  <w:lang w:val="en-US"/>
                </w:rPr>
                <w:delText>XX</w:delText>
              </w:r>
            </w:del>
            <w:ins w:id="785" w:author="Павлютенков Юрий Владимирович" w:date="2014-03-28T12:05:00Z">
              <w:r w:rsidR="00F4648F">
                <w:rPr>
                  <w:sz w:val="22"/>
                  <w:szCs w:val="22"/>
                </w:rPr>
                <w:t>10</w:t>
              </w:r>
            </w:ins>
            <w:r>
              <w:rPr>
                <w:sz w:val="22"/>
                <w:szCs w:val="22"/>
                <w:lang w:val="en-US"/>
              </w:rPr>
              <w:t>.</w:t>
            </w:r>
          </w:p>
          <w:p w:rsidR="00B95AD3" w:rsidRPr="00FB1A93" w:rsidRDefault="00B95AD3">
            <w:pPr>
              <w:ind w:right="69"/>
              <w:jc w:val="both"/>
              <w:rPr>
                <w:lang w:val="en-US"/>
              </w:rPr>
            </w:pPr>
          </w:p>
        </w:tc>
        <w:tc>
          <w:tcPr>
            <w:tcW w:w="5537" w:type="dxa"/>
            <w:gridSpan w:val="4"/>
          </w:tcPr>
          <w:p w:rsidR="00B95AD3" w:rsidRPr="00FB1A93" w:rsidRDefault="00B95AD3" w:rsidP="00A504C3">
            <w:pPr>
              <w:tabs>
                <w:tab w:val="left" w:pos="4918"/>
                <w:tab w:val="left" w:pos="5375"/>
              </w:tabs>
              <w:ind w:right="149"/>
              <w:jc w:val="both"/>
            </w:pPr>
            <w:r w:rsidRPr="00FB1A93">
              <w:rPr>
                <w:sz w:val="22"/>
                <w:szCs w:val="22"/>
              </w:rPr>
              <w:t>5.</w:t>
            </w:r>
            <w:del w:id="786" w:author="Павлютенков Юрий Владимирович" w:date="2014-03-28T13:30:00Z">
              <w:r w:rsidR="00BC50C0" w:rsidDel="00A504C3">
                <w:rPr>
                  <w:sz w:val="22"/>
                  <w:szCs w:val="22"/>
                </w:rPr>
                <w:delText>9</w:delText>
              </w:r>
              <w:r w:rsidRPr="00FB1A93" w:rsidDel="00A504C3">
                <w:rPr>
                  <w:sz w:val="22"/>
                  <w:szCs w:val="22"/>
                </w:rPr>
                <w:delText xml:space="preserve"> </w:delText>
              </w:r>
            </w:del>
            <w:ins w:id="787" w:author="Павлютенков Юрий Владимирович" w:date="2014-03-28T13:30:00Z">
              <w:r w:rsidR="00A504C3">
                <w:rPr>
                  <w:sz w:val="22"/>
                  <w:szCs w:val="22"/>
                </w:rPr>
                <w:t>10</w:t>
              </w:r>
              <w:r w:rsidR="00A504C3" w:rsidRPr="00FB1A93">
                <w:rPr>
                  <w:sz w:val="22"/>
                  <w:szCs w:val="22"/>
                </w:rPr>
                <w:t xml:space="preserve"> </w:t>
              </w:r>
            </w:ins>
            <w:r w:rsidRPr="00FB1A93">
              <w:rPr>
                <w:sz w:val="22"/>
                <w:szCs w:val="22"/>
              </w:rPr>
              <w:t>Подрядчик обязуется направлять своих квалифицированных специалистов, а также специалистов субподрядных организаций, для выполнения задач, поставленных в настоящем Контракте.</w:t>
            </w:r>
            <w:r w:rsidR="00D03940">
              <w:rPr>
                <w:sz w:val="22"/>
                <w:szCs w:val="22"/>
              </w:rPr>
              <w:t xml:space="preserve"> Подробная информация о квалифицированных специалистах дана в Приложении </w:t>
            </w:r>
            <w:del w:id="788" w:author="Павлютенков Юрий Владимирович" w:date="2014-03-28T12:04:00Z">
              <w:r w:rsidR="00D03940" w:rsidDel="00F4648F">
                <w:rPr>
                  <w:sz w:val="22"/>
                  <w:szCs w:val="22"/>
                </w:rPr>
                <w:delText>ХХ</w:delText>
              </w:r>
            </w:del>
            <w:ins w:id="789" w:author="Павлютенков Юрий Владимирович" w:date="2014-03-28T12:04:00Z">
              <w:r w:rsidR="00F4648F">
                <w:rPr>
                  <w:sz w:val="22"/>
                  <w:szCs w:val="22"/>
                </w:rPr>
                <w:t>1</w:t>
              </w:r>
            </w:ins>
            <w:ins w:id="790" w:author="Павлютенков Юрий Владимирович" w:date="2014-03-28T12:05:00Z">
              <w:r w:rsidR="00F4648F">
                <w:rPr>
                  <w:sz w:val="22"/>
                  <w:szCs w:val="22"/>
                </w:rPr>
                <w:t>0</w:t>
              </w:r>
            </w:ins>
            <w:r w:rsidR="00D03940">
              <w:rPr>
                <w:sz w:val="22"/>
                <w:szCs w:val="22"/>
              </w:rPr>
              <w:t>.</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rsidP="00AC528D">
            <w:pPr>
              <w:ind w:right="69"/>
              <w:jc w:val="both"/>
              <w:rPr>
                <w:lang w:val="en-US"/>
              </w:rPr>
            </w:pPr>
            <w:r w:rsidRPr="00FB1A93">
              <w:rPr>
                <w:sz w:val="22"/>
                <w:szCs w:val="22"/>
                <w:lang w:val="en-US"/>
              </w:rPr>
              <w:t>5.</w:t>
            </w:r>
            <w:r w:rsidR="00BC50C0" w:rsidRPr="00BC50C0">
              <w:rPr>
                <w:sz w:val="22"/>
                <w:szCs w:val="22"/>
                <w:lang w:val="en-US"/>
              </w:rPr>
              <w:t>10</w:t>
            </w:r>
            <w:r w:rsidR="00BC50C0" w:rsidRPr="00FB1A93">
              <w:rPr>
                <w:sz w:val="22"/>
                <w:szCs w:val="22"/>
                <w:lang w:val="en-US"/>
              </w:rPr>
              <w:t xml:space="preserve"> </w:t>
            </w:r>
            <w:r w:rsidRPr="00FB1A93">
              <w:rPr>
                <w:sz w:val="22"/>
                <w:szCs w:val="22"/>
                <w:lang w:val="en-US"/>
              </w:rPr>
              <w:t xml:space="preserve">Subcontracting shall not release the Contractor from any of its responsibilities, warranties or liabilities under the Contract. </w:t>
            </w:r>
            <w:r w:rsidRPr="00FB1A93">
              <w:rPr>
                <w:b/>
                <w:sz w:val="22"/>
                <w:szCs w:val="22"/>
                <w:lang w:val="en-US"/>
              </w:rPr>
              <w:t>The Contractor</w:t>
            </w:r>
            <w:r w:rsidRPr="00FB1A93">
              <w:rPr>
                <w:sz w:val="22"/>
                <w:szCs w:val="22"/>
                <w:lang w:val="en-US"/>
              </w:rPr>
              <w:t xml:space="preserve"> shall be responsible to </w:t>
            </w:r>
            <w:r w:rsidRPr="00FB1A93">
              <w:rPr>
                <w:b/>
                <w:sz w:val="22"/>
                <w:szCs w:val="22"/>
                <w:lang w:val="en-US"/>
              </w:rPr>
              <w:t xml:space="preserve">the </w:t>
            </w:r>
            <w:r>
              <w:rPr>
                <w:b/>
                <w:sz w:val="22"/>
                <w:szCs w:val="22"/>
                <w:lang w:val="en-US"/>
              </w:rPr>
              <w:t>Principal</w:t>
            </w:r>
            <w:r w:rsidRPr="00FB1A93">
              <w:rPr>
                <w:sz w:val="22"/>
                <w:szCs w:val="22"/>
                <w:lang w:val="en-US"/>
              </w:rPr>
              <w:t xml:space="preserve"> for consequences of non-performance or improper performance of the subcontractors.</w:t>
            </w:r>
          </w:p>
          <w:p w:rsidR="00B95AD3" w:rsidRPr="00FB1A93" w:rsidRDefault="00B95AD3">
            <w:pPr>
              <w:ind w:right="69"/>
              <w:jc w:val="both"/>
              <w:rPr>
                <w:lang w:val="en-US"/>
              </w:rPr>
            </w:pPr>
          </w:p>
        </w:tc>
        <w:tc>
          <w:tcPr>
            <w:tcW w:w="5537" w:type="dxa"/>
            <w:gridSpan w:val="4"/>
          </w:tcPr>
          <w:p w:rsidR="00B95AD3" w:rsidRPr="00FB1A93" w:rsidRDefault="00B95AD3" w:rsidP="00A504C3">
            <w:pPr>
              <w:tabs>
                <w:tab w:val="left" w:pos="4918"/>
                <w:tab w:val="left" w:pos="5375"/>
              </w:tabs>
              <w:ind w:right="149"/>
              <w:jc w:val="both"/>
            </w:pPr>
            <w:r w:rsidRPr="00FB1A93">
              <w:rPr>
                <w:sz w:val="22"/>
                <w:szCs w:val="22"/>
              </w:rPr>
              <w:lastRenderedPageBreak/>
              <w:t>5.</w:t>
            </w:r>
            <w:del w:id="791" w:author="Павлютенков Юрий Владимирович" w:date="2014-03-28T13:30:00Z">
              <w:r w:rsidR="00BC50C0" w:rsidDel="00A504C3">
                <w:rPr>
                  <w:sz w:val="22"/>
                  <w:szCs w:val="22"/>
                </w:rPr>
                <w:delText>10</w:delText>
              </w:r>
              <w:r w:rsidR="00BC50C0" w:rsidRPr="00FB1A93" w:rsidDel="00A504C3">
                <w:rPr>
                  <w:sz w:val="22"/>
                  <w:szCs w:val="22"/>
                </w:rPr>
                <w:delText xml:space="preserve"> </w:delText>
              </w:r>
            </w:del>
            <w:ins w:id="792" w:author="Павлютенков Юрий Владимирович" w:date="2014-03-28T13:30:00Z">
              <w:r w:rsidR="00A504C3">
                <w:rPr>
                  <w:sz w:val="22"/>
                  <w:szCs w:val="22"/>
                </w:rPr>
                <w:t>11</w:t>
              </w:r>
              <w:r w:rsidR="00A504C3" w:rsidRPr="00FB1A93">
                <w:rPr>
                  <w:sz w:val="22"/>
                  <w:szCs w:val="22"/>
                </w:rPr>
                <w:t xml:space="preserve"> </w:t>
              </w:r>
            </w:ins>
            <w:r w:rsidRPr="00FB1A93">
              <w:rPr>
                <w:sz w:val="22"/>
                <w:szCs w:val="22"/>
              </w:rPr>
              <w:t xml:space="preserve">Заключение субподрядных договоров не освобождает Подрядчика от ответственности, обеспечения гарантий и выполнения обязательств по Контракту. </w:t>
            </w:r>
            <w:r w:rsidRPr="00FB1A93">
              <w:rPr>
                <w:b/>
                <w:sz w:val="22"/>
                <w:szCs w:val="22"/>
              </w:rPr>
              <w:t>Подрядчик</w:t>
            </w:r>
            <w:r w:rsidRPr="00FB1A93">
              <w:rPr>
                <w:sz w:val="22"/>
                <w:szCs w:val="22"/>
              </w:rPr>
              <w:t xml:space="preserve"> несет перед </w:t>
            </w:r>
            <w:r w:rsidR="00FA4FE7">
              <w:rPr>
                <w:b/>
                <w:sz w:val="22"/>
                <w:szCs w:val="22"/>
              </w:rPr>
              <w:t>Заказчик</w:t>
            </w:r>
            <w:r w:rsidRPr="00FB1A93">
              <w:rPr>
                <w:b/>
                <w:sz w:val="22"/>
                <w:szCs w:val="22"/>
              </w:rPr>
              <w:t>ом</w:t>
            </w:r>
            <w:r w:rsidRPr="00FB1A93">
              <w:rPr>
                <w:sz w:val="22"/>
                <w:szCs w:val="22"/>
              </w:rPr>
              <w:t xml:space="preserve"> ответственность за последствия неисполнения или ненадлежащего исполнения обязательств </w:t>
            </w:r>
            <w:r w:rsidRPr="00FB1A93">
              <w:rPr>
                <w:sz w:val="22"/>
                <w:szCs w:val="22"/>
              </w:rPr>
              <w:lastRenderedPageBreak/>
              <w:t xml:space="preserve">субподрядчиков. </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pPr>
              <w:ind w:right="69"/>
              <w:jc w:val="both"/>
              <w:rPr>
                <w:lang w:val="en-US"/>
              </w:rPr>
            </w:pPr>
            <w:r w:rsidRPr="00FB1A93">
              <w:rPr>
                <w:sz w:val="22"/>
                <w:szCs w:val="22"/>
                <w:lang w:val="en-US"/>
              </w:rPr>
              <w:t>5.</w:t>
            </w:r>
            <w:r w:rsidR="00BC50C0" w:rsidRPr="00BC50C0">
              <w:rPr>
                <w:sz w:val="22"/>
                <w:szCs w:val="22"/>
                <w:lang w:val="en-US"/>
              </w:rPr>
              <w:t>11</w:t>
            </w:r>
            <w:r w:rsidR="00BC50C0" w:rsidRPr="00FB1A93">
              <w:rPr>
                <w:sz w:val="22"/>
                <w:szCs w:val="22"/>
                <w:lang w:val="en-US"/>
              </w:rPr>
              <w:t xml:space="preserve"> </w:t>
            </w:r>
            <w:r w:rsidRPr="00FB1A93">
              <w:rPr>
                <w:sz w:val="22"/>
                <w:szCs w:val="22"/>
                <w:lang w:val="en-US"/>
              </w:rPr>
              <w:t>Any notice, request, consent, agreement, approval or permission which must be submitted by one Party to the other according to the Contract shall be made in writing and signed by representatives of the Parties.</w:t>
            </w:r>
          </w:p>
          <w:p w:rsidR="00B95AD3" w:rsidRPr="00FB1A93" w:rsidRDefault="00B95AD3">
            <w:pPr>
              <w:ind w:right="69"/>
              <w:jc w:val="both"/>
              <w:rPr>
                <w:lang w:val="en-US"/>
              </w:rPr>
            </w:pPr>
          </w:p>
        </w:tc>
        <w:tc>
          <w:tcPr>
            <w:tcW w:w="5537" w:type="dxa"/>
            <w:gridSpan w:val="4"/>
          </w:tcPr>
          <w:p w:rsidR="00B95AD3" w:rsidRPr="00FB1A93" w:rsidRDefault="00B95AD3" w:rsidP="00A504C3">
            <w:pPr>
              <w:tabs>
                <w:tab w:val="left" w:pos="4918"/>
                <w:tab w:val="left" w:pos="5375"/>
              </w:tabs>
              <w:ind w:right="149"/>
              <w:jc w:val="both"/>
            </w:pPr>
            <w:r w:rsidRPr="00FB1A93">
              <w:rPr>
                <w:sz w:val="22"/>
                <w:szCs w:val="22"/>
              </w:rPr>
              <w:t>5.</w:t>
            </w:r>
            <w:del w:id="793" w:author="Павлютенков Юрий Владимирович" w:date="2014-03-28T13:30:00Z">
              <w:r w:rsidR="00BC50C0" w:rsidDel="00A504C3">
                <w:rPr>
                  <w:sz w:val="22"/>
                  <w:szCs w:val="22"/>
                </w:rPr>
                <w:delText>11</w:delText>
              </w:r>
              <w:r w:rsidR="00BC50C0" w:rsidRPr="00FB1A93" w:rsidDel="00A504C3">
                <w:rPr>
                  <w:sz w:val="22"/>
                  <w:szCs w:val="22"/>
                </w:rPr>
                <w:delText xml:space="preserve"> </w:delText>
              </w:r>
            </w:del>
            <w:ins w:id="794" w:author="Павлютенков Юрий Владимирович" w:date="2014-03-28T13:30:00Z">
              <w:r w:rsidR="00A504C3">
                <w:rPr>
                  <w:sz w:val="22"/>
                  <w:szCs w:val="22"/>
                </w:rPr>
                <w:t>12</w:t>
              </w:r>
              <w:r w:rsidR="00A504C3" w:rsidRPr="00FB1A93">
                <w:rPr>
                  <w:sz w:val="22"/>
                  <w:szCs w:val="22"/>
                </w:rPr>
                <w:t xml:space="preserve"> </w:t>
              </w:r>
            </w:ins>
            <w:r w:rsidRPr="00FB1A93">
              <w:rPr>
                <w:sz w:val="22"/>
                <w:szCs w:val="22"/>
              </w:rPr>
              <w:t>Любые уведомления, заявка, соглашение, договоренность, согласование или разрешение, подлежащие направлению одной Стороной другой Стороне в соответствии с условиями Контракта, должны направляться в виде письменного документа, заверенного подписью представителей Сторон.</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rsidP="00BC50C0">
            <w:pPr>
              <w:ind w:right="69"/>
              <w:jc w:val="both"/>
              <w:rPr>
                <w:lang w:val="en-US"/>
              </w:rPr>
            </w:pPr>
            <w:r w:rsidRPr="00FB1A93">
              <w:rPr>
                <w:sz w:val="22"/>
                <w:szCs w:val="22"/>
                <w:lang w:val="en-US"/>
              </w:rPr>
              <w:t>5.</w:t>
            </w:r>
            <w:r w:rsidR="00BC50C0" w:rsidRPr="00FB1A93">
              <w:rPr>
                <w:sz w:val="22"/>
                <w:szCs w:val="22"/>
                <w:lang w:val="en-US"/>
              </w:rPr>
              <w:t>1</w:t>
            </w:r>
            <w:r w:rsidR="00BC50C0" w:rsidRPr="00BC50C0">
              <w:rPr>
                <w:sz w:val="22"/>
                <w:szCs w:val="22"/>
                <w:lang w:val="en-US"/>
              </w:rPr>
              <w:t>2</w:t>
            </w:r>
            <w:r w:rsidR="00BC50C0" w:rsidRPr="00FB1A93">
              <w:rPr>
                <w:sz w:val="22"/>
                <w:szCs w:val="22"/>
                <w:lang w:val="en-US"/>
              </w:rPr>
              <w:t xml:space="preserve"> </w:t>
            </w:r>
            <w:r w:rsidRPr="00FB1A93">
              <w:rPr>
                <w:sz w:val="22"/>
                <w:szCs w:val="22"/>
                <w:lang w:val="en-US"/>
              </w:rPr>
              <w:t>The service rendered at BNPP site</w:t>
            </w:r>
            <w:r>
              <w:rPr>
                <w:sz w:val="22"/>
                <w:szCs w:val="22"/>
                <w:lang w:val="en-US"/>
              </w:rPr>
              <w:t xml:space="preserve"> / Tehran</w:t>
            </w:r>
            <w:r w:rsidRPr="00FB1A93">
              <w:rPr>
                <w:sz w:val="22"/>
                <w:szCs w:val="22"/>
                <w:lang w:val="en-US"/>
              </w:rPr>
              <w:t xml:space="preserve"> is organized by the Contractor’s </w:t>
            </w:r>
            <w:r w:rsidRPr="00FB1A93">
              <w:rPr>
                <w:b/>
                <w:sz w:val="22"/>
                <w:szCs w:val="22"/>
                <w:lang w:val="en-US"/>
              </w:rPr>
              <w:t>Authorized Representative</w:t>
            </w:r>
            <w:r w:rsidRPr="00FB1A93">
              <w:rPr>
                <w:sz w:val="22"/>
                <w:szCs w:val="22"/>
                <w:lang w:val="en-US"/>
              </w:rPr>
              <w:t>.</w:t>
            </w:r>
          </w:p>
        </w:tc>
        <w:tc>
          <w:tcPr>
            <w:tcW w:w="5537" w:type="dxa"/>
            <w:gridSpan w:val="4"/>
          </w:tcPr>
          <w:p w:rsidR="00B95AD3" w:rsidRPr="00FB1A93" w:rsidRDefault="00B95AD3" w:rsidP="00A504C3">
            <w:pPr>
              <w:tabs>
                <w:tab w:val="left" w:pos="4918"/>
              </w:tabs>
              <w:ind w:right="149"/>
              <w:jc w:val="both"/>
            </w:pPr>
            <w:r w:rsidRPr="00FB1A93">
              <w:rPr>
                <w:sz w:val="22"/>
                <w:szCs w:val="22"/>
              </w:rPr>
              <w:t>5.</w:t>
            </w:r>
            <w:del w:id="795" w:author="Павлютенков Юрий Владимирович" w:date="2014-03-28T13:30:00Z">
              <w:r w:rsidR="00BC50C0" w:rsidRPr="00FB1A93" w:rsidDel="00A504C3">
                <w:rPr>
                  <w:sz w:val="22"/>
                  <w:szCs w:val="22"/>
                </w:rPr>
                <w:delText>1</w:delText>
              </w:r>
              <w:r w:rsidR="00BC50C0" w:rsidDel="00A504C3">
                <w:rPr>
                  <w:sz w:val="22"/>
                  <w:szCs w:val="22"/>
                </w:rPr>
                <w:delText>2</w:delText>
              </w:r>
              <w:r w:rsidR="00BC50C0" w:rsidRPr="00FB1A93" w:rsidDel="00A504C3">
                <w:rPr>
                  <w:sz w:val="22"/>
                  <w:szCs w:val="22"/>
                </w:rPr>
                <w:delText xml:space="preserve"> </w:delText>
              </w:r>
            </w:del>
            <w:ins w:id="796" w:author="Павлютенков Юрий Владимирович" w:date="2014-03-28T13:30:00Z">
              <w:r w:rsidR="00A504C3" w:rsidRPr="00FB1A93">
                <w:rPr>
                  <w:sz w:val="22"/>
                  <w:szCs w:val="22"/>
                </w:rPr>
                <w:t>1</w:t>
              </w:r>
              <w:r w:rsidR="00A504C3">
                <w:rPr>
                  <w:sz w:val="22"/>
                  <w:szCs w:val="22"/>
                </w:rPr>
                <w:t>3</w:t>
              </w:r>
            </w:ins>
            <w:r w:rsidRPr="00FB1A93">
              <w:rPr>
                <w:b/>
                <w:sz w:val="22"/>
                <w:szCs w:val="22"/>
              </w:rPr>
              <w:t>Полномочный представитель</w:t>
            </w:r>
            <w:r w:rsidRPr="00FB1A93">
              <w:rPr>
                <w:sz w:val="22"/>
                <w:szCs w:val="22"/>
              </w:rPr>
              <w:t xml:space="preserve"> Подрядчика организует оказание услуг по настоящему контракту на площадке БАЭС</w:t>
            </w:r>
            <w:r w:rsidR="00D03940">
              <w:rPr>
                <w:sz w:val="22"/>
                <w:szCs w:val="22"/>
              </w:rPr>
              <w:t>/Тегеране</w:t>
            </w:r>
            <w:r w:rsidRPr="00FB1A93">
              <w:rPr>
                <w:sz w:val="22"/>
                <w:szCs w:val="22"/>
              </w:rPr>
              <w:t>.</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right="149"/>
              <w:jc w:val="both"/>
            </w:pPr>
          </w:p>
        </w:tc>
      </w:tr>
      <w:tr w:rsidR="00B95AD3" w:rsidRPr="00FB1A93" w:rsidTr="00A23C25">
        <w:trPr>
          <w:gridAfter w:val="1"/>
          <w:wAfter w:w="4676" w:type="dxa"/>
        </w:trPr>
        <w:tc>
          <w:tcPr>
            <w:tcW w:w="4844" w:type="dxa"/>
            <w:gridSpan w:val="2"/>
          </w:tcPr>
          <w:p w:rsidR="00B95AD3" w:rsidRPr="00FB1A93" w:rsidRDefault="00B95AD3" w:rsidP="00BC50C0">
            <w:pPr>
              <w:pStyle w:val="o2"/>
              <w:keepNext/>
              <w:keepLines/>
              <w:widowControl/>
              <w:overflowPunct/>
              <w:autoSpaceDE/>
              <w:spacing w:line="240" w:lineRule="atLeast"/>
              <w:ind w:right="217"/>
              <w:rPr>
                <w:spacing w:val="2"/>
                <w:sz w:val="22"/>
                <w:szCs w:val="22"/>
              </w:rPr>
            </w:pPr>
            <w:r w:rsidRPr="00FB1A93">
              <w:rPr>
                <w:sz w:val="22"/>
                <w:szCs w:val="22"/>
              </w:rPr>
              <w:t>5.</w:t>
            </w:r>
            <w:r w:rsidR="00BC50C0" w:rsidRPr="00FB1A93">
              <w:rPr>
                <w:sz w:val="22"/>
                <w:szCs w:val="22"/>
              </w:rPr>
              <w:t>1</w:t>
            </w:r>
            <w:r w:rsidR="00BC50C0" w:rsidRPr="00FC2FD6">
              <w:rPr>
                <w:sz w:val="22"/>
                <w:szCs w:val="22"/>
              </w:rPr>
              <w:t>3</w:t>
            </w:r>
            <w:r w:rsidR="00BC50C0" w:rsidRPr="00FB1A93">
              <w:rPr>
                <w:sz w:val="22"/>
                <w:szCs w:val="22"/>
              </w:rPr>
              <w:t xml:space="preserve"> </w:t>
            </w:r>
            <w:r w:rsidRPr="00FB1A93">
              <w:rPr>
                <w:sz w:val="22"/>
                <w:szCs w:val="22"/>
              </w:rPr>
              <w:t>The Contractor’s specialists currently working at the BNPP site</w:t>
            </w:r>
            <w:r>
              <w:rPr>
                <w:sz w:val="22"/>
                <w:szCs w:val="22"/>
              </w:rPr>
              <w:t xml:space="preserve"> /Tehran</w:t>
            </w:r>
            <w:r w:rsidRPr="00FB1A93">
              <w:rPr>
                <w:sz w:val="22"/>
                <w:szCs w:val="22"/>
              </w:rPr>
              <w:t xml:space="preserve"> hereunder may represent the producers of the equipment </w:t>
            </w:r>
            <w:r>
              <w:rPr>
                <w:sz w:val="22"/>
                <w:szCs w:val="22"/>
              </w:rPr>
              <w:t xml:space="preserve">based on the contractor decision </w:t>
            </w:r>
            <w:r w:rsidRPr="00FB1A93">
              <w:rPr>
                <w:sz w:val="22"/>
                <w:szCs w:val="22"/>
              </w:rPr>
              <w:t xml:space="preserve">that shall not impede the performance of their duties under present Contact. These specialists can also be sent to other enterprises in </w:t>
            </w:r>
            <w:smartTag w:uri="urn:schemas-microsoft-com:office:smarttags" w:element="place">
              <w:smartTag w:uri="urn:schemas-microsoft-com:office:smarttags" w:element="country-region">
                <w:r w:rsidRPr="00FB1A93">
                  <w:rPr>
                    <w:sz w:val="22"/>
                    <w:szCs w:val="22"/>
                  </w:rPr>
                  <w:t>Iran</w:t>
                </w:r>
              </w:smartTag>
            </w:smartTag>
            <w:r w:rsidRPr="00FB1A93">
              <w:rPr>
                <w:sz w:val="22"/>
                <w:szCs w:val="22"/>
              </w:rPr>
              <w:t xml:space="preserve"> provided the expenses associated with such business trips including transportation, food, medical service, hotel accommodations, and daily allowances for days of travel at the rate of the working day is to be paid by the </w:t>
            </w:r>
            <w:r>
              <w:rPr>
                <w:sz w:val="22"/>
                <w:szCs w:val="22"/>
              </w:rPr>
              <w:t>Principal</w:t>
            </w:r>
            <w:r w:rsidRPr="00FB1A93">
              <w:rPr>
                <w:sz w:val="22"/>
                <w:szCs w:val="22"/>
              </w:rPr>
              <w:t>. These days are considered to be working-days and should be paid according to established procedure.</w:t>
            </w:r>
          </w:p>
        </w:tc>
        <w:tc>
          <w:tcPr>
            <w:tcW w:w="5537" w:type="dxa"/>
            <w:gridSpan w:val="4"/>
          </w:tcPr>
          <w:p w:rsidR="00B95AD3" w:rsidRPr="00FB1A93" w:rsidRDefault="00B95AD3" w:rsidP="007045C4">
            <w:pPr>
              <w:pStyle w:val="o2"/>
              <w:keepNext/>
              <w:keepLines/>
              <w:widowControl/>
              <w:tabs>
                <w:tab w:val="left" w:pos="4918"/>
              </w:tabs>
              <w:overflowPunct/>
              <w:autoSpaceDE/>
              <w:spacing w:line="240" w:lineRule="atLeast"/>
              <w:ind w:right="149"/>
              <w:rPr>
                <w:color w:val="FF0000"/>
                <w:spacing w:val="2"/>
                <w:sz w:val="22"/>
                <w:szCs w:val="22"/>
                <w:lang w:val="ru-RU"/>
              </w:rPr>
            </w:pPr>
            <w:r w:rsidRPr="00FB1A93">
              <w:rPr>
                <w:spacing w:val="2"/>
                <w:sz w:val="24"/>
                <w:szCs w:val="24"/>
                <w:lang w:val="ru-RU"/>
              </w:rPr>
              <w:t>5.</w:t>
            </w:r>
            <w:del w:id="797" w:author="Павлютенков Юрий Владимирович" w:date="2014-03-28T13:30:00Z">
              <w:r w:rsidRPr="00FB1A93" w:rsidDel="00A504C3">
                <w:rPr>
                  <w:spacing w:val="2"/>
                  <w:sz w:val="24"/>
                  <w:szCs w:val="24"/>
                  <w:lang w:val="ru-RU"/>
                </w:rPr>
                <w:delText>1</w:delText>
              </w:r>
              <w:r w:rsidR="00BC50C0" w:rsidDel="00A504C3">
                <w:rPr>
                  <w:spacing w:val="2"/>
                  <w:sz w:val="24"/>
                  <w:szCs w:val="24"/>
                  <w:lang w:val="ru-RU"/>
                </w:rPr>
                <w:delText>3</w:delText>
              </w:r>
              <w:r w:rsidRPr="00FB1A93" w:rsidDel="00A504C3">
                <w:rPr>
                  <w:spacing w:val="2"/>
                  <w:sz w:val="24"/>
                  <w:szCs w:val="24"/>
                  <w:lang w:val="ru-RU"/>
                </w:rPr>
                <w:delText xml:space="preserve"> </w:delText>
              </w:r>
            </w:del>
            <w:ins w:id="798" w:author="Павлютенков Юрий Владимирович" w:date="2014-03-28T13:30:00Z">
              <w:r w:rsidR="00A504C3" w:rsidRPr="00FB1A93">
                <w:rPr>
                  <w:spacing w:val="2"/>
                  <w:sz w:val="24"/>
                  <w:szCs w:val="24"/>
                  <w:lang w:val="ru-RU"/>
                </w:rPr>
                <w:t>1</w:t>
              </w:r>
              <w:r w:rsidR="00A504C3">
                <w:rPr>
                  <w:spacing w:val="2"/>
                  <w:sz w:val="24"/>
                  <w:szCs w:val="24"/>
                  <w:lang w:val="ru-RU"/>
                </w:rPr>
                <w:t>4</w:t>
              </w:r>
              <w:r w:rsidR="00A504C3" w:rsidRPr="00FB1A93">
                <w:rPr>
                  <w:spacing w:val="2"/>
                  <w:sz w:val="24"/>
                  <w:szCs w:val="24"/>
                  <w:lang w:val="ru-RU"/>
                </w:rPr>
                <w:t xml:space="preserve"> </w:t>
              </w:r>
            </w:ins>
            <w:r w:rsidRPr="00FB1A93">
              <w:rPr>
                <w:spacing w:val="2"/>
                <w:sz w:val="22"/>
                <w:szCs w:val="22"/>
                <w:lang w:val="ru-RU"/>
              </w:rPr>
              <w:t xml:space="preserve">Специалисты Подрядчика, </w:t>
            </w:r>
            <w:del w:id="799" w:author="Павлютенков Юрий Владимирович" w:date="2014-03-28T09:02:00Z">
              <w:r w:rsidR="00075E43" w:rsidRPr="00075E43">
                <w:rPr>
                  <w:spacing w:val="2"/>
                  <w:sz w:val="22"/>
                  <w:szCs w:val="22"/>
                  <w:highlight w:val="red"/>
                  <w:lang w:val="ru-RU"/>
                  <w:rPrChange w:id="800" w:author="Павлютенков Юрий Владимирович" w:date="2014-03-28T09:02:00Z">
                    <w:rPr>
                      <w:spacing w:val="2"/>
                      <w:kern w:val="0"/>
                      <w:sz w:val="22"/>
                      <w:szCs w:val="22"/>
                      <w:lang w:val="ru-RU" w:eastAsia="ru-RU"/>
                    </w:rPr>
                  </w:rPrChange>
                </w:rPr>
                <w:delText>в настоящее время</w:delText>
              </w:r>
              <w:r w:rsidR="00D03940" w:rsidDel="0016429F">
                <w:rPr>
                  <w:spacing w:val="2"/>
                  <w:sz w:val="22"/>
                  <w:szCs w:val="22"/>
                  <w:lang w:val="ru-RU"/>
                </w:rPr>
                <w:delText xml:space="preserve"> </w:delText>
              </w:r>
            </w:del>
            <w:r w:rsidR="00D03940">
              <w:rPr>
                <w:spacing w:val="2"/>
                <w:sz w:val="22"/>
                <w:szCs w:val="22"/>
                <w:lang w:val="ru-RU"/>
              </w:rPr>
              <w:t>работ</w:t>
            </w:r>
            <w:bookmarkStart w:id="801" w:name="_GoBack"/>
            <w:bookmarkEnd w:id="801"/>
            <w:r w:rsidR="00D03940">
              <w:rPr>
                <w:spacing w:val="2"/>
                <w:sz w:val="22"/>
                <w:szCs w:val="22"/>
                <w:lang w:val="ru-RU"/>
              </w:rPr>
              <w:t>ающие на БАЭС/Тегеране по контракту</w:t>
            </w:r>
            <w:r w:rsidRPr="00FB1A93">
              <w:rPr>
                <w:spacing w:val="2"/>
                <w:sz w:val="22"/>
                <w:szCs w:val="22"/>
                <w:lang w:val="ru-RU"/>
              </w:rPr>
              <w:t xml:space="preserve">, могут </w:t>
            </w:r>
            <w:r w:rsidR="00D03940">
              <w:rPr>
                <w:spacing w:val="2"/>
                <w:sz w:val="22"/>
                <w:szCs w:val="22"/>
                <w:lang w:val="ru-RU"/>
              </w:rPr>
              <w:t xml:space="preserve">по решению Подрядчика </w:t>
            </w:r>
            <w:r w:rsidRPr="00FB1A93">
              <w:rPr>
                <w:spacing w:val="2"/>
                <w:sz w:val="22"/>
                <w:szCs w:val="22"/>
                <w:lang w:val="ru-RU"/>
              </w:rPr>
              <w:t>представлять производителей основного оборудования, что не должно препятствовать исполнению их обязанностей по настоящему Контракту. Также они могут направляться на другие предприятия на территории ИРИ, при условии, что все расходы</w:t>
            </w:r>
            <w:r w:rsidR="00D03940">
              <w:rPr>
                <w:spacing w:val="2"/>
                <w:sz w:val="22"/>
                <w:szCs w:val="22"/>
                <w:lang w:val="ru-RU"/>
              </w:rPr>
              <w:t xml:space="preserve"> на такие командировки</w:t>
            </w:r>
            <w:r w:rsidRPr="00FB1A93">
              <w:rPr>
                <w:spacing w:val="2"/>
                <w:sz w:val="22"/>
                <w:szCs w:val="22"/>
                <w:lang w:val="ru-RU"/>
              </w:rPr>
              <w:t>, включая проезд, проживание, питание, медобслуживание</w:t>
            </w:r>
            <w:r w:rsidR="00D03940">
              <w:rPr>
                <w:spacing w:val="2"/>
                <w:sz w:val="22"/>
                <w:szCs w:val="22"/>
                <w:lang w:val="ru-RU"/>
              </w:rPr>
              <w:t xml:space="preserve"> и суточные,</w:t>
            </w:r>
            <w:r w:rsidRPr="00FB1A93">
              <w:rPr>
                <w:spacing w:val="2"/>
                <w:sz w:val="22"/>
                <w:szCs w:val="22"/>
                <w:lang w:val="ru-RU"/>
              </w:rPr>
              <w:t xml:space="preserve"> берет на себя </w:t>
            </w:r>
            <w:r w:rsidR="00FA4FE7">
              <w:rPr>
                <w:spacing w:val="2"/>
                <w:sz w:val="22"/>
                <w:szCs w:val="22"/>
                <w:lang w:val="ru-RU"/>
              </w:rPr>
              <w:t>Заказчик</w:t>
            </w:r>
            <w:r w:rsidRPr="00FB1A93">
              <w:rPr>
                <w:spacing w:val="2"/>
                <w:sz w:val="22"/>
                <w:szCs w:val="22"/>
                <w:lang w:val="ru-RU"/>
              </w:rPr>
              <w:t>. Эти дни считаются рабочими и оплачиваются в обычном порядке.</w:t>
            </w:r>
          </w:p>
          <w:p w:rsidR="00B95AD3" w:rsidRPr="00FB1A93" w:rsidRDefault="00B95AD3" w:rsidP="007045C4">
            <w:pPr>
              <w:keepNext/>
              <w:keepLines/>
              <w:tabs>
                <w:tab w:val="left" w:pos="4918"/>
              </w:tabs>
              <w:spacing w:line="240" w:lineRule="atLeast"/>
              <w:ind w:right="149"/>
              <w:rPr>
                <w:color w:val="FF0000"/>
                <w:spacing w:val="2"/>
              </w:rPr>
            </w:pPr>
          </w:p>
        </w:tc>
      </w:tr>
      <w:tr w:rsidR="00B95AD3" w:rsidRPr="00FB1A93" w:rsidTr="00A23C25">
        <w:trPr>
          <w:gridAfter w:val="1"/>
          <w:wAfter w:w="4676" w:type="dxa"/>
        </w:trPr>
        <w:tc>
          <w:tcPr>
            <w:tcW w:w="4844" w:type="dxa"/>
            <w:gridSpan w:val="2"/>
          </w:tcPr>
          <w:p w:rsidR="00B95AD3" w:rsidRPr="00FA4FE7" w:rsidRDefault="00B95AD3" w:rsidP="003E5E08">
            <w:pPr>
              <w:pStyle w:val="o2"/>
              <w:keepNext/>
              <w:keepLines/>
              <w:widowControl/>
              <w:overflowPunct/>
              <w:autoSpaceDE/>
              <w:spacing w:before="200" w:line="240" w:lineRule="atLeast"/>
              <w:ind w:right="217"/>
              <w:outlineLvl w:val="2"/>
              <w:rPr>
                <w:sz w:val="22"/>
                <w:szCs w:val="22"/>
                <w:lang w:val="ru-RU"/>
              </w:rPr>
            </w:pPr>
          </w:p>
        </w:tc>
        <w:tc>
          <w:tcPr>
            <w:tcW w:w="5537" w:type="dxa"/>
            <w:gridSpan w:val="4"/>
          </w:tcPr>
          <w:p w:rsidR="00B95AD3" w:rsidRPr="00FB1A93" w:rsidRDefault="00B95AD3" w:rsidP="007045C4">
            <w:pPr>
              <w:pStyle w:val="o2"/>
              <w:keepNext/>
              <w:keepLines/>
              <w:widowControl/>
              <w:tabs>
                <w:tab w:val="left" w:pos="4918"/>
              </w:tabs>
              <w:overflowPunct/>
              <w:autoSpaceDE/>
              <w:spacing w:line="240" w:lineRule="atLeast"/>
              <w:ind w:right="149"/>
              <w:rPr>
                <w:spacing w:val="2"/>
                <w:sz w:val="24"/>
                <w:szCs w:val="24"/>
                <w:lang w:val="ru-RU"/>
              </w:rPr>
            </w:pPr>
          </w:p>
        </w:tc>
      </w:tr>
      <w:tr w:rsidR="00B95AD3" w:rsidRPr="00FB1A93" w:rsidTr="00A23C25">
        <w:trPr>
          <w:gridAfter w:val="1"/>
          <w:wAfter w:w="4676" w:type="dxa"/>
        </w:trPr>
        <w:tc>
          <w:tcPr>
            <w:tcW w:w="4844" w:type="dxa"/>
            <w:gridSpan w:val="2"/>
          </w:tcPr>
          <w:p w:rsidR="00B95AD3" w:rsidRPr="00FB1A93" w:rsidRDefault="00B95AD3" w:rsidP="003E5E08">
            <w:pPr>
              <w:pStyle w:val="2"/>
              <w:numPr>
                <w:ilvl w:val="0"/>
                <w:numId w:val="0"/>
              </w:numPr>
              <w:spacing w:before="0" w:after="0" w:line="240" w:lineRule="auto"/>
              <w:ind w:left="72" w:right="69"/>
              <w:jc w:val="both"/>
              <w:rPr>
                <w:color w:val="auto"/>
                <w:sz w:val="22"/>
                <w:szCs w:val="22"/>
                <w:u w:val="none"/>
              </w:rPr>
            </w:pPr>
            <w:r w:rsidRPr="00FB1A93">
              <w:rPr>
                <w:sz w:val="22"/>
                <w:szCs w:val="22"/>
                <w:u w:val="none"/>
              </w:rPr>
              <w:t>ARTICLE 6 rights and obligations of the parties</w:t>
            </w:r>
          </w:p>
        </w:tc>
        <w:tc>
          <w:tcPr>
            <w:tcW w:w="5537" w:type="dxa"/>
            <w:gridSpan w:val="4"/>
          </w:tcPr>
          <w:p w:rsidR="00B95AD3" w:rsidRPr="00FB1A93" w:rsidRDefault="00B95AD3" w:rsidP="007045C4">
            <w:pPr>
              <w:pStyle w:val="2"/>
              <w:numPr>
                <w:ilvl w:val="0"/>
                <w:numId w:val="0"/>
              </w:numPr>
              <w:tabs>
                <w:tab w:val="left" w:pos="4918"/>
                <w:tab w:val="left" w:pos="5375"/>
              </w:tabs>
              <w:spacing w:before="0" w:after="0" w:line="240" w:lineRule="auto"/>
              <w:ind w:left="720" w:right="149" w:hanging="720"/>
              <w:jc w:val="both"/>
              <w:rPr>
                <w:color w:val="auto"/>
                <w:sz w:val="22"/>
                <w:szCs w:val="22"/>
                <w:u w:val="none"/>
                <w:lang w:val="ru-RU"/>
              </w:rPr>
            </w:pPr>
            <w:r w:rsidRPr="00FB1A93">
              <w:rPr>
                <w:sz w:val="22"/>
                <w:szCs w:val="22"/>
                <w:u w:val="none"/>
                <w:lang w:val="ru-RU"/>
              </w:rPr>
              <w:t>СТАТЬЯ 6  ПРАВА И ОБЯЗАННОСТИ СТОРОН</w:t>
            </w:r>
          </w:p>
        </w:tc>
      </w:tr>
      <w:tr w:rsidR="00B95AD3" w:rsidRPr="00FB1A93" w:rsidTr="00A23C25">
        <w:trPr>
          <w:gridAfter w:val="1"/>
          <w:wAfter w:w="4676" w:type="dxa"/>
        </w:trPr>
        <w:tc>
          <w:tcPr>
            <w:tcW w:w="4844" w:type="dxa"/>
            <w:gridSpan w:val="2"/>
          </w:tcPr>
          <w:p w:rsidR="00B95AD3" w:rsidRPr="00FB1A93" w:rsidRDefault="00B95AD3" w:rsidP="003E5E08">
            <w:pPr>
              <w:pStyle w:val="o2"/>
              <w:keepNext/>
              <w:keepLines/>
              <w:widowControl/>
              <w:overflowPunct/>
              <w:autoSpaceDE/>
              <w:spacing w:line="240" w:lineRule="atLeast"/>
              <w:ind w:right="217"/>
              <w:rPr>
                <w:sz w:val="22"/>
                <w:szCs w:val="22"/>
                <w:lang w:val="ru-RU"/>
              </w:rPr>
            </w:pPr>
          </w:p>
        </w:tc>
        <w:tc>
          <w:tcPr>
            <w:tcW w:w="5537" w:type="dxa"/>
            <w:gridSpan w:val="4"/>
          </w:tcPr>
          <w:p w:rsidR="00B95AD3" w:rsidRPr="00FB1A93" w:rsidRDefault="00B95AD3" w:rsidP="007045C4">
            <w:pPr>
              <w:pStyle w:val="o2"/>
              <w:keepNext/>
              <w:keepLines/>
              <w:widowControl/>
              <w:tabs>
                <w:tab w:val="left" w:pos="4918"/>
              </w:tabs>
              <w:overflowPunct/>
              <w:autoSpaceDE/>
              <w:spacing w:line="240" w:lineRule="atLeast"/>
              <w:ind w:right="149"/>
              <w:rPr>
                <w:spacing w:val="2"/>
                <w:sz w:val="24"/>
                <w:szCs w:val="24"/>
                <w:lang w:val="ru-RU"/>
              </w:rPr>
            </w:pPr>
          </w:p>
        </w:tc>
      </w:tr>
      <w:tr w:rsidR="00B95AD3" w:rsidRPr="00FB1A93" w:rsidTr="00A23C25">
        <w:trPr>
          <w:gridAfter w:val="1"/>
          <w:wAfter w:w="4676" w:type="dxa"/>
        </w:trPr>
        <w:tc>
          <w:tcPr>
            <w:tcW w:w="4844" w:type="dxa"/>
            <w:gridSpan w:val="2"/>
          </w:tcPr>
          <w:p w:rsidR="00B95AD3" w:rsidRPr="00FB1A93" w:rsidRDefault="00B95AD3" w:rsidP="00C54CCD">
            <w:pPr>
              <w:pStyle w:val="o2"/>
              <w:widowControl/>
              <w:numPr>
                <w:ilvl w:val="0"/>
                <w:numId w:val="4"/>
              </w:numPr>
              <w:tabs>
                <w:tab w:val="num" w:pos="540"/>
              </w:tabs>
              <w:overflowPunct/>
              <w:autoSpaceDE/>
              <w:adjustRightInd/>
              <w:spacing w:line="240" w:lineRule="auto"/>
              <w:ind w:left="0" w:right="69" w:firstLine="0"/>
              <w:rPr>
                <w:b/>
                <w:bCs/>
                <w:sz w:val="22"/>
                <w:szCs w:val="22"/>
              </w:rPr>
            </w:pPr>
            <w:r w:rsidRPr="00FB1A93">
              <w:rPr>
                <w:sz w:val="22"/>
                <w:szCs w:val="22"/>
              </w:rPr>
              <w:t xml:space="preserve">The Obligation of the </w:t>
            </w:r>
            <w:r>
              <w:rPr>
                <w:sz w:val="22"/>
                <w:szCs w:val="22"/>
              </w:rPr>
              <w:t>Principal</w:t>
            </w:r>
            <w:r w:rsidRPr="00FB1A93">
              <w:rPr>
                <w:sz w:val="22"/>
                <w:szCs w:val="22"/>
              </w:rPr>
              <w:t xml:space="preserve"> for providing of work of the Contractor in </w:t>
            </w:r>
            <w:smartTag w:uri="urn:schemas-microsoft-com:office:smarttags" w:element="country-region">
              <w:smartTag w:uri="urn:schemas-microsoft-com:office:smarttags" w:element="place">
                <w:r w:rsidRPr="00FB1A93">
                  <w:rPr>
                    <w:sz w:val="22"/>
                    <w:szCs w:val="22"/>
                  </w:rPr>
                  <w:t>Iran</w:t>
                </w:r>
              </w:smartTag>
            </w:smartTag>
            <w:r w:rsidRPr="00FB1A93">
              <w:rPr>
                <w:sz w:val="22"/>
                <w:szCs w:val="22"/>
              </w:rPr>
              <w:t xml:space="preserve"> for </w:t>
            </w:r>
            <w:r>
              <w:rPr>
                <w:sz w:val="22"/>
                <w:szCs w:val="22"/>
              </w:rPr>
              <w:t>The Principal</w:t>
            </w:r>
            <w:r w:rsidRPr="00FB1A93">
              <w:rPr>
                <w:sz w:val="22"/>
                <w:szCs w:val="22"/>
              </w:rPr>
              <w:t>’s expense.</w:t>
            </w:r>
          </w:p>
        </w:tc>
        <w:tc>
          <w:tcPr>
            <w:tcW w:w="5537" w:type="dxa"/>
            <w:gridSpan w:val="4"/>
          </w:tcPr>
          <w:p w:rsidR="00B95AD3" w:rsidRPr="00FB1A93" w:rsidRDefault="00B95AD3" w:rsidP="00AA4A61">
            <w:pPr>
              <w:pStyle w:val="o2"/>
              <w:widowControl/>
              <w:numPr>
                <w:ilvl w:val="1"/>
                <w:numId w:val="15"/>
              </w:numPr>
              <w:tabs>
                <w:tab w:val="clear" w:pos="360"/>
                <w:tab w:val="num" w:pos="0"/>
                <w:tab w:val="num" w:pos="620"/>
                <w:tab w:val="left" w:pos="4918"/>
                <w:tab w:val="left" w:pos="5375"/>
              </w:tabs>
              <w:overflowPunct/>
              <w:autoSpaceDE/>
              <w:adjustRightInd/>
              <w:spacing w:line="240" w:lineRule="auto"/>
              <w:ind w:left="0" w:right="149" w:firstLine="0"/>
              <w:rPr>
                <w:b/>
                <w:bCs/>
                <w:sz w:val="22"/>
                <w:szCs w:val="22"/>
                <w:lang w:val="ru-RU"/>
              </w:rPr>
            </w:pPr>
            <w:r w:rsidRPr="00FB1A93">
              <w:rPr>
                <w:sz w:val="22"/>
                <w:szCs w:val="22"/>
                <w:lang w:val="ru-RU"/>
              </w:rPr>
              <w:t xml:space="preserve">Обязательства </w:t>
            </w:r>
            <w:r w:rsidR="00FA4FE7">
              <w:rPr>
                <w:sz w:val="22"/>
                <w:szCs w:val="22"/>
                <w:lang w:val="ru-RU"/>
              </w:rPr>
              <w:t>Заказчик</w:t>
            </w:r>
            <w:r w:rsidRPr="00FB1A93">
              <w:rPr>
                <w:sz w:val="22"/>
                <w:szCs w:val="22"/>
                <w:lang w:val="ru-RU"/>
              </w:rPr>
              <w:t xml:space="preserve">а по обеспечению работы Подрядчика в ИРИ за счет </w:t>
            </w:r>
            <w:r w:rsidR="00FA4FE7">
              <w:rPr>
                <w:sz w:val="22"/>
                <w:szCs w:val="22"/>
                <w:lang w:val="ru-RU"/>
              </w:rPr>
              <w:t>Заказчик</w:t>
            </w:r>
            <w:r w:rsidRPr="00FB1A93">
              <w:rPr>
                <w:sz w:val="22"/>
                <w:szCs w:val="22"/>
                <w:lang w:val="ru-RU"/>
              </w:rPr>
              <w:t>а</w:t>
            </w:r>
          </w:p>
        </w:tc>
      </w:tr>
      <w:tr w:rsidR="00B95AD3" w:rsidRPr="00FB1A93" w:rsidTr="00A23C25">
        <w:trPr>
          <w:gridAfter w:val="1"/>
          <w:wAfter w:w="4676" w:type="dxa"/>
        </w:trPr>
        <w:tc>
          <w:tcPr>
            <w:tcW w:w="4844" w:type="dxa"/>
            <w:gridSpan w:val="2"/>
          </w:tcPr>
          <w:p w:rsidR="00B95AD3" w:rsidRPr="00FB1A93" w:rsidRDefault="00B95AD3" w:rsidP="003E5E08">
            <w:pPr>
              <w:pStyle w:val="o2"/>
              <w:widowControl/>
              <w:overflowPunct/>
              <w:autoSpaceDE/>
              <w:adjustRightInd/>
              <w:spacing w:line="240" w:lineRule="auto"/>
              <w:ind w:right="69"/>
              <w:rPr>
                <w:lang w:val="ru-RU"/>
              </w:rPr>
            </w:pPr>
          </w:p>
        </w:tc>
        <w:tc>
          <w:tcPr>
            <w:tcW w:w="5537" w:type="dxa"/>
            <w:gridSpan w:val="4"/>
          </w:tcPr>
          <w:p w:rsidR="00B95AD3" w:rsidRPr="00FB1A93" w:rsidRDefault="00B95AD3" w:rsidP="007045C4">
            <w:pPr>
              <w:pStyle w:val="o2"/>
              <w:widowControl/>
              <w:tabs>
                <w:tab w:val="num" w:pos="620"/>
                <w:tab w:val="left" w:pos="4918"/>
                <w:tab w:val="left" w:pos="5375"/>
              </w:tabs>
              <w:overflowPunct/>
              <w:autoSpaceDE/>
              <w:adjustRightInd/>
              <w:spacing w:line="240" w:lineRule="auto"/>
              <w:ind w:right="149"/>
              <w:rPr>
                <w:lang w:val="ru-RU"/>
              </w:rPr>
            </w:pPr>
          </w:p>
        </w:tc>
      </w:tr>
      <w:tr w:rsidR="00B95AD3" w:rsidRPr="00FB1A93" w:rsidTr="00A23C25">
        <w:trPr>
          <w:gridAfter w:val="1"/>
          <w:wAfter w:w="4676" w:type="dxa"/>
        </w:trPr>
        <w:tc>
          <w:tcPr>
            <w:tcW w:w="4844" w:type="dxa"/>
            <w:gridSpan w:val="2"/>
          </w:tcPr>
          <w:p w:rsidR="00B95AD3" w:rsidRPr="00FB1A93" w:rsidRDefault="00B95AD3" w:rsidP="00CF1304">
            <w:pPr>
              <w:ind w:right="69"/>
              <w:jc w:val="both"/>
              <w:rPr>
                <w:lang w:val="en-US"/>
              </w:rPr>
            </w:pPr>
            <w:r w:rsidRPr="00FB1A93">
              <w:rPr>
                <w:sz w:val="22"/>
                <w:szCs w:val="22"/>
                <w:lang w:val="en-US"/>
              </w:rPr>
              <w:t xml:space="preserve">6.1.1 Before the specialists assigned for the </w:t>
            </w:r>
            <w:r>
              <w:rPr>
                <w:sz w:val="22"/>
                <w:szCs w:val="22"/>
                <w:lang w:val="en-US"/>
              </w:rPr>
              <w:t>Principal</w:t>
            </w:r>
            <w:r w:rsidRPr="00FB1A93">
              <w:rPr>
                <w:sz w:val="22"/>
                <w:szCs w:val="22"/>
                <w:lang w:val="en-US"/>
              </w:rPr>
              <w:t xml:space="preserve"> to render the service under item 3, the </w:t>
            </w:r>
            <w:r>
              <w:rPr>
                <w:sz w:val="22"/>
                <w:szCs w:val="22"/>
                <w:lang w:val="en-US"/>
              </w:rPr>
              <w:t>The Principal</w:t>
            </w:r>
            <w:r w:rsidRPr="00FB1A93">
              <w:rPr>
                <w:sz w:val="22"/>
                <w:szCs w:val="22"/>
                <w:lang w:val="en-US"/>
              </w:rPr>
              <w:t xml:space="preserve"> shall submit to the Contractor the dispatching order, which shall include but not be limited to, qualification, enterprise, duration of employment, and so on (see </w:t>
            </w:r>
            <w:r w:rsidRPr="00FB1A93">
              <w:rPr>
                <w:b/>
                <w:sz w:val="22"/>
                <w:szCs w:val="22"/>
                <w:lang w:val="en-US"/>
              </w:rPr>
              <w:t>Appendix 3</w:t>
            </w:r>
            <w:r w:rsidRPr="00FB1A93">
              <w:rPr>
                <w:sz w:val="22"/>
                <w:szCs w:val="22"/>
                <w:lang w:val="en-US"/>
              </w:rPr>
              <w:t xml:space="preserve">). </w:t>
            </w:r>
          </w:p>
        </w:tc>
        <w:tc>
          <w:tcPr>
            <w:tcW w:w="5537" w:type="dxa"/>
            <w:gridSpan w:val="4"/>
          </w:tcPr>
          <w:p w:rsidR="00B95AD3" w:rsidRPr="00FB1A93" w:rsidRDefault="00B95AD3" w:rsidP="00B317EF">
            <w:pPr>
              <w:tabs>
                <w:tab w:val="left" w:pos="4918"/>
                <w:tab w:val="left" w:pos="5375"/>
              </w:tabs>
              <w:ind w:right="149"/>
              <w:jc w:val="both"/>
            </w:pPr>
            <w:r w:rsidRPr="00FB1A93">
              <w:rPr>
                <w:sz w:val="22"/>
                <w:szCs w:val="22"/>
              </w:rPr>
              <w:t xml:space="preserve">6.1.1 До назначения специалистов для оказания услуг </w:t>
            </w:r>
            <w:r w:rsidR="00FA4FE7">
              <w:rPr>
                <w:sz w:val="22"/>
                <w:szCs w:val="22"/>
              </w:rPr>
              <w:t>Заказчик</w:t>
            </w:r>
            <w:r w:rsidRPr="00FB1A93">
              <w:rPr>
                <w:sz w:val="22"/>
                <w:szCs w:val="22"/>
              </w:rPr>
              <w:t xml:space="preserve">у согласно статье 3, </w:t>
            </w:r>
            <w:r w:rsidR="00FA4FE7">
              <w:rPr>
                <w:sz w:val="22"/>
                <w:szCs w:val="22"/>
              </w:rPr>
              <w:t>Заказчик</w:t>
            </w:r>
            <w:r w:rsidRPr="00FB1A93">
              <w:rPr>
                <w:sz w:val="22"/>
                <w:szCs w:val="22"/>
              </w:rPr>
              <w:t xml:space="preserve"> обязуется направить Подрядчику заявку на командирование, которая включает в себя, в числе прочего, фамилию и имя специалиста, специальность, предприятие, продолжительность работ и т.д. (см. Приложение 3)</w:t>
            </w:r>
          </w:p>
        </w:tc>
      </w:tr>
      <w:tr w:rsidR="00B95AD3" w:rsidRPr="00FB1A93" w:rsidTr="00A23C25">
        <w:trPr>
          <w:gridAfter w:val="1"/>
          <w:wAfter w:w="4676" w:type="dxa"/>
        </w:trPr>
        <w:tc>
          <w:tcPr>
            <w:tcW w:w="4844" w:type="dxa"/>
            <w:gridSpan w:val="2"/>
          </w:tcPr>
          <w:p w:rsidR="00B95AD3" w:rsidRPr="00FB1A93" w:rsidRDefault="00B95AD3" w:rsidP="003E5E08">
            <w:pPr>
              <w:ind w:right="69"/>
              <w:jc w:val="both"/>
            </w:pPr>
          </w:p>
        </w:tc>
        <w:tc>
          <w:tcPr>
            <w:tcW w:w="5537" w:type="dxa"/>
            <w:gridSpan w:val="4"/>
          </w:tcPr>
          <w:p w:rsidR="00B95AD3" w:rsidRPr="00FB1A93" w:rsidRDefault="00B95AD3" w:rsidP="00B317EF">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rsidP="00C54CCD">
            <w:pPr>
              <w:ind w:right="69"/>
              <w:jc w:val="both"/>
              <w:rPr>
                <w:lang w:val="en-US"/>
              </w:rPr>
            </w:pPr>
            <w:r w:rsidRPr="00FB1A93">
              <w:rPr>
                <w:sz w:val="22"/>
                <w:szCs w:val="22"/>
                <w:lang w:val="en-US"/>
              </w:rPr>
              <w:t xml:space="preserve">6.1.2 The </w:t>
            </w:r>
            <w:r>
              <w:rPr>
                <w:sz w:val="22"/>
                <w:szCs w:val="22"/>
                <w:lang w:val="en-US"/>
              </w:rPr>
              <w:t>Principal</w:t>
            </w:r>
            <w:r w:rsidRPr="00FB1A93">
              <w:rPr>
                <w:sz w:val="22"/>
                <w:szCs w:val="22"/>
                <w:lang w:val="en-US"/>
              </w:rPr>
              <w:t xml:space="preserve"> will assist, to the extent possible, the Contractor in obtaining all necessary information and documents in the written form (such as the invitation letter) to ensure that the Contractor personnel can enter Iran in accordance with legal requirements for entry and stay.</w:t>
            </w:r>
          </w:p>
          <w:p w:rsidR="00B95AD3" w:rsidRPr="00FB1A93" w:rsidRDefault="00B95AD3">
            <w:pPr>
              <w:ind w:left="360" w:right="69" w:hanging="360"/>
              <w:jc w:val="both"/>
              <w:rPr>
                <w:lang w:val="en-US"/>
              </w:rPr>
            </w:pPr>
          </w:p>
        </w:tc>
        <w:tc>
          <w:tcPr>
            <w:tcW w:w="5537" w:type="dxa"/>
            <w:gridSpan w:val="4"/>
          </w:tcPr>
          <w:p w:rsidR="00B95AD3" w:rsidRPr="00FB1A93" w:rsidRDefault="00B95AD3" w:rsidP="00B317EF">
            <w:pPr>
              <w:tabs>
                <w:tab w:val="left" w:pos="4918"/>
                <w:tab w:val="left" w:pos="5375"/>
              </w:tabs>
              <w:ind w:right="149"/>
              <w:jc w:val="both"/>
            </w:pPr>
            <w:r w:rsidRPr="00FB1A93">
              <w:rPr>
                <w:sz w:val="22"/>
                <w:szCs w:val="22"/>
              </w:rPr>
              <w:t xml:space="preserve">6.1.2 </w:t>
            </w:r>
            <w:r w:rsidR="00FA4FE7">
              <w:rPr>
                <w:sz w:val="22"/>
                <w:szCs w:val="22"/>
              </w:rPr>
              <w:t>Заказчик</w:t>
            </w:r>
            <w:r w:rsidRPr="00FB1A93">
              <w:rPr>
                <w:sz w:val="22"/>
                <w:szCs w:val="22"/>
              </w:rPr>
              <w:t xml:space="preserve"> обязуется </w:t>
            </w:r>
            <w:r w:rsidR="00D03940">
              <w:rPr>
                <w:sz w:val="22"/>
                <w:szCs w:val="22"/>
              </w:rPr>
              <w:t xml:space="preserve">по мере возможности </w:t>
            </w:r>
            <w:r w:rsidRPr="00FB1A93">
              <w:rPr>
                <w:sz w:val="22"/>
                <w:szCs w:val="22"/>
              </w:rPr>
              <w:t>оказывать помощь Подрядчику в части получения всей необходимой информации и документации в письменной форме (такой, как письма-приглашения) в целях обеспечения беспрепятственного  въезда  персонала Подрядчика в ИРИ в соответствии с действующими правилами въезда и пребывания.</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 w:val="left" w:pos="5375"/>
              </w:tabs>
              <w:ind w:right="149"/>
            </w:pPr>
          </w:p>
        </w:tc>
      </w:tr>
      <w:tr w:rsidR="00B95AD3" w:rsidRPr="00FB1A93" w:rsidTr="00A23C25">
        <w:trPr>
          <w:gridAfter w:val="1"/>
          <w:wAfter w:w="4676" w:type="dxa"/>
        </w:trPr>
        <w:tc>
          <w:tcPr>
            <w:tcW w:w="4844" w:type="dxa"/>
            <w:gridSpan w:val="2"/>
          </w:tcPr>
          <w:p w:rsidR="00B95AD3" w:rsidRPr="00FB1A93" w:rsidRDefault="00B95AD3" w:rsidP="00140316">
            <w:pPr>
              <w:ind w:right="69"/>
              <w:jc w:val="both"/>
              <w:rPr>
                <w:lang w:val="en-US"/>
              </w:rPr>
            </w:pPr>
            <w:r w:rsidRPr="00FB1A93">
              <w:rPr>
                <w:sz w:val="22"/>
                <w:szCs w:val="22"/>
                <w:lang w:val="en-US"/>
              </w:rPr>
              <w:t xml:space="preserve">6.1.3 The </w:t>
            </w:r>
            <w:r>
              <w:rPr>
                <w:sz w:val="22"/>
                <w:szCs w:val="22"/>
                <w:lang w:val="en-US"/>
              </w:rPr>
              <w:t>Principal</w:t>
            </w:r>
            <w:r w:rsidRPr="00FB1A93">
              <w:rPr>
                <w:sz w:val="22"/>
                <w:szCs w:val="22"/>
                <w:lang w:val="en-US"/>
              </w:rPr>
              <w:t xml:space="preserve"> shall ensure that the Contractor specialists have access, as required, to all available regulatory and supervision documents. All these documents shall be provided in English and Russian</w:t>
            </w:r>
            <w:r>
              <w:rPr>
                <w:sz w:val="22"/>
                <w:szCs w:val="22"/>
                <w:lang w:val="en-US"/>
              </w:rPr>
              <w:t xml:space="preserve"> if available. </w:t>
            </w:r>
            <w:r w:rsidRPr="00FB1A93">
              <w:rPr>
                <w:sz w:val="22"/>
                <w:szCs w:val="22"/>
                <w:lang w:val="en-US"/>
              </w:rPr>
              <w:t xml:space="preserve">The </w:t>
            </w:r>
            <w:r>
              <w:rPr>
                <w:sz w:val="22"/>
                <w:szCs w:val="22"/>
                <w:lang w:val="en-US"/>
              </w:rPr>
              <w:t>Principal</w:t>
            </w:r>
            <w:r w:rsidRPr="00FB1A93">
              <w:rPr>
                <w:sz w:val="22"/>
                <w:szCs w:val="22"/>
                <w:lang w:val="en-US"/>
              </w:rPr>
              <w:t xml:space="preserve"> shall also provide the Contractor with the possibility of </w:t>
            </w:r>
            <w:r w:rsidRPr="00FB1A93">
              <w:rPr>
                <w:sz w:val="22"/>
                <w:szCs w:val="22"/>
                <w:lang w:val="en-US"/>
              </w:rPr>
              <w:lastRenderedPageBreak/>
              <w:t>traveling along buildings and structures at BNPP.</w:t>
            </w:r>
          </w:p>
          <w:p w:rsidR="00B95AD3" w:rsidRPr="00FB1A93" w:rsidRDefault="00B95AD3">
            <w:pPr>
              <w:ind w:left="360" w:right="69" w:hanging="360"/>
              <w:jc w:val="both"/>
              <w:rPr>
                <w:lang w:val="en-US"/>
              </w:rPr>
            </w:pPr>
          </w:p>
        </w:tc>
        <w:tc>
          <w:tcPr>
            <w:tcW w:w="5537" w:type="dxa"/>
            <w:gridSpan w:val="4"/>
          </w:tcPr>
          <w:p w:rsidR="00B95AD3" w:rsidRPr="00FB1A93" w:rsidRDefault="00B95AD3" w:rsidP="007045C4">
            <w:pPr>
              <w:tabs>
                <w:tab w:val="left" w:pos="4918"/>
                <w:tab w:val="left" w:pos="5375"/>
              </w:tabs>
              <w:ind w:right="149"/>
              <w:jc w:val="both"/>
            </w:pPr>
            <w:r w:rsidRPr="00FB1A93">
              <w:rPr>
                <w:sz w:val="22"/>
                <w:szCs w:val="22"/>
              </w:rPr>
              <w:lastRenderedPageBreak/>
              <w:t xml:space="preserve">6.1.3 </w:t>
            </w:r>
            <w:r w:rsidR="00FA4FE7">
              <w:rPr>
                <w:sz w:val="22"/>
                <w:szCs w:val="22"/>
              </w:rPr>
              <w:t>Заказчик</w:t>
            </w:r>
            <w:r w:rsidRPr="00FB1A93">
              <w:rPr>
                <w:sz w:val="22"/>
                <w:szCs w:val="22"/>
              </w:rPr>
              <w:t xml:space="preserve"> обязуется в соответствии с требованиями обеспечить доступ специалистов Подрядчика ко всей имеющейся в наличии регулирующей и надзорной документации. Вся вышеупомянутая документация</w:t>
            </w:r>
            <w:r w:rsidR="00D03940">
              <w:rPr>
                <w:sz w:val="22"/>
                <w:szCs w:val="22"/>
              </w:rPr>
              <w:t>,</w:t>
            </w:r>
            <w:r w:rsidRPr="00FB1A93">
              <w:rPr>
                <w:sz w:val="22"/>
                <w:szCs w:val="22"/>
              </w:rPr>
              <w:t xml:space="preserve"> </w:t>
            </w:r>
            <w:r w:rsidR="00D03940">
              <w:rPr>
                <w:sz w:val="22"/>
                <w:szCs w:val="22"/>
              </w:rPr>
              <w:t xml:space="preserve">если она есть в наличии, </w:t>
            </w:r>
            <w:r w:rsidRPr="00FB1A93">
              <w:rPr>
                <w:sz w:val="22"/>
                <w:szCs w:val="22"/>
              </w:rPr>
              <w:t xml:space="preserve">будет предоставлена на английском  и </w:t>
            </w:r>
            <w:r w:rsidRPr="00FB1A93">
              <w:rPr>
                <w:sz w:val="22"/>
                <w:szCs w:val="22"/>
              </w:rPr>
              <w:lastRenderedPageBreak/>
              <w:t xml:space="preserve">русском языках. </w:t>
            </w:r>
            <w:r w:rsidR="00FA4FE7">
              <w:rPr>
                <w:sz w:val="22"/>
                <w:szCs w:val="22"/>
              </w:rPr>
              <w:t>Заказчик</w:t>
            </w:r>
            <w:r w:rsidRPr="00FB1A93">
              <w:rPr>
                <w:sz w:val="22"/>
                <w:szCs w:val="22"/>
              </w:rPr>
              <w:t xml:space="preserve"> также обязуется обеспечить Подрядчика возможностью передвигаться по зданиям и сооружениям БАЭС. </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 w:val="left" w:pos="5375"/>
              </w:tabs>
              <w:ind w:right="149"/>
              <w:jc w:val="both"/>
            </w:pPr>
          </w:p>
        </w:tc>
      </w:tr>
      <w:tr w:rsidR="00B95AD3" w:rsidRPr="00FB1A93" w:rsidTr="00A23C25">
        <w:trPr>
          <w:gridAfter w:val="1"/>
          <w:wAfter w:w="4676" w:type="dxa"/>
        </w:trPr>
        <w:tc>
          <w:tcPr>
            <w:tcW w:w="4844" w:type="dxa"/>
            <w:gridSpan w:val="2"/>
          </w:tcPr>
          <w:p w:rsidR="00B95AD3" w:rsidRPr="00FB1A93" w:rsidRDefault="00B95AD3" w:rsidP="00A34D03">
            <w:pPr>
              <w:ind w:right="69"/>
              <w:jc w:val="both"/>
              <w:rPr>
                <w:lang w:val="en-US"/>
              </w:rPr>
            </w:pPr>
            <w:r w:rsidRPr="00FB1A93">
              <w:rPr>
                <w:sz w:val="22"/>
                <w:szCs w:val="22"/>
                <w:lang w:val="en-US"/>
              </w:rPr>
              <w:t xml:space="preserve">6.1.4 The </w:t>
            </w:r>
            <w:r>
              <w:rPr>
                <w:sz w:val="22"/>
                <w:szCs w:val="22"/>
                <w:lang w:val="en-US"/>
              </w:rPr>
              <w:t>Principal</w:t>
            </w:r>
            <w:r w:rsidRPr="00FB1A93">
              <w:rPr>
                <w:sz w:val="22"/>
                <w:szCs w:val="22"/>
                <w:lang w:val="en-US"/>
              </w:rPr>
              <w:t xml:space="preserve"> is entitled to check the working capability, discipline, etc. of the dispatched experts periodically or at random evaluated.</w:t>
            </w:r>
          </w:p>
          <w:p w:rsidR="00B95AD3" w:rsidRPr="00FB1A93" w:rsidRDefault="00B95AD3">
            <w:pPr>
              <w:ind w:left="360" w:right="69" w:hanging="360"/>
              <w:jc w:val="both"/>
              <w:rPr>
                <w:lang w:val="en-US"/>
              </w:rPr>
            </w:pPr>
          </w:p>
        </w:tc>
        <w:tc>
          <w:tcPr>
            <w:tcW w:w="5537" w:type="dxa"/>
            <w:gridSpan w:val="4"/>
          </w:tcPr>
          <w:p w:rsidR="00B95AD3" w:rsidRPr="00FB1A93" w:rsidRDefault="00B95AD3" w:rsidP="007045C4">
            <w:pPr>
              <w:pStyle w:val="34"/>
              <w:tabs>
                <w:tab w:val="left" w:pos="4918"/>
              </w:tabs>
              <w:ind w:right="149"/>
            </w:pPr>
            <w:r w:rsidRPr="00FB1A93">
              <w:t>6.1.4</w:t>
            </w:r>
            <w:r w:rsidRPr="00FB1A93">
              <w:rPr>
                <w:lang w:val="en-US"/>
              </w:rPr>
              <w:t> </w:t>
            </w:r>
            <w:r w:rsidRPr="00FB1A93">
              <w:t xml:space="preserve">На </w:t>
            </w:r>
            <w:r w:rsidR="00FA4FE7">
              <w:t>Заказчик</w:t>
            </w:r>
            <w:r w:rsidRPr="00FB1A93">
              <w:t xml:space="preserve">а возлагается ответственность проводить проверку работоспособности, дисциплины и др. командированных специалистов на регулярной или незапланированной основе. </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pPr>
              <w:ind w:right="69"/>
              <w:jc w:val="both"/>
              <w:rPr>
                <w:lang w:val="en-US"/>
              </w:rPr>
            </w:pPr>
            <w:r w:rsidRPr="00FB1A93">
              <w:rPr>
                <w:sz w:val="22"/>
                <w:szCs w:val="22"/>
                <w:lang w:val="en-US"/>
              </w:rPr>
              <w:t xml:space="preserve">6.1.5 The </w:t>
            </w:r>
            <w:r>
              <w:rPr>
                <w:sz w:val="22"/>
                <w:szCs w:val="22"/>
                <w:lang w:val="en-US"/>
              </w:rPr>
              <w:t xml:space="preserve"> Principal</w:t>
            </w:r>
            <w:r w:rsidRPr="00FB1A93">
              <w:rPr>
                <w:sz w:val="22"/>
                <w:szCs w:val="22"/>
                <w:lang w:val="en-US"/>
              </w:rPr>
              <w:t xml:space="preserve"> has the right to request the Contractor to replace any of the assigned Contractor’s specialists at any time during the performance of the Contract. Such a request, however, shall be based on weighty reasons and supported by substantiating statements (e.g. insufficient qualification level, serious violations of the company’s internal rules, violation of the public order).</w:t>
            </w:r>
          </w:p>
          <w:p w:rsidR="00B95AD3" w:rsidRPr="00FB1A93" w:rsidRDefault="00B95AD3">
            <w:pPr>
              <w:ind w:left="360" w:right="69" w:hanging="360"/>
              <w:jc w:val="both"/>
              <w:rPr>
                <w:lang w:val="en-US"/>
              </w:rPr>
            </w:pPr>
          </w:p>
        </w:tc>
        <w:tc>
          <w:tcPr>
            <w:tcW w:w="5537" w:type="dxa"/>
            <w:gridSpan w:val="4"/>
          </w:tcPr>
          <w:p w:rsidR="00B95AD3" w:rsidRPr="00FB1A93" w:rsidRDefault="00B95AD3" w:rsidP="007045C4">
            <w:pPr>
              <w:pStyle w:val="34"/>
              <w:tabs>
                <w:tab w:val="left" w:pos="4918"/>
              </w:tabs>
              <w:ind w:right="149"/>
            </w:pPr>
            <w:r w:rsidRPr="00FB1A93">
              <w:t xml:space="preserve">6.1.5 </w:t>
            </w:r>
            <w:r w:rsidR="00FA4FE7">
              <w:t>Заказчик</w:t>
            </w:r>
            <w:r w:rsidRPr="00FB1A93">
              <w:t xml:space="preserve"> оставляет за собой право запрашивать Подрядчика о замене того или иного назначенного специалиста Подрядчика в любой момент времени выполнения Контракта. Однако, такого рода запрос должен основываться на веских причинах и быть подкреплен обосновывающими фактами (например: недостаточный уровень квалификации, грубое нарушение правил внутреннего распорядка компании, нарушения общественного порядка).</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rsidP="002E51BC">
            <w:pPr>
              <w:ind w:right="69"/>
              <w:jc w:val="both"/>
              <w:rPr>
                <w:lang w:val="en-US"/>
              </w:rPr>
            </w:pPr>
            <w:r w:rsidRPr="00FB1A93">
              <w:rPr>
                <w:sz w:val="22"/>
                <w:szCs w:val="22"/>
                <w:lang w:val="en-US"/>
              </w:rPr>
              <w:t xml:space="preserve">6.1.6 The </w:t>
            </w:r>
            <w:r>
              <w:rPr>
                <w:sz w:val="22"/>
                <w:szCs w:val="22"/>
                <w:lang w:val="en-US"/>
              </w:rPr>
              <w:t xml:space="preserve"> Principal</w:t>
            </w:r>
            <w:r w:rsidRPr="00FB1A93">
              <w:rPr>
                <w:sz w:val="22"/>
                <w:szCs w:val="22"/>
                <w:lang w:val="en-US"/>
              </w:rPr>
              <w:t xml:space="preserve"> shall provide the Contractor’s specialists with office premises and all necessary working facilities at the </w:t>
            </w:r>
            <w:r>
              <w:rPr>
                <w:sz w:val="22"/>
                <w:szCs w:val="22"/>
                <w:lang w:val="en-US"/>
              </w:rPr>
              <w:t xml:space="preserve"> Principal</w:t>
            </w:r>
            <w:r w:rsidRPr="00FB1A93">
              <w:rPr>
                <w:sz w:val="22"/>
                <w:szCs w:val="22"/>
                <w:lang w:val="en-US"/>
              </w:rPr>
              <w:t xml:space="preserve">’s expense, such as computer per each person, the shared fax machine, printer and copy machine, e-mail, IDD and </w:t>
            </w:r>
            <w:r>
              <w:rPr>
                <w:sz w:val="22"/>
                <w:szCs w:val="22"/>
                <w:lang w:val="en-US"/>
              </w:rPr>
              <w:t xml:space="preserve">international </w:t>
            </w:r>
            <w:r w:rsidRPr="00FB1A93">
              <w:rPr>
                <w:sz w:val="22"/>
                <w:szCs w:val="22"/>
                <w:lang w:val="en-US"/>
              </w:rPr>
              <w:t xml:space="preserve"> telephone line</w:t>
            </w:r>
            <w:r>
              <w:rPr>
                <w:sz w:val="22"/>
                <w:szCs w:val="22"/>
                <w:lang w:val="en-US"/>
              </w:rPr>
              <w:t xml:space="preserve"> only for authorize </w:t>
            </w:r>
            <w:r w:rsidR="00985D0E" w:rsidRPr="00985D0E">
              <w:rPr>
                <w:sz w:val="22"/>
                <w:szCs w:val="22"/>
                <w:lang w:val="en-US"/>
              </w:rPr>
              <w:t>representative</w:t>
            </w:r>
            <w:r w:rsidRPr="00B409E9">
              <w:rPr>
                <w:sz w:val="22"/>
                <w:szCs w:val="22"/>
                <w:lang w:val="en-US"/>
              </w:rPr>
              <w:t xml:space="preserve"> </w:t>
            </w:r>
            <w:r>
              <w:rPr>
                <w:sz w:val="22"/>
                <w:szCs w:val="22"/>
                <w:lang w:val="en-US"/>
              </w:rPr>
              <w:t>of the contractor with the contractor’s own cost</w:t>
            </w:r>
            <w:r w:rsidRPr="00FB1A93">
              <w:rPr>
                <w:sz w:val="22"/>
                <w:szCs w:val="22"/>
                <w:lang w:val="en-US"/>
              </w:rPr>
              <w:t xml:space="preserve">, </w:t>
            </w:r>
            <w:r>
              <w:rPr>
                <w:sz w:val="22"/>
                <w:szCs w:val="22"/>
                <w:lang w:val="en-US"/>
              </w:rPr>
              <w:t>personal protection facilities</w:t>
            </w:r>
            <w:r w:rsidRPr="00FB1A93">
              <w:rPr>
                <w:sz w:val="22"/>
                <w:szCs w:val="22"/>
                <w:lang w:val="en-US"/>
              </w:rPr>
              <w:t xml:space="preserve"> and clothes.  Videoconferences and electronic messages associated with the on-site services as well as IDD and DDD telephone calls made to suppliers of equipment and services upon the </w:t>
            </w:r>
            <w:r>
              <w:rPr>
                <w:sz w:val="22"/>
                <w:szCs w:val="22"/>
                <w:lang w:val="en-US"/>
              </w:rPr>
              <w:t xml:space="preserve"> Principal</w:t>
            </w:r>
            <w:r w:rsidRPr="00FB1A93">
              <w:rPr>
                <w:sz w:val="22"/>
                <w:szCs w:val="22"/>
                <w:lang w:val="en-US"/>
              </w:rPr>
              <w:t xml:space="preserve">’s request shall be paid by the </w:t>
            </w:r>
            <w:r>
              <w:rPr>
                <w:sz w:val="22"/>
                <w:szCs w:val="22"/>
                <w:lang w:val="en-US"/>
              </w:rPr>
              <w:t xml:space="preserve"> Principal</w:t>
            </w:r>
            <w:r w:rsidRPr="00FB1A93">
              <w:rPr>
                <w:sz w:val="22"/>
                <w:szCs w:val="22"/>
                <w:lang w:val="en-US"/>
              </w:rPr>
              <w:t>.</w:t>
            </w:r>
          </w:p>
          <w:p w:rsidR="00B95AD3" w:rsidRPr="00FB1A93" w:rsidRDefault="00B95AD3">
            <w:pPr>
              <w:ind w:left="360" w:right="69" w:hanging="360"/>
              <w:jc w:val="both"/>
              <w:rPr>
                <w:lang w:val="en-US"/>
              </w:rPr>
            </w:pPr>
          </w:p>
        </w:tc>
        <w:tc>
          <w:tcPr>
            <w:tcW w:w="5537" w:type="dxa"/>
            <w:gridSpan w:val="4"/>
          </w:tcPr>
          <w:p w:rsidR="00B95AD3" w:rsidRPr="00FB1A93" w:rsidRDefault="00B95AD3" w:rsidP="00FC2FD6">
            <w:pPr>
              <w:tabs>
                <w:tab w:val="left" w:pos="4918"/>
              </w:tabs>
              <w:ind w:right="149" w:hanging="64"/>
              <w:jc w:val="both"/>
              <w:rPr>
                <w:color w:val="FF0000"/>
              </w:rPr>
            </w:pPr>
            <w:r w:rsidRPr="00FB1A93">
              <w:rPr>
                <w:sz w:val="22"/>
              </w:rPr>
              <w:t xml:space="preserve">6.1.6 </w:t>
            </w:r>
            <w:r w:rsidR="00FA4FE7">
              <w:rPr>
                <w:sz w:val="22"/>
              </w:rPr>
              <w:t>Заказчик</w:t>
            </w:r>
            <w:r w:rsidRPr="00FB1A93">
              <w:rPr>
                <w:sz w:val="22"/>
              </w:rPr>
              <w:t xml:space="preserve"> обязуется обеспечить специалистов Подрядчика офисными помещениями и всеми необходимыми  рабочими инструментами за счет</w:t>
            </w:r>
            <w:r w:rsidR="00D03940">
              <w:rPr>
                <w:sz w:val="22"/>
              </w:rPr>
              <w:t xml:space="preserve"> </w:t>
            </w:r>
            <w:r w:rsidR="000B3E11">
              <w:rPr>
                <w:sz w:val="22"/>
              </w:rPr>
              <w:t>Заказчик</w:t>
            </w:r>
            <w:r w:rsidR="00D03940">
              <w:rPr>
                <w:sz w:val="22"/>
              </w:rPr>
              <w:t>а</w:t>
            </w:r>
            <w:r w:rsidRPr="00FB1A93">
              <w:rPr>
                <w:sz w:val="22"/>
              </w:rPr>
              <w:t>, такими, как персональный компьютер для каждого эксперта,</w:t>
            </w:r>
            <w:r w:rsidRPr="00FB1A93">
              <w:rPr>
                <w:sz w:val="22"/>
                <w:szCs w:val="22"/>
              </w:rPr>
              <w:t xml:space="preserve"> факс, принтер и копировальный аппарат, электронная почта, линия междугородней и международной связи</w:t>
            </w:r>
            <w:r w:rsidR="00D03940">
              <w:rPr>
                <w:sz w:val="22"/>
                <w:szCs w:val="22"/>
              </w:rPr>
              <w:t xml:space="preserve"> только для полномочного представителя Подрядчика за собственный счет Подрядчика</w:t>
            </w:r>
            <w:r w:rsidRPr="00FB1A93">
              <w:rPr>
                <w:sz w:val="22"/>
                <w:szCs w:val="22"/>
              </w:rPr>
              <w:t xml:space="preserve">, средствами защиты и спецодеждой. </w:t>
            </w:r>
            <w:r w:rsidRPr="00FB1A93">
              <w:rPr>
                <w:bCs/>
                <w:iCs/>
                <w:sz w:val="22"/>
                <w:szCs w:val="22"/>
              </w:rPr>
              <w:t xml:space="preserve">Стоимость видеоконференций и отправления электронных  сообщений и  стоимость междугородних и международных телефонных переговоров, связанных с оказанием услуг на </w:t>
            </w:r>
            <w:r w:rsidR="00FC2FD6">
              <w:rPr>
                <w:bCs/>
                <w:iCs/>
                <w:sz w:val="22"/>
                <w:szCs w:val="22"/>
              </w:rPr>
              <w:t>п</w:t>
            </w:r>
            <w:r w:rsidRPr="00FB1A93">
              <w:rPr>
                <w:bCs/>
                <w:iCs/>
                <w:sz w:val="22"/>
                <w:szCs w:val="22"/>
              </w:rPr>
              <w:t>лощадке и обращением к поставщикам оборудования и услуг</w:t>
            </w:r>
            <w:r w:rsidR="00BD0627">
              <w:rPr>
                <w:bCs/>
                <w:iCs/>
                <w:sz w:val="22"/>
                <w:szCs w:val="22"/>
              </w:rPr>
              <w:t xml:space="preserve"> по запросу </w:t>
            </w:r>
            <w:r w:rsidR="000B3E11">
              <w:rPr>
                <w:bCs/>
                <w:iCs/>
                <w:sz w:val="22"/>
                <w:szCs w:val="22"/>
              </w:rPr>
              <w:t>Заказчик</w:t>
            </w:r>
            <w:r w:rsidR="00BD0627">
              <w:rPr>
                <w:bCs/>
                <w:iCs/>
                <w:sz w:val="22"/>
                <w:szCs w:val="22"/>
              </w:rPr>
              <w:t xml:space="preserve">а оплачивает </w:t>
            </w:r>
            <w:r w:rsidR="000B3E11">
              <w:rPr>
                <w:bCs/>
                <w:iCs/>
                <w:sz w:val="22"/>
                <w:szCs w:val="22"/>
              </w:rPr>
              <w:t>Заказчик</w:t>
            </w:r>
            <w:r w:rsidRPr="00FB1A93">
              <w:rPr>
                <w:bCs/>
                <w:iCs/>
                <w:sz w:val="22"/>
                <w:szCs w:val="22"/>
              </w:rPr>
              <w:t>.</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right="149" w:hanging="64"/>
              <w:jc w:val="both"/>
            </w:pPr>
          </w:p>
        </w:tc>
      </w:tr>
      <w:tr w:rsidR="00B95AD3" w:rsidRPr="00FB1A93" w:rsidTr="00A23C25">
        <w:trPr>
          <w:gridAfter w:val="1"/>
          <w:wAfter w:w="4676" w:type="dxa"/>
        </w:trPr>
        <w:tc>
          <w:tcPr>
            <w:tcW w:w="4844" w:type="dxa"/>
            <w:gridSpan w:val="2"/>
          </w:tcPr>
          <w:p w:rsidR="00B95AD3" w:rsidRPr="00FB1A93" w:rsidRDefault="00B95AD3" w:rsidP="00CF1304">
            <w:pPr>
              <w:ind w:right="69"/>
              <w:jc w:val="both"/>
              <w:rPr>
                <w:lang w:val="en-US"/>
              </w:rPr>
            </w:pPr>
            <w:r w:rsidRPr="00FB1A93">
              <w:rPr>
                <w:sz w:val="22"/>
                <w:szCs w:val="22"/>
                <w:lang w:val="en-US"/>
              </w:rPr>
              <w:t xml:space="preserve">6.1.7 </w:t>
            </w:r>
            <w:r>
              <w:rPr>
                <w:sz w:val="22"/>
                <w:szCs w:val="22"/>
                <w:lang w:val="en-US"/>
              </w:rPr>
              <w:t>For e</w:t>
            </w:r>
            <w:r w:rsidRPr="00FB1A93">
              <w:rPr>
                <w:sz w:val="22"/>
                <w:szCs w:val="22"/>
                <w:lang w:val="en-US"/>
              </w:rPr>
              <w:t xml:space="preserve">ach assigned </w:t>
            </w:r>
            <w:r w:rsidRPr="00FB1A93">
              <w:rPr>
                <w:b/>
                <w:sz w:val="22"/>
                <w:szCs w:val="22"/>
                <w:lang w:val="en-US"/>
              </w:rPr>
              <w:t>specialist</w:t>
            </w:r>
            <w:r w:rsidRPr="00FB1A93">
              <w:rPr>
                <w:sz w:val="22"/>
                <w:szCs w:val="22"/>
                <w:lang w:val="en-US"/>
              </w:rPr>
              <w:t xml:space="preserve"> from the Contractor the </w:t>
            </w:r>
            <w:r>
              <w:rPr>
                <w:sz w:val="22"/>
                <w:szCs w:val="22"/>
                <w:lang w:val="en-US"/>
              </w:rPr>
              <w:t xml:space="preserve"> Principal</w:t>
            </w:r>
            <w:r w:rsidRPr="00FB1A93">
              <w:rPr>
                <w:sz w:val="22"/>
                <w:szCs w:val="22"/>
                <w:lang w:val="en-US"/>
              </w:rPr>
              <w:t xml:space="preserve"> will provide for an </w:t>
            </w:r>
            <w:r w:rsidR="00985D0E" w:rsidRPr="00985D0E">
              <w:rPr>
                <w:sz w:val="22"/>
                <w:szCs w:val="22"/>
                <w:highlight w:val="yellow"/>
                <w:lang w:val="en-US"/>
              </w:rPr>
              <w:t>apartment</w:t>
            </w:r>
            <w:r w:rsidRPr="00FB1A93">
              <w:rPr>
                <w:sz w:val="22"/>
                <w:szCs w:val="22"/>
                <w:lang w:val="en-US"/>
              </w:rPr>
              <w:t xml:space="preserve"> with the shared kitchen, bathroom with a bath and shower, including, cold and hot water, TV, telephone, refrigerator, and one-man bedrooms with air conditioners, or a single room of a triple star hotel for each person. In Busher, the </w:t>
            </w:r>
            <w:r>
              <w:rPr>
                <w:sz w:val="22"/>
                <w:szCs w:val="22"/>
                <w:lang w:val="en-US"/>
              </w:rPr>
              <w:t xml:space="preserve"> Principal</w:t>
            </w:r>
            <w:r w:rsidRPr="00FB1A93">
              <w:rPr>
                <w:sz w:val="22"/>
                <w:szCs w:val="22"/>
                <w:lang w:val="en-US"/>
              </w:rPr>
              <w:t xml:space="preserve"> will provide the </w:t>
            </w:r>
            <w:r w:rsidRPr="00FB1A93">
              <w:rPr>
                <w:b/>
                <w:sz w:val="22"/>
                <w:szCs w:val="22"/>
                <w:lang w:val="en-US"/>
              </w:rPr>
              <w:t>permanent representative</w:t>
            </w:r>
            <w:r w:rsidRPr="00FB1A93">
              <w:rPr>
                <w:sz w:val="22"/>
                <w:szCs w:val="22"/>
                <w:lang w:val="en-US"/>
              </w:rPr>
              <w:t xml:space="preserve"> with a separate dwelling (3 bedrooms apartment or a cottage) equipped with heating, air-conditioning, bathroom, toiled, hot and cold water, 3 bedrooms and the equipment specified in the list as follows: telephone, refrigerator, washing machine, TV-set, food processor, stove, carpets in the bathroom, floor carpet, kitchen table, dinner table, working table, wardrobe, table lamps, chairs, porcelain plates and cups, forks, spoons, teakettle, stew-pans, pans, pots, mirrors in the lobby and in the bathroom, bed linens. Provided the failure of the equipment specified above its repair or replacement is to be made at the expense of the </w:t>
            </w:r>
            <w:r>
              <w:rPr>
                <w:sz w:val="22"/>
                <w:szCs w:val="22"/>
                <w:lang w:val="en-US"/>
              </w:rPr>
              <w:t xml:space="preserve"> Principal</w:t>
            </w:r>
            <w:r w:rsidRPr="00FB1A93">
              <w:rPr>
                <w:sz w:val="22"/>
                <w:szCs w:val="22"/>
                <w:lang w:val="en-US"/>
              </w:rPr>
              <w:t>.</w:t>
            </w:r>
          </w:p>
        </w:tc>
        <w:tc>
          <w:tcPr>
            <w:tcW w:w="5537" w:type="dxa"/>
            <w:gridSpan w:val="4"/>
          </w:tcPr>
          <w:p w:rsidR="00B95AD3" w:rsidRPr="00FB1A93" w:rsidRDefault="00B95AD3" w:rsidP="007045C4">
            <w:pPr>
              <w:pStyle w:val="34"/>
              <w:tabs>
                <w:tab w:val="left" w:pos="4918"/>
              </w:tabs>
              <w:ind w:right="149"/>
            </w:pPr>
            <w:r w:rsidRPr="00FB1A93">
              <w:t xml:space="preserve">6.1.7 Для </w:t>
            </w:r>
            <w:r w:rsidR="00074EDC" w:rsidRPr="006445D4">
              <w:rPr>
                <w:b/>
                <w:szCs w:val="22"/>
                <w:highlight w:val="green"/>
              </w:rPr>
              <w:t>постоянного представителя и его семьи,</w:t>
            </w:r>
            <w:r w:rsidR="00074EDC" w:rsidRPr="006445D4">
              <w:rPr>
                <w:szCs w:val="22"/>
              </w:rPr>
              <w:t xml:space="preserve"> </w:t>
            </w:r>
            <w:r w:rsidR="00074EDC">
              <w:rPr>
                <w:szCs w:val="22"/>
              </w:rPr>
              <w:t xml:space="preserve">и </w:t>
            </w:r>
            <w:r w:rsidRPr="00FB1A93">
              <w:t xml:space="preserve">каждого назначенного </w:t>
            </w:r>
            <w:r w:rsidRPr="00FB1A93">
              <w:rPr>
                <w:b/>
              </w:rPr>
              <w:t>эксперта</w:t>
            </w:r>
            <w:r w:rsidRPr="00FB1A93">
              <w:t xml:space="preserve"> Подрядчика </w:t>
            </w:r>
            <w:r w:rsidR="00FA4FE7">
              <w:t>Заказчик</w:t>
            </w:r>
            <w:r w:rsidRPr="00FB1A93">
              <w:t xml:space="preserve"> обязуется предоставить квартиру с кухней, ванной, оснащенной душевой кабиной с горячей и холодной водой, телевизором, </w:t>
            </w:r>
            <w:r w:rsidR="00EC6FE3">
              <w:t>телефоном,</w:t>
            </w:r>
            <w:r w:rsidR="00EC6FE3" w:rsidRPr="00FB1A93">
              <w:t xml:space="preserve"> </w:t>
            </w:r>
            <w:r w:rsidRPr="00FB1A93">
              <w:t>холодильником, спальней на одного человека, оборудованной кондиционерами</w:t>
            </w:r>
            <w:r w:rsidR="00EC6FE3">
              <w:t xml:space="preserve"> </w:t>
            </w:r>
            <w:r w:rsidR="00074EDC" w:rsidRPr="00EF4C90">
              <w:rPr>
                <w:szCs w:val="22"/>
                <w:highlight w:val="green"/>
              </w:rPr>
              <w:t>(см. Приложение 1</w:t>
            </w:r>
            <w:r w:rsidR="00074EDC">
              <w:rPr>
                <w:szCs w:val="22"/>
                <w:highlight w:val="green"/>
              </w:rPr>
              <w:t>7</w:t>
            </w:r>
            <w:r w:rsidR="00074EDC" w:rsidRPr="00EF4C90">
              <w:rPr>
                <w:szCs w:val="22"/>
                <w:highlight w:val="green"/>
              </w:rPr>
              <w:t>)</w:t>
            </w:r>
            <w:r w:rsidR="00074EDC">
              <w:rPr>
                <w:szCs w:val="22"/>
              </w:rPr>
              <w:t xml:space="preserve"> </w:t>
            </w:r>
            <w:r w:rsidR="00EC6FE3">
              <w:t>или отдельный номер в трехзвездочном отеле для каждого</w:t>
            </w:r>
            <w:r w:rsidRPr="00FB1A93">
              <w:t xml:space="preserve">. </w:t>
            </w:r>
            <w:r w:rsidR="00901163" w:rsidRPr="00901163">
              <w:rPr>
                <w:highlight w:val="red"/>
              </w:rPr>
              <w:t xml:space="preserve">В Бушере Заказчик предоставит </w:t>
            </w:r>
            <w:r w:rsidR="00901163" w:rsidRPr="00901163">
              <w:rPr>
                <w:b/>
                <w:highlight w:val="red"/>
              </w:rPr>
              <w:t>постоянному представителю</w:t>
            </w:r>
            <w:r w:rsidR="00901163" w:rsidRPr="00901163">
              <w:rPr>
                <w:highlight w:val="red"/>
              </w:rPr>
              <w:t xml:space="preserve"> отдельное жилье (3-комнатная квартира или коттедж) с отоплением, кондиционированием, ванной, туалетом,  горячей и холодной водой, а также оборудованием, согласно перечню. Перечень оборудования: холодильник, телевизор, телефон, стиральная машина, плита, коврики в ванной и прихожей, напольное покрытие, столы: кухонный, обеденный, рабочий, платяной шкаф, настольные лампы, стулья, тарелки и чашки фарфоровые, ложки, вилки, чайник, кастрюли, зеркало в прихожей и ванной комнате, постельные принадлежности.</w:t>
            </w:r>
            <w:r w:rsidRPr="00FB1A93">
              <w:t xml:space="preserve"> В случае выхода из строя оборудования, его ремонт и </w:t>
            </w:r>
            <w:r w:rsidRPr="00FB1A93">
              <w:lastRenderedPageBreak/>
              <w:t xml:space="preserve">замена производится за счет </w:t>
            </w:r>
            <w:r w:rsidR="00FA4FE7">
              <w:t>Заказчик</w:t>
            </w:r>
            <w:r w:rsidRPr="00FB1A93">
              <w:t>а.</w:t>
            </w:r>
          </w:p>
          <w:p w:rsidR="00B95AD3" w:rsidRPr="00FB1A93" w:rsidRDefault="00B95AD3" w:rsidP="007045C4">
            <w:pPr>
              <w:tabs>
                <w:tab w:val="left" w:pos="4918"/>
              </w:tabs>
              <w:ind w:left="296" w:right="149" w:hanging="360"/>
              <w:jc w:val="both"/>
            </w:pP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rsidP="0052289E">
            <w:pPr>
              <w:ind w:right="69"/>
              <w:jc w:val="both"/>
              <w:rPr>
                <w:lang w:val="en-US"/>
              </w:rPr>
            </w:pPr>
            <w:r w:rsidRPr="00FB1A93">
              <w:rPr>
                <w:sz w:val="22"/>
                <w:szCs w:val="22"/>
                <w:lang w:val="en-US"/>
              </w:rPr>
              <w:t xml:space="preserve">6.1.8 A working lunch will be </w:t>
            </w:r>
            <w:r>
              <w:rPr>
                <w:sz w:val="22"/>
                <w:szCs w:val="22"/>
                <w:lang w:val="en-US" w:eastAsia="zh-CN"/>
              </w:rPr>
              <w:t>provided</w:t>
            </w:r>
            <w:r w:rsidRPr="00FB1A93">
              <w:rPr>
                <w:sz w:val="22"/>
                <w:szCs w:val="22"/>
                <w:lang w:val="en-US"/>
              </w:rPr>
              <w:t xml:space="preserve"> by </w:t>
            </w:r>
            <w:r w:rsidRPr="00FB1A93">
              <w:rPr>
                <w:sz w:val="22"/>
                <w:szCs w:val="22"/>
                <w:lang w:val="en-US" w:eastAsia="zh-CN"/>
              </w:rPr>
              <w:t xml:space="preserve">the </w:t>
            </w:r>
            <w:r>
              <w:rPr>
                <w:sz w:val="22"/>
                <w:szCs w:val="22"/>
                <w:lang w:val="en-US" w:eastAsia="zh-CN"/>
              </w:rPr>
              <w:t xml:space="preserve"> Principal</w:t>
            </w:r>
            <w:r w:rsidRPr="00FB1A93">
              <w:rPr>
                <w:sz w:val="22"/>
                <w:szCs w:val="22"/>
                <w:lang w:val="en-US"/>
              </w:rPr>
              <w:t xml:space="preserve"> at BNPP site to these assigned specialists of Contractor mentioned above </w:t>
            </w:r>
            <w:r>
              <w:rPr>
                <w:sz w:val="22"/>
                <w:szCs w:val="22"/>
                <w:lang w:val="en-US"/>
              </w:rPr>
              <w:t xml:space="preserve">in charge of the contractor </w:t>
            </w:r>
            <w:r w:rsidRPr="00FB1A93">
              <w:rPr>
                <w:sz w:val="22"/>
                <w:szCs w:val="22"/>
                <w:lang w:val="en-US"/>
              </w:rPr>
              <w:t xml:space="preserve">during their working days in Iran. </w:t>
            </w:r>
            <w:r>
              <w:rPr>
                <w:sz w:val="22"/>
                <w:szCs w:val="22"/>
                <w:lang w:val="en-US"/>
              </w:rPr>
              <w:t xml:space="preserve">Meanwhile </w:t>
            </w:r>
            <w:r w:rsidRPr="00FB1A93">
              <w:rPr>
                <w:sz w:val="22"/>
                <w:szCs w:val="22"/>
                <w:lang w:val="en-US"/>
              </w:rPr>
              <w:t xml:space="preserve">, these assigned specialists will make their meal at their own expenses with the ready-made furniture in the kitchen  Besides, the dispatched specialists are entitled to have their meal at their own expenses at the public canteen of the </w:t>
            </w:r>
            <w:r>
              <w:rPr>
                <w:sz w:val="22"/>
                <w:szCs w:val="22"/>
                <w:lang w:val="en-US"/>
              </w:rPr>
              <w:t xml:space="preserve"> Principal</w:t>
            </w:r>
            <w:r w:rsidRPr="00FB1A93">
              <w:rPr>
                <w:sz w:val="22"/>
                <w:szCs w:val="22"/>
                <w:lang w:val="en-US"/>
              </w:rPr>
              <w:t>.</w:t>
            </w:r>
          </w:p>
        </w:tc>
        <w:tc>
          <w:tcPr>
            <w:tcW w:w="5537" w:type="dxa"/>
            <w:gridSpan w:val="4"/>
          </w:tcPr>
          <w:p w:rsidR="00B95AD3" w:rsidRPr="00FB1A93" w:rsidRDefault="00B95AD3" w:rsidP="007045C4">
            <w:pPr>
              <w:tabs>
                <w:tab w:val="left" w:pos="4918"/>
              </w:tabs>
              <w:ind w:left="80" w:right="149"/>
              <w:jc w:val="both"/>
            </w:pPr>
            <w:r w:rsidRPr="00FB1A93">
              <w:rPr>
                <w:sz w:val="22"/>
              </w:rPr>
              <w:t xml:space="preserve">6.1.8 Во время рабочих дней в ИРИ </w:t>
            </w:r>
            <w:r w:rsidR="00B71CE6">
              <w:rPr>
                <w:sz w:val="22"/>
              </w:rPr>
              <w:t>Иноза</w:t>
            </w:r>
            <w:r w:rsidRPr="00FB1A93">
              <w:rPr>
                <w:sz w:val="22"/>
              </w:rPr>
              <w:t xml:space="preserve">казчик обеспечит специалистов Подрядчика рабочими обедами бесплатно за счет </w:t>
            </w:r>
            <w:r w:rsidR="00B71CE6">
              <w:rPr>
                <w:sz w:val="22"/>
              </w:rPr>
              <w:t>Подрядчика</w:t>
            </w:r>
            <w:r w:rsidRPr="00FB1A93">
              <w:rPr>
                <w:sz w:val="22"/>
              </w:rPr>
              <w:t xml:space="preserve"> на БАЭС. Помимо этого, предполагается, что назначенные  специалисты будут сами обеспечивать себя питанием, используя предоставляемое кухонное оборудование. Кроме того, командированные специалисты могут питаться за свой счет в общественной столовой </w:t>
            </w:r>
            <w:r w:rsidR="00FA4FE7">
              <w:rPr>
                <w:sz w:val="22"/>
              </w:rPr>
              <w:t>Заказчик</w:t>
            </w:r>
            <w:r w:rsidRPr="00FB1A93">
              <w:rPr>
                <w:sz w:val="22"/>
              </w:rPr>
              <w:t xml:space="preserve">а. </w:t>
            </w:r>
          </w:p>
        </w:tc>
      </w:tr>
      <w:tr w:rsidR="00B95AD3" w:rsidRPr="00FB1A93" w:rsidTr="00A23C25">
        <w:trPr>
          <w:gridAfter w:val="1"/>
          <w:wAfter w:w="4676" w:type="dxa"/>
        </w:trPr>
        <w:tc>
          <w:tcPr>
            <w:tcW w:w="4844" w:type="dxa"/>
            <w:gridSpan w:val="2"/>
          </w:tcPr>
          <w:p w:rsidR="00B95AD3" w:rsidRPr="00FB1A93" w:rsidRDefault="00B95AD3" w:rsidP="004C23FE">
            <w:pPr>
              <w:ind w:right="69"/>
              <w:jc w:val="both"/>
            </w:pPr>
          </w:p>
        </w:tc>
        <w:tc>
          <w:tcPr>
            <w:tcW w:w="5537" w:type="dxa"/>
            <w:gridSpan w:val="4"/>
          </w:tcPr>
          <w:p w:rsidR="00B95AD3" w:rsidRPr="00FB1A93" w:rsidRDefault="00B95AD3" w:rsidP="007045C4">
            <w:pPr>
              <w:tabs>
                <w:tab w:val="left" w:pos="4918"/>
              </w:tabs>
              <w:ind w:left="80" w:right="149"/>
              <w:jc w:val="both"/>
            </w:pPr>
          </w:p>
        </w:tc>
      </w:tr>
      <w:tr w:rsidR="00B95AD3" w:rsidRPr="00FB1A93" w:rsidTr="00A23C25">
        <w:trPr>
          <w:gridAfter w:val="1"/>
          <w:wAfter w:w="4676" w:type="dxa"/>
        </w:trPr>
        <w:tc>
          <w:tcPr>
            <w:tcW w:w="4844" w:type="dxa"/>
            <w:gridSpan w:val="2"/>
          </w:tcPr>
          <w:p w:rsidR="00B95AD3" w:rsidRPr="00FB1A93" w:rsidRDefault="00B95AD3" w:rsidP="0052289E">
            <w:pPr>
              <w:ind w:right="69"/>
              <w:jc w:val="both"/>
              <w:rPr>
                <w:lang w:val="en-US"/>
              </w:rPr>
            </w:pPr>
            <w:r w:rsidRPr="00FB1A93">
              <w:rPr>
                <w:sz w:val="22"/>
                <w:szCs w:val="22"/>
                <w:lang w:val="en-US"/>
              </w:rPr>
              <w:t xml:space="preserve">6.1.9 The </w:t>
            </w:r>
            <w:r>
              <w:rPr>
                <w:sz w:val="22"/>
                <w:szCs w:val="22"/>
                <w:lang w:val="en-US"/>
              </w:rPr>
              <w:t xml:space="preserve"> Principal</w:t>
            </w:r>
            <w:r w:rsidRPr="00FB1A93">
              <w:rPr>
                <w:sz w:val="22"/>
                <w:szCs w:val="22"/>
                <w:lang w:val="en-US"/>
              </w:rPr>
              <w:t xml:space="preserve"> shall timely meet and see off the dispatched specialists and members of family permanent representative in the </w:t>
            </w:r>
            <w:smartTag w:uri="urn:schemas-microsoft-com:office:smarttags" w:element="place">
              <w:smartTag w:uri="urn:schemas-microsoft-com:office:smarttags" w:element="PlaceName">
                <w:r w:rsidRPr="00FB1A93">
                  <w:rPr>
                    <w:sz w:val="22"/>
                    <w:szCs w:val="22"/>
                    <w:lang w:val="en-US"/>
                  </w:rPr>
                  <w:t>International</w:t>
                </w:r>
              </w:smartTag>
              <w:r w:rsidRPr="00FB1A93">
                <w:rPr>
                  <w:sz w:val="22"/>
                  <w:szCs w:val="22"/>
                  <w:lang w:val="en-US"/>
                </w:rPr>
                <w:t xml:space="preserve"> </w:t>
              </w:r>
              <w:smartTag w:uri="urn:schemas-microsoft-com:office:smarttags" w:element="PlaceType">
                <w:r w:rsidRPr="00FB1A93">
                  <w:rPr>
                    <w:sz w:val="22"/>
                    <w:szCs w:val="22"/>
                    <w:lang w:val="en-US"/>
                  </w:rPr>
                  <w:t>Airport</w:t>
                </w:r>
              </w:smartTag>
            </w:smartTag>
            <w:r w:rsidRPr="00FB1A93">
              <w:rPr>
                <w:sz w:val="22"/>
                <w:szCs w:val="22"/>
                <w:lang w:val="en-US"/>
              </w:rPr>
              <w:t xml:space="preserve"> in Teheran as well as their luggage</w:t>
            </w:r>
            <w:r w:rsidRPr="00FB1A93">
              <w:rPr>
                <w:sz w:val="22"/>
                <w:szCs w:val="22"/>
                <w:lang w:val="en-US" w:eastAsia="zh-CN"/>
              </w:rPr>
              <w:t xml:space="preserve"> </w:t>
            </w:r>
            <w:r w:rsidR="00985D0E" w:rsidRPr="00985D0E">
              <w:rPr>
                <w:sz w:val="22"/>
                <w:szCs w:val="22"/>
                <w:highlight w:val="yellow"/>
                <w:lang w:val="en-US" w:eastAsia="zh-CN"/>
              </w:rPr>
              <w:t>on the  Principal</w:t>
            </w:r>
            <w:r w:rsidRPr="00263156">
              <w:rPr>
                <w:sz w:val="22"/>
                <w:szCs w:val="22"/>
                <w:highlight w:val="yellow"/>
                <w:lang w:val="en-US" w:eastAsia="zh-CN"/>
              </w:rPr>
              <w:t>’</w:t>
            </w:r>
            <w:r w:rsidR="00985D0E" w:rsidRPr="00985D0E">
              <w:rPr>
                <w:sz w:val="22"/>
                <w:szCs w:val="22"/>
                <w:highlight w:val="yellow"/>
                <w:lang w:val="en-US" w:eastAsia="zh-CN"/>
              </w:rPr>
              <w:t>s</w:t>
            </w:r>
            <w:r w:rsidR="00985D0E" w:rsidRPr="00985D0E">
              <w:rPr>
                <w:sz w:val="22"/>
                <w:szCs w:val="22"/>
                <w:highlight w:val="yellow"/>
                <w:lang w:val="en-US"/>
              </w:rPr>
              <w:t xml:space="preserve"> </w:t>
            </w:r>
            <w:r w:rsidR="00985D0E" w:rsidRPr="00985D0E">
              <w:rPr>
                <w:sz w:val="22"/>
                <w:szCs w:val="22"/>
                <w:highlight w:val="yellow"/>
                <w:lang w:val="en-US" w:eastAsia="zh-CN"/>
              </w:rPr>
              <w:t>account</w:t>
            </w:r>
            <w:r w:rsidRPr="00FB1A93">
              <w:rPr>
                <w:sz w:val="22"/>
                <w:szCs w:val="22"/>
                <w:lang w:val="en-US"/>
              </w:rPr>
              <w:t xml:space="preserve">. The ticket for airplane from Teheran to Busher and backwards shall be provided by the </w:t>
            </w:r>
            <w:r>
              <w:rPr>
                <w:sz w:val="22"/>
                <w:szCs w:val="22"/>
                <w:lang w:val="en-US"/>
              </w:rPr>
              <w:t xml:space="preserve"> Principal</w:t>
            </w:r>
            <w:r w:rsidRPr="00FB1A93">
              <w:rPr>
                <w:sz w:val="22"/>
                <w:szCs w:val="22"/>
                <w:lang w:val="en-US"/>
              </w:rPr>
              <w:t xml:space="preserve">. </w:t>
            </w:r>
          </w:p>
          <w:p w:rsidR="00B95AD3" w:rsidRPr="00FB1A93" w:rsidRDefault="00B95AD3">
            <w:pPr>
              <w:ind w:right="69"/>
              <w:jc w:val="both"/>
              <w:rPr>
                <w:lang w:val="en-US"/>
              </w:rPr>
            </w:pPr>
          </w:p>
          <w:p w:rsidR="00B95AD3" w:rsidRPr="00FB1A93" w:rsidRDefault="00B95AD3" w:rsidP="00CF3458">
            <w:pPr>
              <w:ind w:right="69"/>
              <w:jc w:val="both"/>
              <w:rPr>
                <w:lang w:val="en-US"/>
              </w:rPr>
            </w:pPr>
            <w:r w:rsidRPr="00FB1A93">
              <w:rPr>
                <w:sz w:val="22"/>
                <w:szCs w:val="22"/>
                <w:lang w:val="en-US"/>
              </w:rPr>
              <w:t>Technically fit transport vehicles (bus) with drivers shall be provided for the assigned specialists’ travel to the working place on BNPP site and back to the residence place in Busher before and after a working day.</w:t>
            </w:r>
          </w:p>
        </w:tc>
        <w:tc>
          <w:tcPr>
            <w:tcW w:w="5537" w:type="dxa"/>
            <w:gridSpan w:val="4"/>
          </w:tcPr>
          <w:p w:rsidR="00B95AD3" w:rsidRPr="00FB1A93" w:rsidRDefault="00B95AD3" w:rsidP="007045C4">
            <w:pPr>
              <w:tabs>
                <w:tab w:val="left" w:pos="4918"/>
              </w:tabs>
              <w:ind w:left="80" w:right="149"/>
              <w:jc w:val="both"/>
            </w:pPr>
            <w:r w:rsidRPr="00FB1A93">
              <w:rPr>
                <w:sz w:val="22"/>
              </w:rPr>
              <w:t xml:space="preserve">6.1.9 </w:t>
            </w:r>
            <w:r w:rsidR="00985D0E" w:rsidRPr="00985D0E">
              <w:rPr>
                <w:sz w:val="22"/>
                <w:highlight w:val="lightGray"/>
              </w:rPr>
              <w:t xml:space="preserve">Заказчик за свой счет обязуется обеспечить своевременную встречу и проводы командированных специалистов и членов семьи постоянного представителя </w:t>
            </w:r>
            <w:r w:rsidR="00074EDC" w:rsidRPr="003C04A8">
              <w:rPr>
                <w:sz w:val="22"/>
                <w:highlight w:val="green"/>
              </w:rPr>
              <w:t>в аэропортах г. Тегерана и г. Бушера</w:t>
            </w:r>
            <w:r w:rsidR="00074EDC" w:rsidRPr="003C04A8">
              <w:rPr>
                <w:sz w:val="22"/>
              </w:rPr>
              <w:t xml:space="preserve"> </w:t>
            </w:r>
            <w:r w:rsidR="00985D0E" w:rsidRPr="00985D0E">
              <w:rPr>
                <w:sz w:val="22"/>
                <w:highlight w:val="lightGray"/>
              </w:rPr>
              <w:t>и позаботиться о багаже</w:t>
            </w:r>
            <w:r w:rsidR="00074EDC">
              <w:rPr>
                <w:sz w:val="22"/>
                <w:highlight w:val="lightGray"/>
              </w:rPr>
              <w:t>,</w:t>
            </w:r>
            <w:r w:rsidR="00074EDC" w:rsidRPr="00973146">
              <w:rPr>
                <w:sz w:val="22"/>
                <w:highlight w:val="green"/>
              </w:rPr>
              <w:t xml:space="preserve"> а также обеспечить транспортировку персонала Подрядчика между </w:t>
            </w:r>
            <w:r w:rsidR="00074EDC">
              <w:rPr>
                <w:sz w:val="22"/>
                <w:highlight w:val="green"/>
              </w:rPr>
              <w:t>местом проживания</w:t>
            </w:r>
            <w:r w:rsidR="00074EDC" w:rsidRPr="00973146">
              <w:rPr>
                <w:sz w:val="22"/>
                <w:highlight w:val="green"/>
              </w:rPr>
              <w:t xml:space="preserve"> и </w:t>
            </w:r>
            <w:r w:rsidR="00074EDC">
              <w:rPr>
                <w:sz w:val="22"/>
                <w:highlight w:val="green"/>
              </w:rPr>
              <w:t>п</w:t>
            </w:r>
            <w:r w:rsidR="00074EDC" w:rsidRPr="00973146">
              <w:rPr>
                <w:sz w:val="22"/>
                <w:highlight w:val="green"/>
              </w:rPr>
              <w:t>лощадкой АЭС «Бушер»</w:t>
            </w:r>
            <w:r w:rsidR="00074EDC">
              <w:rPr>
                <w:sz w:val="22"/>
                <w:highlight w:val="green"/>
              </w:rPr>
              <w:t xml:space="preserve"> и</w:t>
            </w:r>
            <w:r w:rsidR="00074EDC" w:rsidRPr="00973146">
              <w:rPr>
                <w:sz w:val="22"/>
                <w:highlight w:val="green"/>
              </w:rPr>
              <w:t xml:space="preserve"> по территории </w:t>
            </w:r>
            <w:r w:rsidR="00074EDC">
              <w:rPr>
                <w:sz w:val="22"/>
                <w:highlight w:val="green"/>
              </w:rPr>
              <w:t>п</w:t>
            </w:r>
            <w:r w:rsidR="00074EDC" w:rsidRPr="00973146">
              <w:rPr>
                <w:sz w:val="22"/>
                <w:highlight w:val="green"/>
              </w:rPr>
              <w:t>лощадк</w:t>
            </w:r>
            <w:r w:rsidR="00074EDC">
              <w:rPr>
                <w:sz w:val="22"/>
                <w:highlight w:val="green"/>
              </w:rPr>
              <w:t>и</w:t>
            </w:r>
            <w:r w:rsidR="00074EDC" w:rsidRPr="00973146">
              <w:rPr>
                <w:sz w:val="22"/>
                <w:highlight w:val="green"/>
              </w:rPr>
              <w:t xml:space="preserve"> АЭС «Бушер»</w:t>
            </w:r>
            <w:r w:rsidR="00074EDC">
              <w:rPr>
                <w:sz w:val="22"/>
                <w:highlight w:val="green"/>
              </w:rPr>
              <w:t xml:space="preserve"> (см. Приложение 17</w:t>
            </w:r>
            <w:r w:rsidR="00901163" w:rsidRPr="00901163">
              <w:rPr>
                <w:sz w:val="22"/>
                <w:highlight w:val="red"/>
              </w:rPr>
              <w:t>). Авиабилеты из Тегерана в Бушер и обратно должны также предоставляться Заказчиком.</w:t>
            </w:r>
            <w:ins w:id="802" w:author="boychenko-tv" w:date="2014-03-31T16:13:00Z">
              <w:r w:rsidR="00E54219">
                <w:rPr>
                  <w:sz w:val="22"/>
                </w:rPr>
                <w:t>(предлагается обсудить)</w:t>
              </w:r>
            </w:ins>
            <w:r w:rsidRPr="00FB1A93">
              <w:rPr>
                <w:sz w:val="22"/>
              </w:rPr>
              <w:t xml:space="preserve">  </w:t>
            </w:r>
          </w:p>
          <w:p w:rsidR="00B95AD3" w:rsidRPr="00FB1A93" w:rsidRDefault="00B95AD3" w:rsidP="007045C4">
            <w:pPr>
              <w:tabs>
                <w:tab w:val="left" w:pos="4918"/>
              </w:tabs>
              <w:ind w:left="80" w:right="149"/>
              <w:jc w:val="both"/>
            </w:pPr>
          </w:p>
          <w:p w:rsidR="00B95AD3" w:rsidRPr="00FB1A93" w:rsidRDefault="00901163" w:rsidP="007045C4">
            <w:pPr>
              <w:tabs>
                <w:tab w:val="left" w:pos="4918"/>
              </w:tabs>
              <w:ind w:left="80" w:right="149"/>
              <w:jc w:val="both"/>
            </w:pPr>
            <w:r w:rsidRPr="00901163">
              <w:rPr>
                <w:sz w:val="22"/>
                <w:highlight w:val="red"/>
              </w:rPr>
              <w:t>Технически приемлемый вид транспорта (автобус) с водителем будет предоставлен для перевозки назначенных специалистов на рабочие места на БАЭС и обратно к месту проживания в Бушере до начала и после окончания рабочего дня.</w:t>
            </w:r>
            <w:r w:rsidR="00B95AD3" w:rsidRPr="00FB1A93">
              <w:rPr>
                <w:sz w:val="22"/>
              </w:rPr>
              <w:t xml:space="preserve"> </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left="80" w:right="149"/>
              <w:jc w:val="both"/>
            </w:pPr>
          </w:p>
        </w:tc>
      </w:tr>
      <w:tr w:rsidR="00B95AD3" w:rsidRPr="00FB1A93" w:rsidTr="00A23C25">
        <w:trPr>
          <w:gridAfter w:val="1"/>
          <w:wAfter w:w="4676" w:type="dxa"/>
        </w:trPr>
        <w:tc>
          <w:tcPr>
            <w:tcW w:w="4844" w:type="dxa"/>
            <w:gridSpan w:val="2"/>
          </w:tcPr>
          <w:p w:rsidR="00B95AD3" w:rsidRPr="00B95AD3" w:rsidRDefault="00985D0E" w:rsidP="00556CF1">
            <w:pPr>
              <w:ind w:right="69"/>
              <w:jc w:val="both"/>
              <w:rPr>
                <w:highlight w:val="yellow"/>
                <w:lang w:val="en-US"/>
              </w:rPr>
            </w:pPr>
            <w:r w:rsidRPr="00985D0E">
              <w:rPr>
                <w:sz w:val="22"/>
                <w:szCs w:val="22"/>
                <w:highlight w:val="yellow"/>
                <w:lang w:val="en-US"/>
              </w:rPr>
              <w:t>6.1.10 Experts, permanent representative and family members should be provided with medical service in Busher municipal hospital  at</w:t>
            </w:r>
            <w:r w:rsidRPr="00985D0E">
              <w:rPr>
                <w:bCs/>
                <w:sz w:val="22"/>
                <w:szCs w:val="22"/>
                <w:highlight w:val="yellow"/>
                <w:lang w:val="en-US"/>
              </w:rPr>
              <w:t xml:space="preserve">  Principal</w:t>
            </w:r>
            <w:r w:rsidR="00B95AD3" w:rsidRPr="00263156">
              <w:rPr>
                <w:bCs/>
                <w:sz w:val="22"/>
                <w:szCs w:val="22"/>
                <w:highlight w:val="yellow"/>
                <w:lang w:val="en-US"/>
              </w:rPr>
              <w:t>’</w:t>
            </w:r>
            <w:r w:rsidRPr="00985D0E">
              <w:rPr>
                <w:bCs/>
                <w:sz w:val="22"/>
                <w:szCs w:val="22"/>
                <w:highlight w:val="yellow"/>
                <w:lang w:val="en-US"/>
              </w:rPr>
              <w:t>s expense</w:t>
            </w:r>
            <w:r w:rsidRPr="00985D0E">
              <w:rPr>
                <w:sz w:val="22"/>
                <w:szCs w:val="22"/>
                <w:highlight w:val="yellow"/>
                <w:lang w:val="en-US"/>
              </w:rPr>
              <w:t>, but the services like installation of dentures and glasses purchasing for the Contractor</w:t>
            </w:r>
            <w:r w:rsidR="00B95AD3" w:rsidRPr="00263156">
              <w:rPr>
                <w:sz w:val="22"/>
                <w:szCs w:val="22"/>
                <w:highlight w:val="yellow"/>
                <w:lang w:val="en-US"/>
              </w:rPr>
              <w:t>’</w:t>
            </w:r>
            <w:r w:rsidRPr="00985D0E">
              <w:rPr>
                <w:sz w:val="22"/>
                <w:szCs w:val="22"/>
                <w:highlight w:val="yellow"/>
                <w:lang w:val="en-US"/>
              </w:rPr>
              <w:t>s assignees are effected at their own expense. The assigned specialist and family member with acute and or serious illness will be transported to the hospital by the  Principal</w:t>
            </w:r>
            <w:r w:rsidR="00B95AD3" w:rsidRPr="00263156">
              <w:rPr>
                <w:sz w:val="22"/>
                <w:szCs w:val="22"/>
                <w:highlight w:val="yellow"/>
                <w:lang w:val="en-US"/>
              </w:rPr>
              <w:t>’</w:t>
            </w:r>
            <w:r w:rsidRPr="00985D0E">
              <w:rPr>
                <w:sz w:val="22"/>
                <w:szCs w:val="22"/>
                <w:highlight w:val="yellow"/>
                <w:lang w:val="en-US"/>
              </w:rPr>
              <w:t>s ambulance as quickly as possible. The expenses for hospital treatment will be reimbursed by the Contractor. If an injury occurs to the Contractor</w:t>
            </w:r>
            <w:r w:rsidR="00B95AD3" w:rsidRPr="00263156">
              <w:rPr>
                <w:sz w:val="22"/>
                <w:szCs w:val="22"/>
                <w:highlight w:val="yellow"/>
                <w:lang w:val="en-US"/>
              </w:rPr>
              <w:t>’</w:t>
            </w:r>
            <w:r w:rsidRPr="00985D0E">
              <w:rPr>
                <w:sz w:val="22"/>
                <w:szCs w:val="22"/>
                <w:highlight w:val="yellow"/>
                <w:lang w:val="en-US"/>
              </w:rPr>
              <w:t>s specialist  during the work time due to the  Principal</w:t>
            </w:r>
            <w:r w:rsidR="00B95AD3" w:rsidRPr="00263156">
              <w:rPr>
                <w:sz w:val="22"/>
                <w:szCs w:val="22"/>
                <w:highlight w:val="yellow"/>
                <w:lang w:val="en-US"/>
              </w:rPr>
              <w:t>’</w:t>
            </w:r>
            <w:r w:rsidRPr="00985D0E">
              <w:rPr>
                <w:sz w:val="22"/>
                <w:szCs w:val="22"/>
                <w:highlight w:val="yellow"/>
                <w:lang w:val="en-US"/>
              </w:rPr>
              <w:t>s faults, all the expenses associated with the medical treatment, prosthetic appliance and material compensation for the health injure of the Contractor</w:t>
            </w:r>
            <w:r w:rsidR="00B95AD3" w:rsidRPr="00263156">
              <w:rPr>
                <w:sz w:val="22"/>
                <w:szCs w:val="22"/>
                <w:highlight w:val="yellow"/>
                <w:lang w:val="en-US"/>
              </w:rPr>
              <w:t>’</w:t>
            </w:r>
            <w:r w:rsidRPr="00985D0E">
              <w:rPr>
                <w:sz w:val="22"/>
                <w:szCs w:val="22"/>
                <w:highlight w:val="yellow"/>
                <w:lang w:val="en-US"/>
              </w:rPr>
              <w:t>s expert are to be covered by the  Principal.</w:t>
            </w:r>
          </w:p>
        </w:tc>
        <w:tc>
          <w:tcPr>
            <w:tcW w:w="5537" w:type="dxa"/>
            <w:gridSpan w:val="4"/>
          </w:tcPr>
          <w:p w:rsidR="00B95AD3" w:rsidRPr="00FB1A93" w:rsidRDefault="00B95AD3" w:rsidP="0016429F">
            <w:pPr>
              <w:tabs>
                <w:tab w:val="left" w:pos="4918"/>
              </w:tabs>
              <w:ind w:right="149" w:hanging="64"/>
              <w:jc w:val="both"/>
            </w:pPr>
            <w:r w:rsidRPr="00FB1A93">
              <w:rPr>
                <w:sz w:val="22"/>
              </w:rPr>
              <w:t xml:space="preserve">6.1.10 Назначенные эксперты, постоянный представитель и члены его семьи обеспечиваются медицинским обслуживанием амбулаторно в поликлинике </w:t>
            </w:r>
            <w:r w:rsidR="00AB682A" w:rsidRPr="00CC5C7E">
              <w:rPr>
                <w:sz w:val="22"/>
                <w:highlight w:val="green"/>
              </w:rPr>
              <w:t xml:space="preserve">Шахед в поселке </w:t>
            </w:r>
            <w:r w:rsidR="00AB682A" w:rsidRPr="00A472B7">
              <w:rPr>
                <w:sz w:val="22"/>
                <w:highlight w:val="green"/>
              </w:rPr>
              <w:t>Морварид и в г. Бушере</w:t>
            </w:r>
            <w:r w:rsidR="00AB682A" w:rsidRPr="00FB1A93" w:rsidDel="00AB682A">
              <w:rPr>
                <w:sz w:val="22"/>
              </w:rPr>
              <w:t xml:space="preserve"> </w:t>
            </w:r>
            <w:r w:rsidR="00B71CE6">
              <w:rPr>
                <w:sz w:val="22"/>
              </w:rPr>
              <w:t xml:space="preserve">за счет </w:t>
            </w:r>
            <w:r w:rsidR="000B3E11">
              <w:rPr>
                <w:sz w:val="22"/>
              </w:rPr>
              <w:t>Заказчик</w:t>
            </w:r>
            <w:r w:rsidR="00B71CE6">
              <w:rPr>
                <w:sz w:val="22"/>
              </w:rPr>
              <w:t>а,</w:t>
            </w:r>
            <w:r w:rsidRPr="00FB1A93">
              <w:rPr>
                <w:sz w:val="22"/>
              </w:rPr>
              <w:t xml:space="preserve"> однако  протезирование зубов  и приобретение очков должно выполняться за счет экспертов Подрядчика. Назначенный специалист и член его семьи с острой болью или при возникновении серьезного заболевания будет доставлен в больницу неотложной помощи </w:t>
            </w:r>
            <w:r w:rsidR="00FA4FE7">
              <w:rPr>
                <w:sz w:val="22"/>
              </w:rPr>
              <w:t>Заказчик</w:t>
            </w:r>
            <w:r w:rsidRPr="00FB1A93">
              <w:rPr>
                <w:sz w:val="22"/>
              </w:rPr>
              <w:t>а как можно быстрее</w:t>
            </w:r>
            <w:ins w:id="803" w:author="Павлютенков Юрий Владимирович" w:date="2014-03-28T09:05:00Z">
              <w:r w:rsidR="0016429F">
                <w:rPr>
                  <w:sz w:val="22"/>
                </w:rPr>
                <w:t xml:space="preserve"> </w:t>
              </w:r>
              <w:r w:rsidR="00075E43" w:rsidRPr="00075E43">
                <w:rPr>
                  <w:sz w:val="22"/>
                  <w:highlight w:val="green"/>
                  <w:rPrChange w:id="804" w:author="Павлютенков Юрий Владимирович" w:date="2014-03-28T09:06:00Z">
                    <w:rPr>
                      <w:sz w:val="22"/>
                    </w:rPr>
                  </w:rPrChange>
                </w:rPr>
                <w:t>в сопровождении переводчика с фарси на русский язык, предоставленного Заказчиком</w:t>
              </w:r>
            </w:ins>
            <w:r w:rsidR="00075E43" w:rsidRPr="00075E43">
              <w:rPr>
                <w:sz w:val="22"/>
                <w:highlight w:val="green"/>
                <w:rPrChange w:id="805" w:author="Павлютенков Юрий Владимирович" w:date="2014-03-28T09:06:00Z">
                  <w:rPr>
                    <w:sz w:val="22"/>
                  </w:rPr>
                </w:rPrChange>
              </w:rPr>
              <w:t>.</w:t>
            </w:r>
            <w:r w:rsidR="00FC7B89">
              <w:rPr>
                <w:sz w:val="22"/>
              </w:rPr>
              <w:t xml:space="preserve"> </w:t>
            </w:r>
            <w:del w:id="806" w:author="Павлютенков Юрий Владимирович" w:date="2014-03-28T09:06:00Z">
              <w:r w:rsidR="00985D0E" w:rsidRPr="00985D0E" w:rsidDel="0016429F">
                <w:rPr>
                  <w:sz w:val="22"/>
                  <w:highlight w:val="lightGray"/>
                </w:rPr>
                <w:delText>ПЕРЕВОДЧИК!!!!</w:delText>
              </w:r>
              <w:r w:rsidRPr="00FB1A93" w:rsidDel="0016429F">
                <w:rPr>
                  <w:sz w:val="22"/>
                </w:rPr>
                <w:delText xml:space="preserve"> </w:delText>
              </w:r>
            </w:del>
            <w:r w:rsidRPr="00FB1A93">
              <w:rPr>
                <w:sz w:val="22"/>
              </w:rPr>
              <w:t xml:space="preserve">Оплата стоимости лечения в стационаре компенсируется Подрядчиком. При несчастном  случае со специалистом Подрядчика  в рабочее время по вине </w:t>
            </w:r>
            <w:r w:rsidR="00FA4FE7">
              <w:rPr>
                <w:sz w:val="22"/>
              </w:rPr>
              <w:t>Заказчик</w:t>
            </w:r>
            <w:r w:rsidRPr="00FB1A93">
              <w:rPr>
                <w:sz w:val="22"/>
              </w:rPr>
              <w:t>а</w:t>
            </w:r>
            <w:r w:rsidRPr="00FB1A93">
              <w:rPr>
                <w:sz w:val="22"/>
                <w:szCs w:val="22"/>
              </w:rPr>
              <w:t xml:space="preserve"> </w:t>
            </w:r>
            <w:r w:rsidRPr="00FB1A93">
              <w:rPr>
                <w:sz w:val="22"/>
              </w:rPr>
              <w:t xml:space="preserve">затраты по лечению, протезированию и материальной компенсации причиненного вреда здоровью специалиста Подрядчика несет </w:t>
            </w:r>
            <w:r w:rsidR="00FC2FD6">
              <w:rPr>
                <w:sz w:val="22"/>
              </w:rPr>
              <w:t>З</w:t>
            </w:r>
            <w:r w:rsidRPr="00FB1A93">
              <w:rPr>
                <w:sz w:val="22"/>
              </w:rPr>
              <w:t>аказчик</w:t>
            </w:r>
            <w:r w:rsidR="00AB682A">
              <w:rPr>
                <w:sz w:val="22"/>
              </w:rPr>
              <w:t xml:space="preserve"> </w:t>
            </w:r>
            <w:r w:rsidR="00AB682A" w:rsidRPr="00CC5C7E">
              <w:rPr>
                <w:sz w:val="22"/>
                <w:highlight w:val="green"/>
              </w:rPr>
              <w:t>(см. Приложение 1</w:t>
            </w:r>
            <w:r w:rsidR="00AB682A">
              <w:rPr>
                <w:sz w:val="22"/>
                <w:highlight w:val="green"/>
              </w:rPr>
              <w:t>7</w:t>
            </w:r>
            <w:r w:rsidR="00AB682A" w:rsidRPr="00CC5C7E">
              <w:rPr>
                <w:sz w:val="22"/>
                <w:highlight w:val="green"/>
              </w:rPr>
              <w:t>)</w:t>
            </w:r>
            <w:r w:rsidRPr="00FB1A93">
              <w:rPr>
                <w:sz w:val="22"/>
              </w:rPr>
              <w:t xml:space="preserve">.   </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tabs>
                <w:tab w:val="left" w:pos="4918"/>
              </w:tabs>
              <w:ind w:right="149" w:hanging="64"/>
              <w:jc w:val="both"/>
            </w:pPr>
          </w:p>
        </w:tc>
      </w:tr>
      <w:tr w:rsidR="00B95AD3" w:rsidRPr="00FB1A93" w:rsidTr="00A23C25">
        <w:tc>
          <w:tcPr>
            <w:tcW w:w="4844" w:type="dxa"/>
            <w:gridSpan w:val="2"/>
          </w:tcPr>
          <w:p w:rsidR="00B95AD3" w:rsidRPr="00FB1A93" w:rsidRDefault="00B95AD3" w:rsidP="00985F19">
            <w:pPr>
              <w:ind w:right="69"/>
              <w:jc w:val="both"/>
              <w:rPr>
                <w:lang w:val="en-US"/>
              </w:rPr>
            </w:pPr>
            <w:r w:rsidRPr="00FB1A93">
              <w:rPr>
                <w:sz w:val="22"/>
                <w:szCs w:val="22"/>
                <w:lang w:val="en-US"/>
              </w:rPr>
              <w:t xml:space="preserve">6.1.11 The </w:t>
            </w:r>
            <w:r>
              <w:rPr>
                <w:sz w:val="22"/>
                <w:szCs w:val="22"/>
                <w:lang w:val="en-US"/>
              </w:rPr>
              <w:t xml:space="preserve"> Principal</w:t>
            </w:r>
            <w:r w:rsidRPr="00FB1A93">
              <w:rPr>
                <w:sz w:val="22"/>
                <w:szCs w:val="22"/>
                <w:lang w:val="en-US"/>
              </w:rPr>
              <w:t xml:space="preserve"> </w:t>
            </w:r>
            <w:r w:rsidRPr="00FB1A93">
              <w:rPr>
                <w:bCs/>
                <w:sz w:val="22"/>
                <w:szCs w:val="22"/>
                <w:lang w:val="en-US"/>
              </w:rPr>
              <w:t xml:space="preserve">for its own cost </w:t>
            </w:r>
            <w:r w:rsidRPr="00FB1A93">
              <w:rPr>
                <w:sz w:val="22"/>
                <w:szCs w:val="22"/>
                <w:lang w:val="en-US"/>
              </w:rPr>
              <w:t xml:space="preserve">should arrange the annual physical examination for the experts or specialists who stay at BNPP site over one year on the </w:t>
            </w:r>
            <w:r>
              <w:rPr>
                <w:sz w:val="22"/>
                <w:szCs w:val="22"/>
                <w:lang w:val="en-US"/>
              </w:rPr>
              <w:t xml:space="preserve"> Principal</w:t>
            </w:r>
            <w:r w:rsidRPr="00FB1A93">
              <w:rPr>
                <w:sz w:val="22"/>
                <w:szCs w:val="22"/>
                <w:lang w:val="en-US"/>
              </w:rPr>
              <w:t>’s account and put the physical reports on record.</w:t>
            </w:r>
          </w:p>
        </w:tc>
        <w:tc>
          <w:tcPr>
            <w:tcW w:w="5537" w:type="dxa"/>
            <w:gridSpan w:val="4"/>
          </w:tcPr>
          <w:p w:rsidR="00B95AD3" w:rsidRPr="00FB1A93" w:rsidRDefault="00B95AD3" w:rsidP="007045C4">
            <w:pPr>
              <w:tabs>
                <w:tab w:val="left" w:pos="4918"/>
              </w:tabs>
              <w:ind w:right="149"/>
              <w:jc w:val="both"/>
            </w:pPr>
            <w:r w:rsidRPr="00FB1A93">
              <w:rPr>
                <w:sz w:val="22"/>
                <w:szCs w:val="22"/>
              </w:rPr>
              <w:t xml:space="preserve">6.1.11 </w:t>
            </w:r>
            <w:r w:rsidR="00FA4FE7">
              <w:rPr>
                <w:sz w:val="22"/>
                <w:szCs w:val="22"/>
              </w:rPr>
              <w:t>Заказчик</w:t>
            </w:r>
            <w:r w:rsidRPr="00FB1A93">
              <w:rPr>
                <w:sz w:val="22"/>
                <w:szCs w:val="22"/>
              </w:rPr>
              <w:t xml:space="preserve"> за свой счет организует ежегодный медицинский осмотр экспертов или специалистов, которые будут работать на площадке БАЭС более 1 (одного) года, и подшивает данный отчет в личное дело.</w:t>
            </w:r>
          </w:p>
        </w:tc>
        <w:tc>
          <w:tcPr>
            <w:tcW w:w="4676" w:type="dxa"/>
          </w:tcPr>
          <w:p w:rsidR="00B95AD3" w:rsidRPr="00FB1A93" w:rsidRDefault="00B95AD3" w:rsidP="00C2034B">
            <w:pPr>
              <w:ind w:right="127" w:hanging="64"/>
              <w:jc w:val="both"/>
            </w:pPr>
          </w:p>
        </w:tc>
      </w:tr>
      <w:tr w:rsidR="00B95AD3" w:rsidRPr="00FB1A93" w:rsidTr="00A23C25">
        <w:tc>
          <w:tcPr>
            <w:tcW w:w="4844" w:type="dxa"/>
            <w:gridSpan w:val="2"/>
          </w:tcPr>
          <w:p w:rsidR="00B95AD3" w:rsidRPr="00FB1A93" w:rsidRDefault="00B95AD3" w:rsidP="00985F19">
            <w:pPr>
              <w:ind w:right="69"/>
              <w:jc w:val="both"/>
            </w:pPr>
          </w:p>
        </w:tc>
        <w:tc>
          <w:tcPr>
            <w:tcW w:w="5537" w:type="dxa"/>
            <w:gridSpan w:val="4"/>
          </w:tcPr>
          <w:p w:rsidR="00B95AD3" w:rsidRPr="00FB1A93" w:rsidRDefault="00B95AD3" w:rsidP="007045C4">
            <w:pPr>
              <w:tabs>
                <w:tab w:val="left" w:pos="4918"/>
              </w:tabs>
              <w:ind w:right="149"/>
              <w:jc w:val="both"/>
            </w:pPr>
          </w:p>
        </w:tc>
        <w:tc>
          <w:tcPr>
            <w:tcW w:w="4676" w:type="dxa"/>
          </w:tcPr>
          <w:p w:rsidR="00B95AD3" w:rsidRPr="00FB1A93" w:rsidRDefault="00B95AD3" w:rsidP="00C2034B">
            <w:pPr>
              <w:ind w:right="127" w:hanging="64"/>
              <w:jc w:val="both"/>
            </w:pPr>
          </w:p>
        </w:tc>
      </w:tr>
      <w:tr w:rsidR="00B95AD3" w:rsidRPr="00FB1A93" w:rsidTr="00A23C25">
        <w:trPr>
          <w:gridAfter w:val="1"/>
          <w:wAfter w:w="4676" w:type="dxa"/>
        </w:trPr>
        <w:tc>
          <w:tcPr>
            <w:tcW w:w="4844" w:type="dxa"/>
            <w:gridSpan w:val="2"/>
          </w:tcPr>
          <w:p w:rsidR="00B95AD3" w:rsidRPr="00FB1A93" w:rsidRDefault="00B95AD3" w:rsidP="005F21CB">
            <w:pPr>
              <w:ind w:right="69"/>
              <w:jc w:val="both"/>
              <w:rPr>
                <w:lang w:val="en-US"/>
              </w:rPr>
            </w:pPr>
            <w:r w:rsidRPr="00FB1A93">
              <w:rPr>
                <w:sz w:val="22"/>
                <w:szCs w:val="22"/>
                <w:lang w:val="en-US"/>
              </w:rPr>
              <w:t xml:space="preserve">6.1.12 The </w:t>
            </w:r>
            <w:r>
              <w:rPr>
                <w:sz w:val="22"/>
                <w:szCs w:val="22"/>
                <w:lang w:val="en-US"/>
              </w:rPr>
              <w:t xml:space="preserve"> Principal</w:t>
            </w:r>
            <w:r w:rsidRPr="00FB1A93">
              <w:rPr>
                <w:sz w:val="22"/>
                <w:szCs w:val="22"/>
                <w:lang w:val="en-US"/>
              </w:rPr>
              <w:t xml:space="preserve"> shall appoint the concerning persons as their Representatives, who are on behalf of the </w:t>
            </w:r>
            <w:r>
              <w:rPr>
                <w:sz w:val="22"/>
                <w:szCs w:val="22"/>
                <w:lang w:val="en-US"/>
              </w:rPr>
              <w:t xml:space="preserve"> Principal</w:t>
            </w:r>
            <w:r w:rsidRPr="00FB1A93">
              <w:rPr>
                <w:sz w:val="22"/>
                <w:szCs w:val="22"/>
                <w:lang w:val="en-US"/>
              </w:rPr>
              <w:t xml:space="preserve"> responsible for all the works arrangement, coordination, reviewing and signing the relevant document with the Contractor for any matters arising from and in connection with the implementation of this Contract upon the </w:t>
            </w:r>
            <w:r w:rsidRPr="00FB1A93">
              <w:rPr>
                <w:sz w:val="22"/>
                <w:szCs w:val="22"/>
                <w:lang w:val="en-US" w:eastAsia="zh-CN"/>
              </w:rPr>
              <w:t xml:space="preserve">completion of the </w:t>
            </w:r>
            <w:r w:rsidRPr="00FB1A93">
              <w:rPr>
                <w:sz w:val="22"/>
                <w:szCs w:val="22"/>
                <w:lang w:val="en-US"/>
              </w:rPr>
              <w:t>works.</w:t>
            </w:r>
          </w:p>
        </w:tc>
        <w:tc>
          <w:tcPr>
            <w:tcW w:w="5537" w:type="dxa"/>
            <w:gridSpan w:val="4"/>
          </w:tcPr>
          <w:p w:rsidR="00B95AD3" w:rsidRPr="00FB1A93" w:rsidRDefault="00B95AD3" w:rsidP="007045C4">
            <w:pPr>
              <w:pStyle w:val="34"/>
              <w:tabs>
                <w:tab w:val="left" w:pos="4918"/>
              </w:tabs>
              <w:ind w:right="149"/>
            </w:pPr>
            <w:r w:rsidRPr="00FB1A93">
              <w:t xml:space="preserve">6.1.12 </w:t>
            </w:r>
            <w:r w:rsidR="00FA4FE7">
              <w:t>Заказчик</w:t>
            </w:r>
            <w:r w:rsidRPr="00FB1A93">
              <w:t xml:space="preserve"> обязуется назначить в качестве Представителей </w:t>
            </w:r>
            <w:r w:rsidR="00FA4FE7">
              <w:t>Заказчик</w:t>
            </w:r>
            <w:r w:rsidRPr="00FB1A93">
              <w:t xml:space="preserve">а лиц, которые от лица </w:t>
            </w:r>
            <w:r w:rsidR="00FA4FE7">
              <w:t>Заказчик</w:t>
            </w:r>
            <w:r w:rsidRPr="00FB1A93">
              <w:t>а будут нести ответственность за все работы, связанные с организацией, координированием, проверкой и подписанием соответствующих документов с Подрядчиком по всем вопросам, вытекающим из и связанным с выполнением настоящего Контракта по завершении всех работ.</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rsidP="004C23FE">
            <w:pPr>
              <w:ind w:right="69"/>
              <w:jc w:val="both"/>
              <w:rPr>
                <w:lang w:val="en-US"/>
              </w:rPr>
            </w:pPr>
            <w:r w:rsidRPr="00FB1A93">
              <w:rPr>
                <w:sz w:val="22"/>
                <w:szCs w:val="22"/>
                <w:lang w:val="en-US"/>
              </w:rPr>
              <w:t xml:space="preserve">6.1.13 Applying for and obtaining working and residence permits for the Contractor’s specialists designated to work in Iran for the execution of the Contract, organization and carrying out of training and instruction as well as holding of exams and issuance of the respective licenses is the responsibility of the </w:t>
            </w:r>
            <w:r>
              <w:rPr>
                <w:sz w:val="22"/>
                <w:szCs w:val="22"/>
                <w:lang w:val="en-US"/>
              </w:rPr>
              <w:t xml:space="preserve"> Principal</w:t>
            </w:r>
            <w:r w:rsidRPr="00FB1A93">
              <w:rPr>
                <w:sz w:val="22"/>
                <w:szCs w:val="22"/>
                <w:lang w:val="en-US"/>
              </w:rPr>
              <w:t xml:space="preserve"> and is made </w:t>
            </w:r>
            <w:r w:rsidRPr="00FB1A93">
              <w:rPr>
                <w:sz w:val="22"/>
                <w:szCs w:val="22"/>
                <w:lang w:val="en-US" w:eastAsia="zh-CN"/>
              </w:rPr>
              <w:t>at</w:t>
            </w:r>
            <w:r w:rsidRPr="00FB1A93">
              <w:rPr>
                <w:sz w:val="22"/>
                <w:szCs w:val="22"/>
                <w:lang w:val="en-US"/>
              </w:rPr>
              <w:t xml:space="preserve"> the </w:t>
            </w:r>
            <w:r>
              <w:rPr>
                <w:sz w:val="22"/>
                <w:szCs w:val="22"/>
                <w:lang w:val="en-US"/>
              </w:rPr>
              <w:t xml:space="preserve"> Principal</w:t>
            </w:r>
            <w:r w:rsidRPr="00FB1A93">
              <w:rPr>
                <w:sz w:val="22"/>
                <w:szCs w:val="22"/>
                <w:lang w:val="en-US"/>
              </w:rPr>
              <w:t>’s expense. The Contractor shall provide the expert’s passport details.</w:t>
            </w:r>
          </w:p>
        </w:tc>
        <w:tc>
          <w:tcPr>
            <w:tcW w:w="5537" w:type="dxa"/>
            <w:gridSpan w:val="4"/>
          </w:tcPr>
          <w:p w:rsidR="00B95AD3" w:rsidRPr="00FB1A93" w:rsidRDefault="00B95AD3" w:rsidP="0016429F">
            <w:pPr>
              <w:pStyle w:val="34"/>
              <w:tabs>
                <w:tab w:val="left" w:pos="4918"/>
              </w:tabs>
              <w:ind w:right="149"/>
            </w:pPr>
            <w:r w:rsidRPr="00FB1A93">
              <w:t xml:space="preserve">6.1.13 Направление заявки и получение разрешения на работу и проживание экспертов Подрядчика, направляемых в ИРИ для выполнения Контракта, </w:t>
            </w:r>
            <w:del w:id="807" w:author="Павлютенков Юрий Владимирович" w:date="2014-03-28T09:09:00Z">
              <w:r w:rsidR="00075E43" w:rsidRPr="00075E43">
                <w:rPr>
                  <w:highlight w:val="red"/>
                  <w:rPrChange w:id="808" w:author="Павлютенков Юрий Владимирович" w:date="2014-03-28T09:09:00Z">
                    <w:rPr>
                      <w:sz w:val="24"/>
                    </w:rPr>
                  </w:rPrChange>
                </w:rPr>
                <w:delText>организация и проведение обучения и инструктажа экспертов Подрядчика, сдачи экзаменов и выдача соответствующих лицензий</w:delText>
              </w:r>
              <w:r w:rsidRPr="00FB1A93" w:rsidDel="0016429F">
                <w:delText xml:space="preserve"> </w:delText>
              </w:r>
            </w:del>
            <w:r w:rsidRPr="00FB1A93">
              <w:t xml:space="preserve">является ответственностью </w:t>
            </w:r>
            <w:r w:rsidR="00FA4FE7">
              <w:t>Заказчик</w:t>
            </w:r>
            <w:r w:rsidRPr="00FB1A93">
              <w:t xml:space="preserve">а и выполняется за счет </w:t>
            </w:r>
            <w:r w:rsidR="00FA4FE7">
              <w:t>Заказчик</w:t>
            </w:r>
            <w:r w:rsidRPr="00FB1A93">
              <w:t>а. Подрядчик обязуется предоставить паспортные данные на эксперта.</w:t>
            </w:r>
          </w:p>
        </w:tc>
      </w:tr>
      <w:tr w:rsidR="00B95AD3" w:rsidRPr="00FB1A93" w:rsidTr="00A23C25">
        <w:trPr>
          <w:gridAfter w:val="1"/>
          <w:wAfter w:w="4676" w:type="dxa"/>
        </w:trPr>
        <w:tc>
          <w:tcPr>
            <w:tcW w:w="4844" w:type="dxa"/>
            <w:gridSpan w:val="2"/>
          </w:tcPr>
          <w:p w:rsidR="00B95AD3" w:rsidRPr="00FB1A93" w:rsidRDefault="00B95AD3" w:rsidP="004C23FE">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pPr>
              <w:ind w:right="69"/>
              <w:jc w:val="both"/>
              <w:rPr>
                <w:lang w:val="en-US"/>
              </w:rPr>
            </w:pPr>
            <w:r w:rsidRPr="00FB1A93">
              <w:rPr>
                <w:sz w:val="22"/>
                <w:szCs w:val="22"/>
                <w:lang w:val="en-US"/>
              </w:rPr>
              <w:t xml:space="preserve">6.1.14 The conditions of work and accommodation of the Contractor’s administrative and technical personnel shall the same as those stipulated for the Contractor’s experts in accordance with this Article. </w:t>
            </w:r>
          </w:p>
        </w:tc>
        <w:tc>
          <w:tcPr>
            <w:tcW w:w="5537" w:type="dxa"/>
            <w:gridSpan w:val="4"/>
          </w:tcPr>
          <w:p w:rsidR="00B95AD3" w:rsidRPr="00FB1A93" w:rsidRDefault="00B95AD3" w:rsidP="007045C4">
            <w:pPr>
              <w:pStyle w:val="34"/>
              <w:tabs>
                <w:tab w:val="left" w:pos="4918"/>
              </w:tabs>
              <w:ind w:right="149"/>
            </w:pPr>
            <w:r w:rsidRPr="00FB1A93">
              <w:rPr>
                <w:szCs w:val="22"/>
              </w:rPr>
              <w:t xml:space="preserve">6.1.14 Условия работы и проживания </w:t>
            </w:r>
            <w:r w:rsidRPr="00FB1A93">
              <w:rPr>
                <w:szCs w:val="28"/>
              </w:rPr>
              <w:t>административно-технического</w:t>
            </w:r>
            <w:r w:rsidRPr="00FB1A93">
              <w:rPr>
                <w:szCs w:val="28"/>
                <w:lang w:val="en-US"/>
              </w:rPr>
              <w:t> </w:t>
            </w:r>
            <w:r w:rsidRPr="00FB1A93">
              <w:rPr>
                <w:szCs w:val="28"/>
              </w:rPr>
              <w:t>персонала Подрядчика</w:t>
            </w:r>
            <w:r w:rsidRPr="00FB1A93">
              <w:rPr>
                <w:szCs w:val="22"/>
              </w:rPr>
              <w:t xml:space="preserve"> должны быть аналогичны условиям работы и проживания экспертов Подрядчика согласно настоящей Статье.</w:t>
            </w:r>
          </w:p>
        </w:tc>
      </w:tr>
      <w:tr w:rsidR="00B95AD3" w:rsidRPr="00FB1A93" w:rsidTr="00A23C25">
        <w:trPr>
          <w:gridAfter w:val="1"/>
          <w:wAfter w:w="4676" w:type="dxa"/>
        </w:trPr>
        <w:tc>
          <w:tcPr>
            <w:tcW w:w="4844" w:type="dxa"/>
            <w:gridSpan w:val="2"/>
          </w:tcPr>
          <w:p w:rsidR="00B95AD3" w:rsidRPr="00FB1A93" w:rsidRDefault="00B95AD3">
            <w:pPr>
              <w:ind w:right="69"/>
              <w:jc w:val="both"/>
            </w:pPr>
          </w:p>
        </w:tc>
        <w:tc>
          <w:tcPr>
            <w:tcW w:w="5537" w:type="dxa"/>
            <w:gridSpan w:val="4"/>
          </w:tcPr>
          <w:p w:rsidR="00B95AD3" w:rsidRPr="00FB1A93" w:rsidRDefault="00B95AD3" w:rsidP="007045C4">
            <w:pPr>
              <w:pStyle w:val="34"/>
              <w:tabs>
                <w:tab w:val="left" w:pos="4918"/>
              </w:tabs>
              <w:ind w:right="149"/>
            </w:pPr>
          </w:p>
        </w:tc>
      </w:tr>
      <w:tr w:rsidR="00B95AD3" w:rsidRPr="00FB1A93" w:rsidTr="00A23C25">
        <w:trPr>
          <w:gridAfter w:val="1"/>
          <w:wAfter w:w="4676" w:type="dxa"/>
        </w:trPr>
        <w:tc>
          <w:tcPr>
            <w:tcW w:w="4844" w:type="dxa"/>
            <w:gridSpan w:val="2"/>
          </w:tcPr>
          <w:p w:rsidR="00B95AD3" w:rsidRPr="00FB1A93" w:rsidRDefault="00B95AD3" w:rsidP="00CF3458">
            <w:pPr>
              <w:ind w:right="69"/>
              <w:jc w:val="both"/>
              <w:rPr>
                <w:lang w:val="en-US"/>
              </w:rPr>
            </w:pPr>
            <w:r w:rsidRPr="00FB1A93">
              <w:rPr>
                <w:sz w:val="22"/>
                <w:szCs w:val="22"/>
                <w:lang w:val="en-US"/>
              </w:rPr>
              <w:t xml:space="preserve">6.1.15 The </w:t>
            </w:r>
            <w:r>
              <w:rPr>
                <w:sz w:val="22"/>
                <w:szCs w:val="22"/>
                <w:lang w:val="en-US"/>
              </w:rPr>
              <w:t xml:space="preserve"> Principal</w:t>
            </w:r>
            <w:r w:rsidRPr="00FB1A93">
              <w:rPr>
                <w:sz w:val="22"/>
                <w:szCs w:val="22"/>
                <w:lang w:val="en-US"/>
              </w:rPr>
              <w:t xml:space="preserve"> will provide the necessary Russian-Farsi and Farsi -Russian translation during on-site </w:t>
            </w:r>
            <w:r w:rsidRPr="00FB1A93">
              <w:rPr>
                <w:sz w:val="22"/>
                <w:szCs w:val="22"/>
                <w:lang w:val="en-US" w:eastAsia="zh-CN"/>
              </w:rPr>
              <w:t>services</w:t>
            </w:r>
            <w:r w:rsidRPr="00FB1A93">
              <w:rPr>
                <w:sz w:val="22"/>
                <w:szCs w:val="22"/>
                <w:lang w:val="en-US"/>
              </w:rPr>
              <w:t xml:space="preserve"> at no costs </w:t>
            </w:r>
            <w:r w:rsidRPr="00FB1A93">
              <w:rPr>
                <w:sz w:val="22"/>
                <w:szCs w:val="22"/>
                <w:lang w:val="en-US" w:eastAsia="zh-CN"/>
              </w:rPr>
              <w:t>to</w:t>
            </w:r>
            <w:r w:rsidRPr="00FB1A93">
              <w:rPr>
                <w:sz w:val="22"/>
                <w:szCs w:val="22"/>
                <w:lang w:val="en-US"/>
              </w:rPr>
              <w:t xml:space="preserve"> the Contractor.</w:t>
            </w:r>
          </w:p>
        </w:tc>
        <w:tc>
          <w:tcPr>
            <w:tcW w:w="5537" w:type="dxa"/>
            <w:gridSpan w:val="4"/>
          </w:tcPr>
          <w:p w:rsidR="00B95AD3" w:rsidRPr="00FB1A93" w:rsidRDefault="00B95AD3" w:rsidP="007045C4">
            <w:pPr>
              <w:tabs>
                <w:tab w:val="left" w:pos="4918"/>
              </w:tabs>
              <w:ind w:right="149" w:hanging="64"/>
              <w:jc w:val="both"/>
            </w:pPr>
            <w:r w:rsidRPr="00FB1A93">
              <w:rPr>
                <w:sz w:val="22"/>
              </w:rPr>
              <w:t xml:space="preserve">6.1.15 </w:t>
            </w:r>
            <w:r w:rsidR="00FA4FE7">
              <w:rPr>
                <w:sz w:val="22"/>
              </w:rPr>
              <w:t>Заказчик</w:t>
            </w:r>
            <w:r w:rsidRPr="00FB1A93">
              <w:rPr>
                <w:sz w:val="22"/>
              </w:rPr>
              <w:t xml:space="preserve"> обязуется обеспечить необходимый перевод с русского на фарси и с фарси на русский язык во время предоставления услуг на площадке без оплаты со стороны Подрядчика.</w:t>
            </w:r>
          </w:p>
        </w:tc>
      </w:tr>
      <w:tr w:rsidR="00B95AD3" w:rsidRPr="00FB1A93" w:rsidTr="00A23C25">
        <w:trPr>
          <w:gridAfter w:val="1"/>
          <w:wAfter w:w="4676" w:type="dxa"/>
        </w:trPr>
        <w:tc>
          <w:tcPr>
            <w:tcW w:w="4844" w:type="dxa"/>
            <w:gridSpan w:val="2"/>
          </w:tcPr>
          <w:p w:rsidR="00B95AD3" w:rsidRPr="00FB1A93" w:rsidRDefault="00B95AD3" w:rsidP="006B4B77">
            <w:pPr>
              <w:ind w:right="69"/>
              <w:jc w:val="both"/>
            </w:pPr>
          </w:p>
        </w:tc>
        <w:tc>
          <w:tcPr>
            <w:tcW w:w="5537" w:type="dxa"/>
            <w:gridSpan w:val="4"/>
          </w:tcPr>
          <w:p w:rsidR="00B95AD3" w:rsidRPr="00FB1A93" w:rsidRDefault="00B95AD3" w:rsidP="007045C4">
            <w:pPr>
              <w:tabs>
                <w:tab w:val="left" w:pos="4918"/>
              </w:tabs>
              <w:ind w:right="149" w:hanging="64"/>
              <w:jc w:val="both"/>
            </w:pPr>
          </w:p>
        </w:tc>
      </w:tr>
      <w:tr w:rsidR="00B95AD3" w:rsidRPr="00FB1A93" w:rsidTr="00A23C25">
        <w:trPr>
          <w:gridAfter w:val="1"/>
          <w:wAfter w:w="4676" w:type="dxa"/>
          <w:trHeight w:val="1553"/>
        </w:trPr>
        <w:tc>
          <w:tcPr>
            <w:tcW w:w="4844" w:type="dxa"/>
            <w:gridSpan w:val="2"/>
          </w:tcPr>
          <w:p w:rsidR="00B95AD3" w:rsidRPr="00FB1A93" w:rsidRDefault="00B95AD3" w:rsidP="00D00AAD">
            <w:pPr>
              <w:ind w:right="69"/>
              <w:jc w:val="both"/>
              <w:rPr>
                <w:lang w:val="en-US"/>
              </w:rPr>
            </w:pPr>
            <w:r w:rsidRPr="00FB1A93">
              <w:rPr>
                <w:sz w:val="22"/>
                <w:szCs w:val="22"/>
                <w:lang w:val="en-US"/>
              </w:rPr>
              <w:t xml:space="preserve">6.1.16 The </w:t>
            </w:r>
            <w:r>
              <w:rPr>
                <w:sz w:val="22"/>
                <w:szCs w:val="22"/>
                <w:lang w:val="en-US"/>
              </w:rPr>
              <w:t xml:space="preserve"> Principal</w:t>
            </w:r>
            <w:r w:rsidRPr="00FB1A93">
              <w:rPr>
                <w:sz w:val="22"/>
                <w:szCs w:val="22"/>
                <w:lang w:val="en-US"/>
              </w:rPr>
              <w:t xml:space="preserve"> shall pay all the local taxes and duties on behalf of the Contractor in accordance with the Iranian law on the basis of the respective entrustment letter sent by the Contractor to the </w:t>
            </w:r>
            <w:r>
              <w:rPr>
                <w:sz w:val="22"/>
                <w:szCs w:val="22"/>
                <w:lang w:val="en-US"/>
              </w:rPr>
              <w:t xml:space="preserve"> Principal</w:t>
            </w:r>
            <w:r w:rsidRPr="00FB1A93">
              <w:rPr>
                <w:sz w:val="22"/>
                <w:szCs w:val="22"/>
                <w:lang w:val="en-US"/>
              </w:rPr>
              <w:t xml:space="preserve"> and signed by the Contractor’s Chief Accountant or Director General.</w:t>
            </w:r>
          </w:p>
        </w:tc>
        <w:tc>
          <w:tcPr>
            <w:tcW w:w="5537" w:type="dxa"/>
            <w:gridSpan w:val="4"/>
          </w:tcPr>
          <w:p w:rsidR="00B95AD3" w:rsidRPr="00FB1A93" w:rsidRDefault="00B95AD3" w:rsidP="007045C4">
            <w:pPr>
              <w:tabs>
                <w:tab w:val="left" w:pos="4918"/>
              </w:tabs>
              <w:ind w:right="149" w:hanging="64"/>
              <w:jc w:val="both"/>
              <w:rPr>
                <w:color w:val="FF0000"/>
              </w:rPr>
            </w:pPr>
            <w:r w:rsidRPr="00FB1A93">
              <w:rPr>
                <w:sz w:val="22"/>
              </w:rPr>
              <w:t xml:space="preserve">6.1.16 </w:t>
            </w:r>
            <w:r w:rsidR="00FA4FE7">
              <w:rPr>
                <w:sz w:val="22"/>
              </w:rPr>
              <w:t>Заказчик</w:t>
            </w:r>
            <w:r w:rsidRPr="00FB1A93">
              <w:rPr>
                <w:sz w:val="22"/>
              </w:rPr>
              <w:t xml:space="preserve"> уплатит </w:t>
            </w:r>
            <w:r w:rsidR="00B71CE6">
              <w:rPr>
                <w:sz w:val="22"/>
              </w:rPr>
              <w:t xml:space="preserve">все </w:t>
            </w:r>
            <w:r w:rsidRPr="00FB1A93">
              <w:rPr>
                <w:sz w:val="22"/>
              </w:rPr>
              <w:t xml:space="preserve">налоги и сборы на территории ИРИ </w:t>
            </w:r>
            <w:r w:rsidR="00563F98">
              <w:rPr>
                <w:sz w:val="22"/>
              </w:rPr>
              <w:t xml:space="preserve">от имени Подрядчика </w:t>
            </w:r>
            <w:r w:rsidRPr="00FB1A93">
              <w:rPr>
                <w:sz w:val="22"/>
              </w:rPr>
              <w:t xml:space="preserve">в соответствии с законодательством ИРИ на основании письма с запросом от Подрядчика </w:t>
            </w:r>
            <w:r w:rsidR="00FA4FE7">
              <w:rPr>
                <w:sz w:val="22"/>
              </w:rPr>
              <w:t>Заказчик</w:t>
            </w:r>
            <w:r w:rsidRPr="00FB1A93">
              <w:rPr>
                <w:sz w:val="22"/>
              </w:rPr>
              <w:t>у</w:t>
            </w:r>
            <w:r w:rsidRPr="00FB1A93">
              <w:rPr>
                <w:sz w:val="22"/>
                <w:szCs w:val="22"/>
              </w:rPr>
              <w:t xml:space="preserve">, подписанного </w:t>
            </w:r>
            <w:r w:rsidRPr="00D10594">
              <w:rPr>
                <w:sz w:val="22"/>
                <w:szCs w:val="22"/>
                <w:highlight w:val="yellow"/>
              </w:rPr>
              <w:t>главным бухгалтером или Генеральным директором</w:t>
            </w:r>
            <w:r w:rsidRPr="00FB1A93">
              <w:rPr>
                <w:sz w:val="22"/>
                <w:szCs w:val="22"/>
              </w:rPr>
              <w:t>.</w:t>
            </w:r>
          </w:p>
        </w:tc>
      </w:tr>
      <w:tr w:rsidR="00B95AD3" w:rsidRPr="00FB1A93" w:rsidTr="00A23C25">
        <w:trPr>
          <w:gridAfter w:val="1"/>
          <w:wAfter w:w="4676" w:type="dxa"/>
          <w:trHeight w:val="181"/>
        </w:trPr>
        <w:tc>
          <w:tcPr>
            <w:tcW w:w="4844" w:type="dxa"/>
            <w:gridSpan w:val="2"/>
          </w:tcPr>
          <w:p w:rsidR="00B95AD3" w:rsidRPr="00FB1A93" w:rsidRDefault="00B95AD3" w:rsidP="00710122">
            <w:pPr>
              <w:ind w:right="69"/>
              <w:jc w:val="both"/>
            </w:pPr>
          </w:p>
        </w:tc>
        <w:tc>
          <w:tcPr>
            <w:tcW w:w="5537" w:type="dxa"/>
            <w:gridSpan w:val="4"/>
          </w:tcPr>
          <w:p w:rsidR="00B95AD3" w:rsidRPr="00FB1A93" w:rsidRDefault="00B95AD3" w:rsidP="007045C4">
            <w:pPr>
              <w:tabs>
                <w:tab w:val="left" w:pos="4918"/>
              </w:tabs>
              <w:ind w:right="149" w:hanging="64"/>
              <w:jc w:val="both"/>
            </w:pPr>
          </w:p>
        </w:tc>
      </w:tr>
      <w:tr w:rsidR="00B95AD3" w:rsidRPr="00FB1A93" w:rsidTr="00A23C25">
        <w:trPr>
          <w:gridAfter w:val="1"/>
          <w:wAfter w:w="4676" w:type="dxa"/>
          <w:trHeight w:val="91"/>
        </w:trPr>
        <w:tc>
          <w:tcPr>
            <w:tcW w:w="4844" w:type="dxa"/>
            <w:gridSpan w:val="2"/>
          </w:tcPr>
          <w:p w:rsidR="00B95AD3" w:rsidRPr="00FB1A93" w:rsidRDefault="00B95AD3" w:rsidP="007045C4">
            <w:pPr>
              <w:pStyle w:val="o2"/>
              <w:widowControl/>
              <w:overflowPunct/>
              <w:autoSpaceDE/>
              <w:adjustRightInd/>
              <w:spacing w:line="240" w:lineRule="auto"/>
              <w:ind w:right="69"/>
              <w:rPr>
                <w:b/>
                <w:sz w:val="22"/>
                <w:szCs w:val="22"/>
              </w:rPr>
            </w:pPr>
            <w:r w:rsidRPr="00FB1A93">
              <w:rPr>
                <w:b/>
                <w:sz w:val="22"/>
                <w:szCs w:val="22"/>
              </w:rPr>
              <w:t xml:space="preserve">6.2 The Obligation of Contractor for providing of engineering service in </w:t>
            </w:r>
            <w:smartTag w:uri="urn:schemas-microsoft-com:office:smarttags" w:element="country-region">
              <w:smartTag w:uri="urn:schemas-microsoft-com:office:smarttags" w:element="place">
                <w:r w:rsidRPr="00FB1A93">
                  <w:rPr>
                    <w:b/>
                    <w:sz w:val="22"/>
                    <w:szCs w:val="22"/>
                  </w:rPr>
                  <w:t>Iran</w:t>
                </w:r>
              </w:smartTag>
            </w:smartTag>
            <w:r w:rsidRPr="00FB1A93">
              <w:rPr>
                <w:b/>
                <w:sz w:val="22"/>
                <w:szCs w:val="22"/>
              </w:rPr>
              <w:t xml:space="preserve"> </w:t>
            </w:r>
          </w:p>
        </w:tc>
        <w:tc>
          <w:tcPr>
            <w:tcW w:w="5537" w:type="dxa"/>
            <w:gridSpan w:val="4"/>
          </w:tcPr>
          <w:p w:rsidR="00B95AD3" w:rsidRPr="00FB1A93" w:rsidRDefault="00B95AD3" w:rsidP="007045C4">
            <w:pPr>
              <w:tabs>
                <w:tab w:val="left" w:pos="4918"/>
              </w:tabs>
              <w:ind w:right="149" w:hanging="64"/>
              <w:jc w:val="both"/>
            </w:pPr>
            <w:r w:rsidRPr="00FB1A93">
              <w:rPr>
                <w:b/>
                <w:bCs/>
                <w:sz w:val="22"/>
              </w:rPr>
              <w:t xml:space="preserve">6.2 Обязательства Подрядчика по предоставлению </w:t>
            </w:r>
            <w:r w:rsidRPr="00FB1A93">
              <w:rPr>
                <w:b/>
                <w:spacing w:val="-1"/>
                <w:sz w:val="22"/>
              </w:rPr>
              <w:t>инжиниринговых</w:t>
            </w:r>
            <w:r w:rsidRPr="00FB1A93">
              <w:rPr>
                <w:b/>
                <w:bCs/>
                <w:sz w:val="22"/>
              </w:rPr>
              <w:t xml:space="preserve"> услуг в ИРИ</w:t>
            </w:r>
          </w:p>
        </w:tc>
      </w:tr>
      <w:tr w:rsidR="00B95AD3" w:rsidRPr="00FB1A93" w:rsidTr="00A23C25">
        <w:trPr>
          <w:gridAfter w:val="1"/>
          <w:wAfter w:w="4676" w:type="dxa"/>
          <w:trHeight w:val="80"/>
        </w:trPr>
        <w:tc>
          <w:tcPr>
            <w:tcW w:w="4844" w:type="dxa"/>
            <w:gridSpan w:val="2"/>
          </w:tcPr>
          <w:p w:rsidR="00B95AD3" w:rsidRPr="00FB1A93" w:rsidRDefault="00B95AD3" w:rsidP="00710122">
            <w:pPr>
              <w:ind w:right="69"/>
              <w:jc w:val="both"/>
            </w:pPr>
          </w:p>
        </w:tc>
        <w:tc>
          <w:tcPr>
            <w:tcW w:w="5537" w:type="dxa"/>
            <w:gridSpan w:val="4"/>
          </w:tcPr>
          <w:p w:rsidR="00B95AD3" w:rsidRPr="00FB1A93" w:rsidRDefault="00B95AD3" w:rsidP="007045C4">
            <w:pPr>
              <w:tabs>
                <w:tab w:val="left" w:pos="4918"/>
              </w:tabs>
              <w:ind w:right="149" w:hanging="64"/>
              <w:jc w:val="both"/>
            </w:pPr>
          </w:p>
        </w:tc>
      </w:tr>
      <w:tr w:rsidR="00B95AD3" w:rsidRPr="00FB1A93" w:rsidTr="00A23C25">
        <w:trPr>
          <w:gridAfter w:val="1"/>
          <w:wAfter w:w="4676" w:type="dxa"/>
        </w:trPr>
        <w:tc>
          <w:tcPr>
            <w:tcW w:w="4844" w:type="dxa"/>
            <w:gridSpan w:val="2"/>
          </w:tcPr>
          <w:p w:rsidR="00B95AD3" w:rsidRPr="00FB1A93" w:rsidRDefault="00B95AD3" w:rsidP="004C23FE">
            <w:pPr>
              <w:pStyle w:val="o2"/>
              <w:widowControl/>
              <w:overflowPunct/>
              <w:autoSpaceDE/>
              <w:adjustRightInd/>
              <w:spacing w:line="240" w:lineRule="auto"/>
              <w:ind w:right="69"/>
              <w:rPr>
                <w:sz w:val="22"/>
                <w:szCs w:val="22"/>
              </w:rPr>
            </w:pPr>
            <w:r w:rsidRPr="00FB1A93">
              <w:rPr>
                <w:sz w:val="22"/>
                <w:szCs w:val="22"/>
              </w:rPr>
              <w:t xml:space="preserve">6.2.1 The Contractor shall select the qualified specialists according to the requirement of the </w:t>
            </w:r>
            <w:r>
              <w:rPr>
                <w:sz w:val="22"/>
                <w:szCs w:val="22"/>
              </w:rPr>
              <w:t xml:space="preserve"> Principal</w:t>
            </w:r>
            <w:r w:rsidRPr="00FB1A93">
              <w:rPr>
                <w:sz w:val="22"/>
                <w:szCs w:val="22"/>
              </w:rPr>
              <w:t xml:space="preserve"> and send by fax names and qualification of the candidates to be dispatched to Iran for the </w:t>
            </w:r>
            <w:r>
              <w:rPr>
                <w:sz w:val="22"/>
                <w:szCs w:val="22"/>
              </w:rPr>
              <w:t xml:space="preserve"> Principal</w:t>
            </w:r>
            <w:r w:rsidRPr="00FB1A93">
              <w:rPr>
                <w:sz w:val="22"/>
                <w:szCs w:val="22"/>
              </w:rPr>
              <w:t xml:space="preserve"> preliminary to review and approve.</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6.2.1 Подрядчик обязуется провести отбор квалифицированных специалистов согласно требованиям  </w:t>
            </w:r>
            <w:r w:rsidR="00FA4FE7">
              <w:rPr>
                <w:sz w:val="22"/>
                <w:szCs w:val="22"/>
                <w:lang w:val="ru-RU"/>
              </w:rPr>
              <w:t>Заказчик</w:t>
            </w:r>
            <w:r w:rsidRPr="00FB1A93">
              <w:rPr>
                <w:sz w:val="22"/>
                <w:szCs w:val="22"/>
                <w:lang w:val="ru-RU"/>
              </w:rPr>
              <w:t xml:space="preserve">а и направить по факсу фамилии и специализацию кандидатов для командирования в ИРИ для предварительного изучения и согласования с </w:t>
            </w:r>
            <w:r w:rsidR="00FA4FE7">
              <w:rPr>
                <w:sz w:val="22"/>
                <w:szCs w:val="22"/>
                <w:lang w:val="ru-RU"/>
              </w:rPr>
              <w:t>Заказчик</w:t>
            </w:r>
            <w:r w:rsidRPr="00FB1A93">
              <w:rPr>
                <w:sz w:val="22"/>
                <w:szCs w:val="22"/>
                <w:lang w:val="ru-RU"/>
              </w:rPr>
              <w:t xml:space="preserve">ом.    </w:t>
            </w:r>
          </w:p>
        </w:tc>
      </w:tr>
      <w:tr w:rsidR="00B95AD3" w:rsidRPr="00FB1A93" w:rsidTr="00A23C25">
        <w:trPr>
          <w:gridAfter w:val="1"/>
          <w:wAfter w:w="4676" w:type="dxa"/>
        </w:trPr>
        <w:tc>
          <w:tcPr>
            <w:tcW w:w="4844" w:type="dxa"/>
            <w:gridSpan w:val="2"/>
          </w:tcPr>
          <w:p w:rsidR="00B95AD3" w:rsidRPr="00FB1A93" w:rsidRDefault="00B95AD3" w:rsidP="004C23FE">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5F21CB">
            <w:pPr>
              <w:pStyle w:val="o2"/>
              <w:widowControl/>
              <w:overflowPunct/>
              <w:autoSpaceDE/>
              <w:adjustRightInd/>
              <w:spacing w:line="240" w:lineRule="auto"/>
              <w:ind w:right="69"/>
              <w:rPr>
                <w:sz w:val="22"/>
                <w:szCs w:val="22"/>
              </w:rPr>
            </w:pPr>
            <w:r w:rsidRPr="00FB1A93">
              <w:rPr>
                <w:sz w:val="22"/>
                <w:szCs w:val="22"/>
              </w:rPr>
              <w:t xml:space="preserve">6.2.2 According to the feedback opinion from the </w:t>
            </w:r>
            <w:r>
              <w:rPr>
                <w:sz w:val="22"/>
                <w:szCs w:val="22"/>
              </w:rPr>
              <w:t xml:space="preserve"> Principal</w:t>
            </w:r>
            <w:r w:rsidRPr="00FB1A93">
              <w:rPr>
                <w:sz w:val="22"/>
                <w:szCs w:val="22"/>
              </w:rPr>
              <w:t xml:space="preserve">, the Contractor shall inform the certain person and make sure that all the specialists finally selected by the </w:t>
            </w:r>
            <w:r>
              <w:rPr>
                <w:sz w:val="22"/>
                <w:szCs w:val="22"/>
              </w:rPr>
              <w:t xml:space="preserve"> Principal</w:t>
            </w:r>
            <w:r w:rsidRPr="00FB1A93">
              <w:rPr>
                <w:sz w:val="22"/>
                <w:szCs w:val="22"/>
              </w:rPr>
              <w:t xml:space="preserve"> are ready for the departure to the I. R. of Iran.</w:t>
            </w:r>
          </w:p>
        </w:tc>
        <w:tc>
          <w:tcPr>
            <w:tcW w:w="5537" w:type="dxa"/>
            <w:gridSpan w:val="4"/>
          </w:tcPr>
          <w:p w:rsidR="00B95AD3" w:rsidRPr="00FB1A93" w:rsidRDefault="00B95AD3" w:rsidP="00D00AAD">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6.2.2 В соответствии с полученным ответным мнением </w:t>
            </w:r>
            <w:r w:rsidR="00FA4FE7">
              <w:rPr>
                <w:sz w:val="22"/>
                <w:szCs w:val="22"/>
                <w:lang w:val="ru-RU"/>
              </w:rPr>
              <w:t>Заказчик</w:t>
            </w:r>
            <w:r w:rsidRPr="00FB1A93">
              <w:rPr>
                <w:sz w:val="22"/>
                <w:szCs w:val="22"/>
                <w:lang w:val="ru-RU"/>
              </w:rPr>
              <w:t>а</w:t>
            </w:r>
            <w:r w:rsidR="00D10594">
              <w:rPr>
                <w:sz w:val="22"/>
                <w:szCs w:val="22"/>
                <w:lang w:val="ru-RU"/>
              </w:rPr>
              <w:t>,</w:t>
            </w:r>
            <w:r w:rsidRPr="00FB1A93">
              <w:rPr>
                <w:sz w:val="22"/>
                <w:szCs w:val="22"/>
                <w:lang w:val="ru-RU"/>
              </w:rPr>
              <w:t xml:space="preserve"> Подрядчик обязуется уведомить конкретных лиц и убедиться, что все специалисты, прошедшие окончательный отбор  </w:t>
            </w:r>
            <w:r w:rsidR="00FA4FE7">
              <w:rPr>
                <w:sz w:val="22"/>
                <w:szCs w:val="22"/>
                <w:lang w:val="ru-RU"/>
              </w:rPr>
              <w:t>Заказчик</w:t>
            </w:r>
            <w:r w:rsidRPr="00FB1A93">
              <w:rPr>
                <w:sz w:val="22"/>
                <w:szCs w:val="22"/>
                <w:lang w:val="ru-RU"/>
              </w:rPr>
              <w:t xml:space="preserve">а, готовы к отъезду в ИРИ.    </w:t>
            </w:r>
          </w:p>
        </w:tc>
      </w:tr>
      <w:tr w:rsidR="00B95AD3" w:rsidRPr="00FB1A93" w:rsidTr="00A23C25">
        <w:trPr>
          <w:gridAfter w:val="1"/>
          <w:wAfter w:w="4676" w:type="dxa"/>
        </w:trPr>
        <w:tc>
          <w:tcPr>
            <w:tcW w:w="4844" w:type="dxa"/>
            <w:gridSpan w:val="2"/>
          </w:tcPr>
          <w:p w:rsidR="00B95AD3" w:rsidRPr="00FB1A93" w:rsidRDefault="00B95AD3" w:rsidP="004C23FE">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CF3458">
            <w:pPr>
              <w:pStyle w:val="o2"/>
              <w:widowControl/>
              <w:overflowPunct/>
              <w:autoSpaceDE/>
              <w:adjustRightInd/>
              <w:spacing w:line="240" w:lineRule="auto"/>
              <w:ind w:right="69"/>
              <w:rPr>
                <w:sz w:val="22"/>
                <w:szCs w:val="22"/>
              </w:rPr>
            </w:pPr>
            <w:r w:rsidRPr="00FB1A93">
              <w:rPr>
                <w:sz w:val="22"/>
                <w:szCs w:val="22"/>
              </w:rPr>
              <w:t xml:space="preserve">6.2.3 The Contractor shall be responsible for obtaining all travel documents (air or train tickets from </w:t>
            </w:r>
            <w:smartTag w:uri="urn:schemas-microsoft-com:office:smarttags" w:element="City">
              <w:smartTag w:uri="urn:schemas-microsoft-com:office:smarttags" w:element="place">
                <w:r w:rsidRPr="00FB1A93">
                  <w:rPr>
                    <w:sz w:val="22"/>
                    <w:szCs w:val="22"/>
                  </w:rPr>
                  <w:t>Moscow</w:t>
                </w:r>
              </w:smartTag>
            </w:smartTag>
            <w:r w:rsidRPr="00FB1A93">
              <w:rPr>
                <w:sz w:val="22"/>
                <w:szCs w:val="22"/>
              </w:rPr>
              <w:t xml:space="preserve"> to Teheran) and visas for the </w:t>
            </w:r>
            <w:r w:rsidRPr="00FB1A93">
              <w:rPr>
                <w:sz w:val="22"/>
                <w:szCs w:val="22"/>
              </w:rPr>
              <w:lastRenderedPageBreak/>
              <w:t xml:space="preserve">assigned specialists. The </w:t>
            </w:r>
            <w:r>
              <w:rPr>
                <w:sz w:val="22"/>
                <w:szCs w:val="22"/>
              </w:rPr>
              <w:t xml:space="preserve"> Principal</w:t>
            </w:r>
            <w:r w:rsidRPr="00FB1A93">
              <w:rPr>
                <w:sz w:val="22"/>
                <w:szCs w:val="22"/>
              </w:rPr>
              <w:t xml:space="preserve"> shall provide the assistance in obtaining the visas, such as timely presenting the invitation letters.</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lastRenderedPageBreak/>
              <w:t xml:space="preserve">6.2.3 Подрядчик несет ответственность за получение всех проездных документов (билеты на самолет из Москвы до Тегерана) и виз для назначенных </w:t>
            </w:r>
            <w:r w:rsidRPr="00FB1A93">
              <w:rPr>
                <w:sz w:val="22"/>
                <w:szCs w:val="22"/>
                <w:lang w:val="ru-RU"/>
              </w:rPr>
              <w:lastRenderedPageBreak/>
              <w:t xml:space="preserve">специалистов. </w:t>
            </w:r>
            <w:r w:rsidR="00FA4FE7">
              <w:rPr>
                <w:sz w:val="22"/>
                <w:szCs w:val="22"/>
                <w:lang w:val="ru-RU"/>
              </w:rPr>
              <w:t>Заказчик</w:t>
            </w:r>
            <w:r w:rsidRPr="00FB1A93">
              <w:rPr>
                <w:sz w:val="22"/>
                <w:szCs w:val="22"/>
                <w:lang w:val="ru-RU"/>
              </w:rPr>
              <w:t xml:space="preserve"> обязуется оказать содействие в получении виз посредством своевременного направления писем-приглашений.</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710122">
            <w:pPr>
              <w:pStyle w:val="o2"/>
              <w:widowControl/>
              <w:overflowPunct/>
              <w:autoSpaceDE/>
              <w:adjustRightInd/>
              <w:spacing w:line="240" w:lineRule="auto"/>
              <w:ind w:right="69"/>
              <w:rPr>
                <w:sz w:val="22"/>
                <w:szCs w:val="22"/>
              </w:rPr>
            </w:pPr>
            <w:r w:rsidRPr="00FB1A93">
              <w:rPr>
                <w:sz w:val="22"/>
                <w:szCs w:val="22"/>
              </w:rPr>
              <w:t>6.2.4 At least 5 days prior to the departure, the Contractor shall send the personal information by fax, which indicates the names and positions of experts, attached with the copies of their passports.</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r w:rsidRPr="00FB1A93">
              <w:rPr>
                <w:sz w:val="22"/>
                <w:szCs w:val="24"/>
                <w:lang w:val="ru-RU"/>
              </w:rPr>
              <w:t>6.2.4 Не позднее чем за 5 дней до отправления Подрядчик обязуется направить факсом персональные данные, в которых были бы отражены фамилии и должности специалистов, а также копии  паспортов.</w:t>
            </w:r>
          </w:p>
        </w:tc>
      </w:tr>
      <w:tr w:rsidR="00B95AD3" w:rsidRPr="00FB1A93" w:rsidTr="00A23C25">
        <w:trPr>
          <w:gridAfter w:val="1"/>
          <w:wAfter w:w="4676" w:type="dxa"/>
        </w:trPr>
        <w:tc>
          <w:tcPr>
            <w:tcW w:w="4844" w:type="dxa"/>
            <w:gridSpan w:val="2"/>
          </w:tcPr>
          <w:p w:rsidR="00B95AD3" w:rsidRPr="00FB1A93" w:rsidRDefault="00B95AD3" w:rsidP="00710122">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p>
        </w:tc>
      </w:tr>
      <w:tr w:rsidR="00B95AD3" w:rsidRPr="00FB1A93" w:rsidTr="00A23C25">
        <w:trPr>
          <w:gridAfter w:val="1"/>
          <w:wAfter w:w="4676" w:type="dxa"/>
        </w:trPr>
        <w:tc>
          <w:tcPr>
            <w:tcW w:w="4844" w:type="dxa"/>
            <w:gridSpan w:val="2"/>
          </w:tcPr>
          <w:p w:rsidR="00B95AD3" w:rsidRPr="00FB1A93" w:rsidRDefault="00B95AD3" w:rsidP="006637B9">
            <w:pPr>
              <w:pStyle w:val="o2"/>
              <w:widowControl/>
              <w:overflowPunct/>
              <w:autoSpaceDE/>
              <w:adjustRightInd/>
              <w:spacing w:line="240" w:lineRule="auto"/>
              <w:ind w:right="69"/>
              <w:rPr>
                <w:sz w:val="22"/>
                <w:szCs w:val="22"/>
              </w:rPr>
            </w:pPr>
            <w:r w:rsidRPr="00FB1A93">
              <w:rPr>
                <w:sz w:val="22"/>
                <w:szCs w:val="22"/>
              </w:rPr>
              <w:t xml:space="preserve">6.2.5 At least one week before the departure, the Contractor shall send the Arrival Notice (containing the list of specialists, departure time, destination, flight No., the authorized representative for each group etc) to the </w:t>
            </w:r>
            <w:r>
              <w:rPr>
                <w:sz w:val="22"/>
                <w:szCs w:val="22"/>
              </w:rPr>
              <w:t xml:space="preserve"> Principal</w:t>
            </w:r>
            <w:r w:rsidRPr="00FB1A93">
              <w:rPr>
                <w:sz w:val="22"/>
                <w:szCs w:val="22"/>
              </w:rPr>
              <w:t xml:space="preserve"> by fax.</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6.2.5 Не позднее чем за одну неделю до отправления Подрядчик обязуется направить </w:t>
            </w:r>
            <w:r w:rsidR="00FA4FE7">
              <w:rPr>
                <w:sz w:val="22"/>
                <w:szCs w:val="22"/>
                <w:lang w:val="ru-RU"/>
              </w:rPr>
              <w:t>Заказчик</w:t>
            </w:r>
            <w:r w:rsidRPr="00FB1A93">
              <w:rPr>
                <w:sz w:val="22"/>
                <w:szCs w:val="22"/>
                <w:lang w:val="ru-RU"/>
              </w:rPr>
              <w:t>у факсом Уведомление о прибытии (включающее в себя список специалистов, время отправления, пункт назначения, номер авиарейса, уполномоченного руководителя каждой из групп и т.д.).</w:t>
            </w:r>
          </w:p>
        </w:tc>
      </w:tr>
      <w:tr w:rsidR="00B95AD3" w:rsidRPr="00FB1A93" w:rsidTr="00A23C25">
        <w:trPr>
          <w:gridAfter w:val="1"/>
          <w:wAfter w:w="4676" w:type="dxa"/>
          <w:trHeight w:val="174"/>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710122">
            <w:pPr>
              <w:pStyle w:val="o2"/>
              <w:widowControl/>
              <w:overflowPunct/>
              <w:autoSpaceDE/>
              <w:adjustRightInd/>
              <w:spacing w:line="240" w:lineRule="auto"/>
              <w:ind w:right="69"/>
              <w:rPr>
                <w:sz w:val="22"/>
                <w:szCs w:val="22"/>
              </w:rPr>
            </w:pPr>
            <w:r w:rsidRPr="00FB1A93">
              <w:rPr>
                <w:sz w:val="22"/>
                <w:szCs w:val="22"/>
              </w:rPr>
              <w:t xml:space="preserve">6.2.6 And all the necessary documents required for accessing the BNPP and its controlled area, for instance the passport, visa, the health certificate, shall be submitted to the </w:t>
            </w:r>
            <w:r>
              <w:rPr>
                <w:sz w:val="22"/>
                <w:szCs w:val="22"/>
              </w:rPr>
              <w:t xml:space="preserve"> Principal</w:t>
            </w:r>
            <w:r w:rsidRPr="00FB1A93">
              <w:rPr>
                <w:sz w:val="22"/>
                <w:szCs w:val="22"/>
              </w:rPr>
              <w:t xml:space="preserve"> in time.</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r w:rsidRPr="00FB1A93">
              <w:rPr>
                <w:sz w:val="22"/>
                <w:szCs w:val="24"/>
                <w:lang w:val="ru-RU"/>
              </w:rPr>
              <w:t>6.2.6 Все необходимые документы</w:t>
            </w:r>
            <w:r w:rsidRPr="00FB1A93">
              <w:rPr>
                <w:color w:val="FF0000"/>
                <w:sz w:val="22"/>
                <w:szCs w:val="24"/>
                <w:lang w:val="ru-RU"/>
              </w:rPr>
              <w:t xml:space="preserve"> </w:t>
            </w:r>
            <w:r w:rsidRPr="00FB1A93">
              <w:rPr>
                <w:sz w:val="22"/>
                <w:szCs w:val="24"/>
                <w:lang w:val="ru-RU"/>
              </w:rPr>
              <w:t xml:space="preserve">для получения допуска на БАЭС и ее контролируемую территорию, такие, как паспорт, виза, медицинская справка, должны быть своевременно предоставлены </w:t>
            </w:r>
            <w:r w:rsidR="00FA4FE7">
              <w:rPr>
                <w:sz w:val="22"/>
                <w:szCs w:val="24"/>
                <w:lang w:val="ru-RU"/>
              </w:rPr>
              <w:t>Заказчик</w:t>
            </w:r>
            <w:r w:rsidRPr="00FB1A93">
              <w:rPr>
                <w:sz w:val="22"/>
                <w:lang w:val="ru-RU"/>
              </w:rPr>
              <w:t>у</w:t>
            </w:r>
            <w:r w:rsidRPr="00FB1A93">
              <w:rPr>
                <w:sz w:val="22"/>
                <w:szCs w:val="24"/>
                <w:lang w:val="ru-RU"/>
              </w:rPr>
              <w:t xml:space="preserve">. </w:t>
            </w:r>
          </w:p>
        </w:tc>
      </w:tr>
      <w:tr w:rsidR="00B95AD3" w:rsidRPr="00FB1A93" w:rsidTr="00A23C25">
        <w:trPr>
          <w:gridAfter w:val="1"/>
          <w:wAfter w:w="4676" w:type="dxa"/>
        </w:trPr>
        <w:tc>
          <w:tcPr>
            <w:tcW w:w="4844" w:type="dxa"/>
            <w:gridSpan w:val="2"/>
          </w:tcPr>
          <w:p w:rsidR="00B95AD3" w:rsidRPr="00FB1A93" w:rsidRDefault="00B95AD3" w:rsidP="00710122">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p>
        </w:tc>
      </w:tr>
      <w:tr w:rsidR="00B95AD3" w:rsidRPr="00FB1A93" w:rsidTr="00A23C25">
        <w:trPr>
          <w:gridAfter w:val="1"/>
          <w:wAfter w:w="4676" w:type="dxa"/>
        </w:trPr>
        <w:tc>
          <w:tcPr>
            <w:tcW w:w="4844" w:type="dxa"/>
            <w:gridSpan w:val="2"/>
          </w:tcPr>
          <w:p w:rsidR="00B95AD3" w:rsidRPr="00FB1A93" w:rsidRDefault="00B95AD3" w:rsidP="006637B9">
            <w:pPr>
              <w:pStyle w:val="o2"/>
              <w:widowControl/>
              <w:overflowPunct/>
              <w:autoSpaceDE/>
              <w:adjustRightInd/>
              <w:spacing w:line="240" w:lineRule="auto"/>
              <w:ind w:right="69"/>
              <w:rPr>
                <w:sz w:val="22"/>
                <w:szCs w:val="22"/>
              </w:rPr>
            </w:pPr>
            <w:r w:rsidRPr="00FB1A93">
              <w:rPr>
                <w:sz w:val="22"/>
                <w:szCs w:val="22"/>
              </w:rPr>
              <w:t xml:space="preserve">6.2.7 The Contractor upon agreement with the </w:t>
            </w:r>
            <w:r>
              <w:rPr>
                <w:sz w:val="22"/>
                <w:szCs w:val="22"/>
              </w:rPr>
              <w:t xml:space="preserve"> Principal</w:t>
            </w:r>
            <w:r w:rsidRPr="00FB1A93">
              <w:rPr>
                <w:sz w:val="22"/>
                <w:szCs w:val="22"/>
              </w:rPr>
              <w:t xml:space="preserve"> can recall and replace its assigned personnel with other assignees with the same qualification because of health condition or other reasons. All charges connected with the recall and replacement shall be covered by the Contractor.</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6.2.7 Подрядчик по договоренности с </w:t>
            </w:r>
            <w:r w:rsidR="00FA4FE7">
              <w:rPr>
                <w:sz w:val="22"/>
                <w:szCs w:val="22"/>
                <w:lang w:val="ru-RU"/>
              </w:rPr>
              <w:t>Заказчик</w:t>
            </w:r>
            <w:r w:rsidRPr="00FB1A93">
              <w:rPr>
                <w:sz w:val="22"/>
                <w:szCs w:val="22"/>
                <w:lang w:val="ru-RU"/>
              </w:rPr>
              <w:t>ом может отозвать и заменить назначенного специалиста другим, обладающим тем же уровнем квалификации, по причине состояния здоровья или какой-либо другой причине. Подрядчик обязуется понести все расходы, связанные с отзывом и заменой работника.</w:t>
            </w:r>
          </w:p>
        </w:tc>
      </w:tr>
      <w:tr w:rsidR="00B95AD3" w:rsidRPr="00FB1A93" w:rsidTr="00A23C25">
        <w:trPr>
          <w:gridAfter w:val="1"/>
          <w:wAfter w:w="4676" w:type="dxa"/>
          <w:trHeight w:val="80"/>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rPr>
            </w:pPr>
            <w:r w:rsidRPr="00FB1A93">
              <w:rPr>
                <w:sz w:val="22"/>
                <w:szCs w:val="22"/>
              </w:rPr>
              <w:t>6.2.8 The Contractor’s assignees shall be educated to observe the laws of Iran and respect the customs and traditions existing in Iran, fulfill regulations in force in the Iran organizations as well as office routine, safety manuals and other rules, with which they will be acquainted in these organizations.</w:t>
            </w:r>
          </w:p>
          <w:p w:rsidR="00B95AD3" w:rsidRPr="00FB1A93" w:rsidRDefault="00B95AD3">
            <w:pPr>
              <w:ind w:right="69"/>
              <w:jc w:val="both"/>
              <w:rPr>
                <w:lang w:val="en-US"/>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6.2.8 Назначенные лица Подрядчика должны быть подготовлены таким образом, чтобы соблюдать законы ИРИ и уважать обычаи и традиции, существующие в ИРИ, следовать нормативным актам, действующим внутри организаций ИРИ, а также выполнять правила работы в офисных посещениях, инструкции по технике безопасности и другие правила, с которыми они будут ознакомлены в этих организациях. </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6637B9">
            <w:pPr>
              <w:pStyle w:val="o2"/>
              <w:widowControl/>
              <w:overflowPunct/>
              <w:autoSpaceDE/>
              <w:adjustRightInd/>
              <w:spacing w:line="240" w:lineRule="auto"/>
              <w:ind w:right="69"/>
              <w:rPr>
                <w:sz w:val="22"/>
                <w:szCs w:val="22"/>
              </w:rPr>
            </w:pPr>
            <w:r w:rsidRPr="00FB1A93">
              <w:rPr>
                <w:sz w:val="22"/>
                <w:szCs w:val="22"/>
              </w:rPr>
              <w:t xml:space="preserve">6.2.9 If any of the Contractor’s assignee dies while staying in </w:t>
            </w:r>
            <w:smartTag w:uri="urn:schemas-microsoft-com:office:smarttags" w:element="country-region">
              <w:r w:rsidRPr="00FB1A93">
                <w:rPr>
                  <w:sz w:val="22"/>
                  <w:szCs w:val="22"/>
                </w:rPr>
                <w:t>Iran</w:t>
              </w:r>
            </w:smartTag>
            <w:r w:rsidRPr="00FB1A93">
              <w:rPr>
                <w:sz w:val="22"/>
                <w:szCs w:val="22"/>
              </w:rPr>
              <w:t xml:space="preserve">, the </w:t>
            </w:r>
            <w:r>
              <w:rPr>
                <w:sz w:val="22"/>
                <w:szCs w:val="22"/>
              </w:rPr>
              <w:t xml:space="preserve"> Principal</w:t>
            </w:r>
            <w:r w:rsidRPr="00FB1A93">
              <w:rPr>
                <w:sz w:val="22"/>
                <w:szCs w:val="22"/>
              </w:rPr>
              <w:t xml:space="preserve"> shall develop necessary documentation and transport the body of the dead to </w:t>
            </w:r>
            <w:smartTag w:uri="urn:schemas-microsoft-com:office:smarttags" w:element="City">
              <w:smartTag w:uri="urn:schemas-microsoft-com:office:smarttags" w:element="place">
                <w:r w:rsidRPr="00FB1A93">
                  <w:rPr>
                    <w:sz w:val="22"/>
                    <w:szCs w:val="22"/>
                  </w:rPr>
                  <w:t>Moscow</w:t>
                </w:r>
              </w:smartTag>
            </w:smartTag>
            <w:r w:rsidRPr="00FB1A93">
              <w:rPr>
                <w:sz w:val="22"/>
                <w:szCs w:val="22"/>
              </w:rPr>
              <w:t xml:space="preserve"> at the expenses of the Contractor.</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6.2.9 В случае смерти кого-либо из назначенных Подрядчиком специалистов во время пребывания на территории ИРИ, </w:t>
            </w:r>
            <w:r w:rsidR="00FA4FE7">
              <w:rPr>
                <w:sz w:val="22"/>
                <w:szCs w:val="22"/>
                <w:lang w:val="ru-RU"/>
              </w:rPr>
              <w:t>Заказчик</w:t>
            </w:r>
            <w:r w:rsidRPr="00FB1A93">
              <w:rPr>
                <w:sz w:val="22"/>
                <w:szCs w:val="22"/>
                <w:lang w:val="ru-RU"/>
              </w:rPr>
              <w:t xml:space="preserve"> обязуется подготовить пакет необходимых документов и транспортировать тело умершего в Москву за счет средств Подрядчика.</w:t>
            </w:r>
          </w:p>
        </w:tc>
      </w:tr>
      <w:tr w:rsidR="00B95AD3" w:rsidRPr="00FB1A93" w:rsidTr="00A23C25">
        <w:trPr>
          <w:gridAfter w:val="1"/>
          <w:wAfter w:w="4676" w:type="dxa"/>
          <w:trHeight w:val="82"/>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996D1F">
            <w:pPr>
              <w:pStyle w:val="o2"/>
              <w:widowControl/>
              <w:overflowPunct/>
              <w:autoSpaceDE/>
              <w:adjustRightInd/>
              <w:spacing w:line="240" w:lineRule="auto"/>
              <w:ind w:right="69"/>
              <w:rPr>
                <w:sz w:val="22"/>
                <w:szCs w:val="22"/>
              </w:rPr>
            </w:pPr>
            <w:r w:rsidRPr="00FB1A93">
              <w:rPr>
                <w:sz w:val="22"/>
                <w:szCs w:val="22"/>
              </w:rPr>
              <w:t xml:space="preserve">6.2.10 When staying in </w:t>
            </w:r>
            <w:smartTag w:uri="urn:schemas-microsoft-com:office:smarttags" w:element="country-region">
              <w:r w:rsidRPr="00FB1A93">
                <w:rPr>
                  <w:sz w:val="22"/>
                  <w:szCs w:val="22"/>
                </w:rPr>
                <w:t>Iran</w:t>
              </w:r>
            </w:smartTag>
            <w:r w:rsidRPr="00FB1A93">
              <w:rPr>
                <w:sz w:val="22"/>
                <w:szCs w:val="22"/>
              </w:rPr>
              <w:t xml:space="preserve">, the Contractor’s assignees shall have two days off per week at 8 hours working day as well as days off on public holidays in </w:t>
            </w:r>
            <w:smartTag w:uri="urn:schemas-microsoft-com:office:smarttags" w:element="country-region">
              <w:smartTag w:uri="urn:schemas-microsoft-com:office:smarttags" w:element="place">
                <w:r w:rsidRPr="00FB1A93">
                  <w:rPr>
                    <w:sz w:val="22"/>
                    <w:szCs w:val="22"/>
                  </w:rPr>
                  <w:t>Iran</w:t>
                </w:r>
              </w:smartTag>
            </w:smartTag>
            <w:r w:rsidRPr="00FB1A93">
              <w:rPr>
                <w:sz w:val="22"/>
                <w:szCs w:val="22"/>
              </w:rPr>
              <w:t xml:space="preserve">. </w:t>
            </w:r>
          </w:p>
        </w:tc>
        <w:tc>
          <w:tcPr>
            <w:tcW w:w="5537" w:type="dxa"/>
            <w:gridSpan w:val="4"/>
          </w:tcPr>
          <w:p w:rsidR="00B95AD3" w:rsidRPr="006D6694" w:rsidRDefault="00B95AD3" w:rsidP="007045C4">
            <w:pPr>
              <w:pStyle w:val="o2"/>
              <w:widowControl/>
              <w:tabs>
                <w:tab w:val="left" w:pos="4918"/>
              </w:tabs>
              <w:overflowPunct/>
              <w:autoSpaceDE/>
              <w:adjustRightInd/>
              <w:spacing w:line="240" w:lineRule="auto"/>
              <w:ind w:right="149"/>
              <w:rPr>
                <w:sz w:val="22"/>
                <w:szCs w:val="24"/>
                <w:lang w:val="ru-RU"/>
              </w:rPr>
            </w:pPr>
            <w:r w:rsidRPr="006D6694">
              <w:rPr>
                <w:sz w:val="22"/>
                <w:szCs w:val="24"/>
                <w:lang w:val="ru-RU"/>
              </w:rPr>
              <w:t xml:space="preserve">6.2.10 </w:t>
            </w:r>
            <w:ins w:id="809" w:author="Павлютенков Юрий Владимирович" w:date="2014-03-28T10:00:00Z">
              <w:r w:rsidR="00075E43" w:rsidRPr="00075E43">
                <w:rPr>
                  <w:sz w:val="22"/>
                  <w:szCs w:val="24"/>
                  <w:highlight w:val="green"/>
                  <w:lang w:val="ru-RU"/>
                  <w:rPrChange w:id="810" w:author="Павлютенков Юрий Владимирович" w:date="2014-03-28T10:00:00Z">
                    <w:rPr>
                      <w:b/>
                      <w:bCs/>
                      <w:kern w:val="0"/>
                      <w:sz w:val="24"/>
                      <w:szCs w:val="28"/>
                      <w:lang w:val="ru-RU" w:eastAsia="ru-RU"/>
                    </w:rPr>
                  </w:rPrChange>
                </w:rPr>
                <w:t xml:space="preserve">Распорядок работы персонала Подрядчика на АЭС "Бушер приведен в Приложении </w:t>
              </w:r>
              <w:r w:rsidR="00075E43" w:rsidRPr="00075E43">
                <w:rPr>
                  <w:sz w:val="22"/>
                  <w:szCs w:val="24"/>
                  <w:highlight w:val="red"/>
                  <w:lang w:val="ru-RU"/>
                  <w:rPrChange w:id="811" w:author="Павлютенков Юрий Владимирович" w:date="2014-03-28T10:00:00Z">
                    <w:rPr>
                      <w:kern w:val="0"/>
                      <w:sz w:val="22"/>
                      <w:szCs w:val="24"/>
                      <w:lang w:val="ru-RU" w:eastAsia="ru-RU"/>
                    </w:rPr>
                  </w:rPrChange>
                </w:rPr>
                <w:t>16</w:t>
              </w:r>
            </w:ins>
            <w:del w:id="812" w:author="Павлютенков Юрий Владимирович" w:date="2014-03-28T10:00:00Z">
              <w:r w:rsidR="00075E43" w:rsidRPr="00075E43">
                <w:rPr>
                  <w:sz w:val="22"/>
                  <w:szCs w:val="24"/>
                  <w:highlight w:val="red"/>
                  <w:lang w:val="ru-RU"/>
                  <w:rPrChange w:id="813" w:author="Павлютенков Юрий Владимирович" w:date="2014-03-28T10:00:00Z">
                    <w:rPr>
                      <w:kern w:val="0"/>
                      <w:sz w:val="22"/>
                      <w:szCs w:val="24"/>
                      <w:lang w:val="ru-RU" w:eastAsia="ru-RU"/>
                    </w:rPr>
                  </w:rPrChange>
                </w:rPr>
                <w:delText>Во время пребывания в ИРИ назначенные специалисты Подрядчика будут обеспечены двумя выходными днями в неделю при 8-часовом рабочем дне, а также выходными во время национальных праздников в ИРИ</w:delText>
              </w:r>
            </w:del>
            <w:r w:rsidRPr="006D6694">
              <w:rPr>
                <w:sz w:val="22"/>
                <w:szCs w:val="24"/>
                <w:lang w:val="ru-RU"/>
              </w:rPr>
              <w:t xml:space="preserve">. </w:t>
            </w:r>
          </w:p>
        </w:tc>
      </w:tr>
      <w:tr w:rsidR="00B95AD3" w:rsidRPr="00FB1A93" w:rsidTr="00A23C25">
        <w:trPr>
          <w:gridAfter w:val="1"/>
          <w:wAfter w:w="4676" w:type="dxa"/>
        </w:trPr>
        <w:tc>
          <w:tcPr>
            <w:tcW w:w="4844" w:type="dxa"/>
            <w:gridSpan w:val="2"/>
          </w:tcPr>
          <w:p w:rsidR="00B95AD3" w:rsidRPr="00FB1A93" w:rsidRDefault="00B95AD3" w:rsidP="00996D1F">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p>
        </w:tc>
      </w:tr>
      <w:tr w:rsidR="00B95AD3" w:rsidRPr="00FB1A93" w:rsidTr="00A23C25">
        <w:trPr>
          <w:gridAfter w:val="1"/>
          <w:wAfter w:w="4676" w:type="dxa"/>
        </w:trPr>
        <w:tc>
          <w:tcPr>
            <w:tcW w:w="4844" w:type="dxa"/>
            <w:gridSpan w:val="2"/>
          </w:tcPr>
          <w:p w:rsidR="00B95AD3" w:rsidRPr="00FB1A93" w:rsidRDefault="00B95AD3" w:rsidP="007B3BD7">
            <w:pPr>
              <w:pStyle w:val="o2"/>
              <w:widowControl/>
              <w:overflowPunct/>
              <w:autoSpaceDE/>
              <w:adjustRightInd/>
              <w:spacing w:line="240" w:lineRule="auto"/>
              <w:ind w:right="69"/>
              <w:rPr>
                <w:sz w:val="22"/>
                <w:szCs w:val="22"/>
              </w:rPr>
            </w:pPr>
            <w:r w:rsidRPr="00FB1A93">
              <w:rPr>
                <w:sz w:val="22"/>
                <w:szCs w:val="22"/>
              </w:rPr>
              <w:t xml:space="preserve">6.2.11 The Contractor shall appoint specialists and shall also designate and authorize one of them as the Contractor’s </w:t>
            </w:r>
            <w:r w:rsidRPr="00FB1A93">
              <w:rPr>
                <w:kern w:val="0"/>
                <w:sz w:val="22"/>
                <w:szCs w:val="22"/>
              </w:rPr>
              <w:t>Authorized Representative</w:t>
            </w:r>
            <w:r w:rsidRPr="00FB1A93">
              <w:rPr>
                <w:sz w:val="22"/>
                <w:szCs w:val="22"/>
              </w:rPr>
              <w:t xml:space="preserve"> and signatory of the documents required by the </w:t>
            </w:r>
            <w:r>
              <w:rPr>
                <w:sz w:val="22"/>
                <w:szCs w:val="22"/>
              </w:rPr>
              <w:t xml:space="preserve"> Principal</w:t>
            </w:r>
            <w:r w:rsidRPr="00FB1A93">
              <w:rPr>
                <w:sz w:val="22"/>
                <w:szCs w:val="22"/>
              </w:rPr>
              <w:t xml:space="preserve"> (see Appendices 5 – 7) on behalf of </w:t>
            </w:r>
            <w:r w:rsidRPr="00FB1A93">
              <w:rPr>
                <w:kern w:val="0"/>
                <w:sz w:val="22"/>
                <w:szCs w:val="22"/>
              </w:rPr>
              <w:t>the Contractor.</w:t>
            </w:r>
            <w:r w:rsidRPr="00FB1A93">
              <w:rPr>
                <w:sz w:val="22"/>
                <w:szCs w:val="22"/>
              </w:rPr>
              <w:t xml:space="preserve"> </w:t>
            </w:r>
            <w:r w:rsidRPr="00FB1A93">
              <w:rPr>
                <w:b/>
                <w:sz w:val="22"/>
                <w:szCs w:val="22"/>
              </w:rPr>
              <w:t xml:space="preserve">The Contractor’s </w:t>
            </w:r>
            <w:r w:rsidRPr="00FB1A93">
              <w:rPr>
                <w:b/>
                <w:kern w:val="0"/>
                <w:sz w:val="22"/>
                <w:szCs w:val="22"/>
              </w:rPr>
              <w:t>Authorized Representative</w:t>
            </w:r>
            <w:r w:rsidRPr="00FB1A93">
              <w:rPr>
                <w:kern w:val="0"/>
                <w:sz w:val="22"/>
                <w:szCs w:val="22"/>
              </w:rPr>
              <w:t xml:space="preserve"> </w:t>
            </w:r>
            <w:r w:rsidRPr="00FB1A93">
              <w:rPr>
                <w:sz w:val="22"/>
                <w:szCs w:val="22"/>
              </w:rPr>
              <w:t xml:space="preserve">is also responsible for making the </w:t>
            </w:r>
            <w:r w:rsidRPr="00FB1A93">
              <w:rPr>
                <w:sz w:val="22"/>
                <w:szCs w:val="22"/>
              </w:rPr>
              <w:lastRenderedPageBreak/>
              <w:t xml:space="preserve">arrangement and coordination with the </w:t>
            </w:r>
            <w:r>
              <w:rPr>
                <w:sz w:val="22"/>
                <w:szCs w:val="22"/>
              </w:rPr>
              <w:t xml:space="preserve"> Principal</w:t>
            </w:r>
            <w:r w:rsidRPr="00FB1A93">
              <w:rPr>
                <w:sz w:val="22"/>
                <w:szCs w:val="22"/>
              </w:rPr>
              <w:t xml:space="preserve">. On a monthly basis, the Contractor’s Representative shall on behalf of the Contractor confirm and sign the Certificate on Service Completion and the Acceptance Certificate on Services Completion and the Certificate on rendered services (See </w:t>
            </w:r>
            <w:r w:rsidRPr="00FB1A93">
              <w:rPr>
                <w:b/>
                <w:sz w:val="22"/>
                <w:szCs w:val="22"/>
              </w:rPr>
              <w:t>Appendices 5, 6</w:t>
            </w:r>
            <w:r w:rsidRPr="00FB1A93">
              <w:rPr>
                <w:sz w:val="22"/>
                <w:szCs w:val="22"/>
              </w:rPr>
              <w:t xml:space="preserve">) and </w:t>
            </w:r>
            <w:r w:rsidRPr="00FB1A93">
              <w:rPr>
                <w:spacing w:val="-1"/>
                <w:sz w:val="22"/>
                <w:szCs w:val="22"/>
              </w:rPr>
              <w:t xml:space="preserve">Expense Calculation Table (See </w:t>
            </w:r>
            <w:r w:rsidRPr="00FB1A93">
              <w:rPr>
                <w:b/>
                <w:spacing w:val="-1"/>
                <w:sz w:val="22"/>
                <w:szCs w:val="22"/>
              </w:rPr>
              <w:t>Appendix 7</w:t>
            </w:r>
            <w:r w:rsidRPr="00FB1A93">
              <w:rPr>
                <w:spacing w:val="-1"/>
                <w:sz w:val="22"/>
                <w:szCs w:val="22"/>
              </w:rPr>
              <w:t xml:space="preserve">) </w:t>
            </w:r>
            <w:r w:rsidRPr="00FB1A93">
              <w:rPr>
                <w:sz w:val="22"/>
                <w:szCs w:val="22"/>
              </w:rPr>
              <w:t xml:space="preserve">compiled and provided by the </w:t>
            </w:r>
            <w:r>
              <w:rPr>
                <w:sz w:val="22"/>
                <w:szCs w:val="22"/>
              </w:rPr>
              <w:t xml:space="preserve"> Principal</w:t>
            </w:r>
            <w:r w:rsidRPr="00FB1A93">
              <w:rPr>
                <w:sz w:val="22"/>
                <w:szCs w:val="22"/>
              </w:rPr>
              <w:t xml:space="preserve">. </w:t>
            </w:r>
          </w:p>
        </w:tc>
        <w:tc>
          <w:tcPr>
            <w:tcW w:w="5537" w:type="dxa"/>
            <w:gridSpan w:val="4"/>
          </w:tcPr>
          <w:p w:rsidR="00B95AD3" w:rsidRPr="00FB1A93" w:rsidRDefault="00B95AD3" w:rsidP="0016429F">
            <w:pPr>
              <w:pStyle w:val="o2"/>
              <w:widowControl/>
              <w:tabs>
                <w:tab w:val="left" w:pos="4918"/>
              </w:tabs>
              <w:overflowPunct/>
              <w:autoSpaceDE/>
              <w:adjustRightInd/>
              <w:spacing w:line="240" w:lineRule="auto"/>
              <w:ind w:right="149"/>
              <w:rPr>
                <w:sz w:val="22"/>
                <w:szCs w:val="24"/>
                <w:lang w:val="ru-RU"/>
              </w:rPr>
            </w:pPr>
            <w:r w:rsidRPr="00FB1A93">
              <w:rPr>
                <w:sz w:val="22"/>
                <w:szCs w:val="24"/>
                <w:lang w:val="ru-RU"/>
              </w:rPr>
              <w:lastRenderedPageBreak/>
              <w:t xml:space="preserve">6.2.11 Подрядчик обязуется назначить специалистов, а также назначить одного из них Полномочным представителем Подрядчика с наделенными полномочиями подписания документов, требуемых </w:t>
            </w:r>
            <w:r w:rsidR="00FA4FE7">
              <w:rPr>
                <w:sz w:val="22"/>
                <w:szCs w:val="24"/>
                <w:lang w:val="ru-RU"/>
              </w:rPr>
              <w:t>Заказчик</w:t>
            </w:r>
            <w:r w:rsidRPr="00FB1A93">
              <w:rPr>
                <w:sz w:val="22"/>
                <w:szCs w:val="24"/>
                <w:lang w:val="ru-RU"/>
              </w:rPr>
              <w:t>ом</w:t>
            </w:r>
            <w:r w:rsidRPr="00FB1A93">
              <w:rPr>
                <w:sz w:val="22"/>
                <w:szCs w:val="22"/>
                <w:lang w:val="ru-RU"/>
              </w:rPr>
              <w:t xml:space="preserve"> </w:t>
            </w:r>
            <w:r w:rsidRPr="00FB1A93">
              <w:rPr>
                <w:sz w:val="22"/>
                <w:szCs w:val="24"/>
                <w:lang w:val="ru-RU"/>
              </w:rPr>
              <w:t xml:space="preserve">(см. </w:t>
            </w:r>
            <w:r w:rsidRPr="00FB1A93">
              <w:rPr>
                <w:b/>
                <w:sz w:val="22"/>
                <w:szCs w:val="24"/>
                <w:lang w:val="ru-RU"/>
              </w:rPr>
              <w:t>Приложения с 5 по 7</w:t>
            </w:r>
            <w:r w:rsidRPr="00FB1A93">
              <w:rPr>
                <w:sz w:val="22"/>
                <w:szCs w:val="24"/>
                <w:lang w:val="ru-RU"/>
              </w:rPr>
              <w:t xml:space="preserve">)  от лица </w:t>
            </w:r>
            <w:r w:rsidRPr="00FB1A93">
              <w:rPr>
                <w:b/>
                <w:sz w:val="22"/>
                <w:szCs w:val="24"/>
                <w:lang w:val="ru-RU"/>
              </w:rPr>
              <w:t>Подрядчика</w:t>
            </w:r>
            <w:r w:rsidRPr="00FB1A93">
              <w:rPr>
                <w:kern w:val="0"/>
                <w:sz w:val="22"/>
                <w:szCs w:val="28"/>
                <w:lang w:val="ru-RU"/>
              </w:rPr>
              <w:t xml:space="preserve">. </w:t>
            </w:r>
            <w:r w:rsidRPr="00FB1A93">
              <w:rPr>
                <w:b/>
                <w:kern w:val="0"/>
                <w:sz w:val="22"/>
                <w:szCs w:val="28"/>
                <w:lang w:val="ru-RU"/>
              </w:rPr>
              <w:t>Полномочный представитель</w:t>
            </w:r>
            <w:r w:rsidRPr="00FB1A93">
              <w:rPr>
                <w:kern w:val="0"/>
                <w:sz w:val="22"/>
                <w:szCs w:val="28"/>
                <w:lang w:val="ru-RU"/>
              </w:rPr>
              <w:t xml:space="preserve"> </w:t>
            </w:r>
            <w:r w:rsidRPr="00FB1A93">
              <w:rPr>
                <w:b/>
                <w:kern w:val="0"/>
                <w:sz w:val="22"/>
                <w:szCs w:val="28"/>
                <w:lang w:val="ru-RU"/>
              </w:rPr>
              <w:t>Подрядчика</w:t>
            </w:r>
            <w:r w:rsidRPr="00FB1A93">
              <w:rPr>
                <w:kern w:val="0"/>
                <w:sz w:val="22"/>
                <w:szCs w:val="28"/>
                <w:lang w:val="ru-RU"/>
              </w:rPr>
              <w:t xml:space="preserve"> также несет ответственность за </w:t>
            </w:r>
            <w:r w:rsidRPr="00FB1A93">
              <w:rPr>
                <w:kern w:val="0"/>
                <w:sz w:val="22"/>
                <w:szCs w:val="28"/>
                <w:lang w:val="ru-RU"/>
              </w:rPr>
              <w:lastRenderedPageBreak/>
              <w:t xml:space="preserve">организацию подготовки и координирования с </w:t>
            </w:r>
            <w:r w:rsidR="00FA4FE7">
              <w:rPr>
                <w:kern w:val="0"/>
                <w:sz w:val="22"/>
                <w:szCs w:val="28"/>
                <w:lang w:val="ru-RU"/>
              </w:rPr>
              <w:t>Заказчик</w:t>
            </w:r>
            <w:r w:rsidRPr="00FB1A93">
              <w:rPr>
                <w:kern w:val="0"/>
                <w:sz w:val="22"/>
                <w:szCs w:val="28"/>
                <w:lang w:val="ru-RU"/>
              </w:rPr>
              <w:t>ом. Полномочный представитель Подрядчика обязуется от лица Подрядчика ежемесячно осуществлять подтверждение и подписание Акта о завершении услуг или Акта сдачи-приемки оказанных услуг</w:t>
            </w:r>
            <w:r w:rsidRPr="00FB1A93">
              <w:rPr>
                <w:sz w:val="22"/>
                <w:szCs w:val="24"/>
                <w:lang w:val="ru-RU"/>
              </w:rPr>
              <w:t xml:space="preserve"> и акта оказанных услуг (см. </w:t>
            </w:r>
            <w:r w:rsidRPr="00FB1A93">
              <w:rPr>
                <w:b/>
                <w:sz w:val="22"/>
                <w:szCs w:val="24"/>
                <w:lang w:val="ru-RU"/>
              </w:rPr>
              <w:t>Приложение 5, 6</w:t>
            </w:r>
            <w:r w:rsidRPr="00FB1A93">
              <w:rPr>
                <w:sz w:val="22"/>
                <w:szCs w:val="24"/>
                <w:lang w:val="ru-RU"/>
              </w:rPr>
              <w:t xml:space="preserve">) и сметы (см. </w:t>
            </w:r>
            <w:r w:rsidRPr="00FB1A93">
              <w:rPr>
                <w:b/>
                <w:sz w:val="22"/>
                <w:szCs w:val="24"/>
                <w:lang w:val="ru-RU"/>
              </w:rPr>
              <w:t>Приложение 7</w:t>
            </w:r>
            <w:r w:rsidRPr="00FB1A93">
              <w:rPr>
                <w:sz w:val="22"/>
                <w:szCs w:val="24"/>
                <w:lang w:val="ru-RU"/>
              </w:rPr>
              <w:t>)</w:t>
            </w:r>
            <w:del w:id="814" w:author="Павлютенков Юрий Владимирович" w:date="2014-03-28T09:11:00Z">
              <w:r w:rsidR="00075E43" w:rsidRPr="00075E43">
                <w:rPr>
                  <w:sz w:val="22"/>
                  <w:szCs w:val="24"/>
                  <w:highlight w:val="red"/>
                  <w:lang w:val="ru-RU"/>
                  <w:rPrChange w:id="815" w:author="Павлютенков Юрий Владимирович" w:date="2014-03-28T09:11:00Z">
                    <w:rPr>
                      <w:kern w:val="0"/>
                      <w:sz w:val="22"/>
                      <w:szCs w:val="24"/>
                      <w:lang w:val="ru-RU" w:eastAsia="ru-RU"/>
                    </w:rPr>
                  </w:rPrChange>
                </w:rPr>
                <w:delText>, заполненных и предоставленных Заказчиком</w:delText>
              </w:r>
            </w:del>
            <w:r w:rsidR="00075E43" w:rsidRPr="00075E43">
              <w:rPr>
                <w:sz w:val="22"/>
                <w:szCs w:val="24"/>
                <w:highlight w:val="red"/>
                <w:lang w:val="ru-RU"/>
                <w:rPrChange w:id="816" w:author="Павлютенков Юрий Владимирович" w:date="2014-03-28T09:11:00Z">
                  <w:rPr>
                    <w:kern w:val="0"/>
                    <w:sz w:val="22"/>
                    <w:szCs w:val="24"/>
                    <w:lang w:val="ru-RU" w:eastAsia="ru-RU"/>
                  </w:rPr>
                </w:rPrChange>
              </w:rPr>
              <w:t>.</w:t>
            </w:r>
          </w:p>
        </w:tc>
      </w:tr>
      <w:tr w:rsidR="00B95AD3" w:rsidRPr="00FB1A93" w:rsidTr="00A23C25">
        <w:trPr>
          <w:gridAfter w:val="1"/>
          <w:wAfter w:w="4676" w:type="dxa"/>
        </w:trPr>
        <w:tc>
          <w:tcPr>
            <w:tcW w:w="4844" w:type="dxa"/>
            <w:gridSpan w:val="2"/>
          </w:tcPr>
          <w:p w:rsidR="00B95AD3" w:rsidRPr="00FB1A93" w:rsidRDefault="00B95AD3" w:rsidP="004C23FE">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rPr>
            </w:pPr>
            <w:r w:rsidRPr="00FB1A93">
              <w:rPr>
                <w:sz w:val="22"/>
                <w:szCs w:val="22"/>
              </w:rPr>
              <w:t xml:space="preserve">6.2.12 </w:t>
            </w:r>
            <w:r w:rsidRPr="00FB1A93">
              <w:rPr>
                <w:b/>
                <w:sz w:val="22"/>
                <w:szCs w:val="22"/>
              </w:rPr>
              <w:t>The Contractor</w:t>
            </w:r>
            <w:r w:rsidRPr="00FB1A93">
              <w:rPr>
                <w:sz w:val="22"/>
                <w:szCs w:val="22"/>
              </w:rPr>
              <w:t xml:space="preserve"> shall at his own expense provide his assigned experts with the  insurance covering sickness, injure or loss and accidents of private matters .</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r w:rsidRPr="00FB1A93">
              <w:rPr>
                <w:sz w:val="22"/>
                <w:szCs w:val="24"/>
                <w:lang w:val="ru-RU"/>
              </w:rPr>
              <w:t xml:space="preserve">6.2.12 </w:t>
            </w:r>
            <w:r w:rsidRPr="00FB1A93">
              <w:rPr>
                <w:b/>
                <w:sz w:val="22"/>
                <w:szCs w:val="24"/>
                <w:lang w:val="ru-RU"/>
              </w:rPr>
              <w:t xml:space="preserve">Подрядчик </w:t>
            </w:r>
            <w:r w:rsidRPr="00FB1A93">
              <w:rPr>
                <w:sz w:val="22"/>
                <w:szCs w:val="24"/>
                <w:lang w:val="ru-RU"/>
              </w:rPr>
              <w:t>за свой счет обеспечит страхование случаев болезни, повреждения или инцидентов частного характера для командированных им специалистов.</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4"/>
                <w:lang w:val="ru-RU"/>
              </w:rPr>
            </w:pPr>
          </w:p>
        </w:tc>
      </w:tr>
      <w:tr w:rsidR="00B95AD3" w:rsidRPr="00FB1A93" w:rsidTr="00A23C25">
        <w:trPr>
          <w:gridAfter w:val="1"/>
          <w:wAfter w:w="4676" w:type="dxa"/>
        </w:trPr>
        <w:tc>
          <w:tcPr>
            <w:tcW w:w="4844" w:type="dxa"/>
            <w:gridSpan w:val="2"/>
          </w:tcPr>
          <w:p w:rsidR="00B95AD3" w:rsidRPr="00FB1A93" w:rsidRDefault="00B95AD3" w:rsidP="00CF3458">
            <w:pPr>
              <w:pStyle w:val="o2"/>
              <w:widowControl/>
              <w:overflowPunct/>
              <w:autoSpaceDE/>
              <w:adjustRightInd/>
              <w:spacing w:line="240" w:lineRule="auto"/>
              <w:ind w:right="69"/>
              <w:rPr>
                <w:sz w:val="22"/>
                <w:szCs w:val="22"/>
              </w:rPr>
            </w:pPr>
            <w:r w:rsidRPr="00FB1A93">
              <w:rPr>
                <w:sz w:val="22"/>
                <w:szCs w:val="22"/>
              </w:rPr>
              <w:t xml:space="preserve">6.2.13 The Contractor’s specialists involved in rendering services under the Contract and managers and specialists of the </w:t>
            </w:r>
            <w:r>
              <w:rPr>
                <w:sz w:val="22"/>
                <w:szCs w:val="22"/>
              </w:rPr>
              <w:t xml:space="preserve"> Principal</w:t>
            </w:r>
            <w:r w:rsidRPr="00FB1A93">
              <w:rPr>
                <w:sz w:val="22"/>
                <w:szCs w:val="22"/>
              </w:rPr>
              <w:t xml:space="preserve"> appointed to work in cooperation with the Contractor’s specialists when rendering by the latter the services under the Contract, should work in close collaboration in the framework of the Contract, taking into account competence and limitations of the Russian and Iran legislation or other official documents accordingly for Russian and Iran participants of the Contract.</w:t>
            </w: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r w:rsidRPr="00FB1A93">
              <w:rPr>
                <w:sz w:val="22"/>
                <w:szCs w:val="22"/>
                <w:lang w:val="ru-RU"/>
              </w:rPr>
              <w:t xml:space="preserve">6.2.13 Специалисты Подрядчика, привлеченные к предоставлению Услуг согласно настоящему Контракту, а также руководители и специалисты </w:t>
            </w:r>
            <w:r w:rsidR="00FA4FE7">
              <w:rPr>
                <w:sz w:val="22"/>
                <w:szCs w:val="22"/>
                <w:lang w:val="ru-RU"/>
              </w:rPr>
              <w:t>Заказчик</w:t>
            </w:r>
            <w:r w:rsidRPr="00FB1A93">
              <w:rPr>
                <w:sz w:val="22"/>
                <w:szCs w:val="22"/>
                <w:lang w:val="ru-RU"/>
              </w:rPr>
              <w:t>а, назначенные на ведение совместных работ со специалистами Подрядчика во время оказания услуг последними согласно настоящего Контракта, обязуются работать в тесном сотрудничестве в рамках Контракта, с учетом правомочности и ограничений российской и иранской правовой базы или других официальных документов со стороны российских и иранских участников Контракта соответственно.</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4C23FE">
            <w:pPr>
              <w:keepNext/>
              <w:keepLines/>
              <w:spacing w:line="240" w:lineRule="atLeast"/>
              <w:ind w:right="217"/>
              <w:jc w:val="both"/>
              <w:rPr>
                <w:spacing w:val="2"/>
                <w:lang w:val="en-US"/>
              </w:rPr>
            </w:pPr>
            <w:r w:rsidRPr="00FB1A93">
              <w:rPr>
                <w:spacing w:val="2"/>
                <w:sz w:val="22"/>
                <w:szCs w:val="22"/>
                <w:lang w:val="en-US"/>
              </w:rPr>
              <w:t xml:space="preserve">6.2.14 The Contractor shall adhere to the rules and regulation of the BNPP related to safety and radiation protection. The specialists of the Contractor shall work in accordance with the requirements of </w:t>
            </w:r>
            <w:smartTag w:uri="urn:schemas-microsoft-com:office:smarttags" w:element="country-region">
              <w:smartTag w:uri="urn:schemas-microsoft-com:office:smarttags" w:element="place">
                <w:r w:rsidRPr="00FB1A93">
                  <w:rPr>
                    <w:spacing w:val="2"/>
                    <w:sz w:val="22"/>
                    <w:szCs w:val="22"/>
                    <w:lang w:val="en-US"/>
                  </w:rPr>
                  <w:t>Iran</w:t>
                </w:r>
              </w:smartTag>
            </w:smartTag>
            <w:r w:rsidRPr="00FB1A93">
              <w:rPr>
                <w:spacing w:val="2"/>
                <w:sz w:val="22"/>
                <w:szCs w:val="22"/>
                <w:lang w:val="en-US"/>
              </w:rPr>
              <w:t xml:space="preserve"> specialists in the area of radiation protection. It is imperative to the Contractor’s specialists to receive training related to safety and radiation protection before carrying out the assignments under the Contract.</w:t>
            </w:r>
          </w:p>
          <w:p w:rsidR="00B95AD3" w:rsidRPr="00FB1A93" w:rsidRDefault="00B95AD3">
            <w:pPr>
              <w:pStyle w:val="o2"/>
              <w:widowControl/>
              <w:overflowPunct/>
              <w:autoSpaceDE/>
              <w:adjustRightInd/>
              <w:spacing w:line="240" w:lineRule="auto"/>
              <w:ind w:right="69"/>
              <w:rPr>
                <w:sz w:val="22"/>
                <w:szCs w:val="22"/>
              </w:rPr>
            </w:pPr>
          </w:p>
        </w:tc>
        <w:tc>
          <w:tcPr>
            <w:tcW w:w="5537" w:type="dxa"/>
            <w:gridSpan w:val="4"/>
          </w:tcPr>
          <w:p w:rsidR="00B95AD3" w:rsidRPr="00FB1A93" w:rsidRDefault="00B95AD3" w:rsidP="007045C4">
            <w:pPr>
              <w:keepNext/>
              <w:keepLines/>
              <w:tabs>
                <w:tab w:val="left" w:pos="4918"/>
              </w:tabs>
              <w:spacing w:line="240" w:lineRule="atLeast"/>
              <w:ind w:right="149"/>
              <w:jc w:val="both"/>
              <w:rPr>
                <w:spacing w:val="2"/>
              </w:rPr>
            </w:pPr>
            <w:r w:rsidRPr="00FB1A93">
              <w:rPr>
                <w:sz w:val="22"/>
                <w:szCs w:val="22"/>
              </w:rPr>
              <w:t xml:space="preserve">6.2.14 </w:t>
            </w:r>
            <w:r w:rsidRPr="00FB1A93">
              <w:rPr>
                <w:b/>
                <w:sz w:val="22"/>
                <w:szCs w:val="22"/>
              </w:rPr>
              <w:t>Подрядчик</w:t>
            </w:r>
            <w:r w:rsidRPr="00FB1A93">
              <w:rPr>
                <w:sz w:val="22"/>
                <w:szCs w:val="22"/>
              </w:rPr>
              <w:t xml:space="preserve"> обязан следовать правилам и нормативам БАЭС в области безопасности и радиационной защиты. Специалисты Подрядчика должны выполнять официальные требования по радиационной защите на рабочем месте. Они должны работать в соответствии с требованиями иранских руководителей работ и специалистов в сфере радиационной защиты, в безусловном порядке должны пройти обучение и инструктаж по правилам безопасности и радиационной защиты до начала выполнения своих обязательств, предусмотренных </w:t>
            </w:r>
            <w:r w:rsidRPr="00FB1A93">
              <w:rPr>
                <w:bCs/>
                <w:sz w:val="22"/>
                <w:szCs w:val="22"/>
              </w:rPr>
              <w:t>настоящим Контрактом</w:t>
            </w:r>
            <w:r w:rsidRPr="00FB1A93">
              <w:rPr>
                <w:sz w:val="22"/>
                <w:szCs w:val="22"/>
              </w:rPr>
              <w:t xml:space="preserve">. </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4C23FE">
            <w:pPr>
              <w:keepNext/>
              <w:keepLines/>
              <w:spacing w:line="240" w:lineRule="atLeast"/>
              <w:ind w:right="217"/>
              <w:jc w:val="both"/>
              <w:rPr>
                <w:spacing w:val="2"/>
                <w:lang w:val="en-US"/>
              </w:rPr>
            </w:pPr>
            <w:r w:rsidRPr="00FB1A93">
              <w:rPr>
                <w:sz w:val="22"/>
                <w:szCs w:val="22"/>
                <w:lang w:val="en-US"/>
              </w:rPr>
              <w:t>Provided radioactive contamination of the Contractor’s specialist occur due to his/her incompliance of the radiation protection instructions, this fact shall be investigated by the Commission, the results of such investigation findings shall be made in writing prior to departure of the above specialist from BNPP site.</w:t>
            </w:r>
          </w:p>
        </w:tc>
        <w:tc>
          <w:tcPr>
            <w:tcW w:w="5537" w:type="dxa"/>
            <w:gridSpan w:val="4"/>
          </w:tcPr>
          <w:p w:rsidR="00B95AD3" w:rsidRPr="00FB1A93" w:rsidRDefault="00B95AD3" w:rsidP="008F0134">
            <w:pPr>
              <w:keepNext/>
              <w:keepLines/>
              <w:tabs>
                <w:tab w:val="left" w:pos="4918"/>
              </w:tabs>
              <w:spacing w:line="240" w:lineRule="atLeast"/>
              <w:ind w:right="149"/>
              <w:jc w:val="both"/>
            </w:pPr>
            <w:r w:rsidRPr="00FB1A93">
              <w:rPr>
                <w:sz w:val="22"/>
                <w:szCs w:val="22"/>
              </w:rPr>
              <w:t>В случае радиационного загрязнения специалиста Подрядчика из-за несоблюдения им инструкции по радиационной безопасности, по данному факту составляется Заключение комиссии, которое должно быть оформлено в письменном виде до отъезда данного специалиста с площадки БАЭС.</w:t>
            </w:r>
          </w:p>
        </w:tc>
      </w:tr>
      <w:tr w:rsidR="00B95AD3" w:rsidRPr="00FB1A93" w:rsidTr="00A23C25">
        <w:trPr>
          <w:gridAfter w:val="1"/>
          <w:wAfter w:w="4676" w:type="dxa"/>
        </w:trPr>
        <w:tc>
          <w:tcPr>
            <w:tcW w:w="4844" w:type="dxa"/>
            <w:gridSpan w:val="2"/>
          </w:tcPr>
          <w:p w:rsidR="00B95AD3" w:rsidRPr="00FB1A93" w:rsidRDefault="00B95AD3">
            <w:pPr>
              <w:pStyle w:val="o2"/>
              <w:widowControl/>
              <w:overflowPunct/>
              <w:autoSpaceDE/>
              <w:adjustRightInd/>
              <w:spacing w:line="240" w:lineRule="auto"/>
              <w:ind w:right="69"/>
              <w:rPr>
                <w:sz w:val="22"/>
                <w:szCs w:val="22"/>
                <w:lang w:val="ru-RU"/>
              </w:rPr>
            </w:pPr>
          </w:p>
        </w:tc>
        <w:tc>
          <w:tcPr>
            <w:tcW w:w="5537" w:type="dxa"/>
            <w:gridSpan w:val="4"/>
          </w:tcPr>
          <w:p w:rsidR="00B95AD3" w:rsidRPr="00FB1A93" w:rsidRDefault="00B95AD3" w:rsidP="007045C4">
            <w:pPr>
              <w:pStyle w:val="o2"/>
              <w:widowControl/>
              <w:tabs>
                <w:tab w:val="left" w:pos="4918"/>
              </w:tabs>
              <w:overflowPunct/>
              <w:autoSpaceDE/>
              <w:adjustRightInd/>
              <w:spacing w:line="240" w:lineRule="auto"/>
              <w:ind w:right="149"/>
              <w:rPr>
                <w:sz w:val="22"/>
                <w:szCs w:val="22"/>
                <w:lang w:val="ru-RU"/>
              </w:rPr>
            </w:pPr>
          </w:p>
        </w:tc>
      </w:tr>
      <w:tr w:rsidR="00B95AD3" w:rsidRPr="00FB1A93" w:rsidTr="00A23C25">
        <w:trPr>
          <w:gridAfter w:val="1"/>
          <w:wAfter w:w="4676" w:type="dxa"/>
        </w:trPr>
        <w:tc>
          <w:tcPr>
            <w:tcW w:w="4844" w:type="dxa"/>
            <w:gridSpan w:val="2"/>
          </w:tcPr>
          <w:p w:rsidR="00B95AD3" w:rsidRPr="00FB1A93" w:rsidRDefault="00B95AD3" w:rsidP="000D687A">
            <w:pPr>
              <w:keepLines/>
              <w:widowControl w:val="0"/>
              <w:spacing w:line="240" w:lineRule="atLeast"/>
              <w:ind w:right="217"/>
              <w:jc w:val="both"/>
              <w:rPr>
                <w:spacing w:val="2"/>
                <w:lang w:val="en-US"/>
              </w:rPr>
            </w:pPr>
            <w:r w:rsidRPr="00FB1A93">
              <w:rPr>
                <w:spacing w:val="2"/>
                <w:sz w:val="22"/>
                <w:szCs w:val="22"/>
                <w:lang w:val="en-US"/>
              </w:rPr>
              <w:t>The aforementioned Commission shall be made by the representatives of the Parties:</w:t>
            </w:r>
          </w:p>
          <w:p w:rsidR="00B95AD3" w:rsidRPr="00FB1A93" w:rsidRDefault="00B95AD3" w:rsidP="000D687A">
            <w:pPr>
              <w:keepLines/>
              <w:widowControl w:val="0"/>
              <w:spacing w:line="240" w:lineRule="atLeast"/>
              <w:ind w:right="217"/>
              <w:jc w:val="both"/>
              <w:rPr>
                <w:spacing w:val="2"/>
                <w:lang w:val="en-US"/>
              </w:rPr>
            </w:pPr>
            <w:r w:rsidRPr="00FB1A93">
              <w:rPr>
                <w:spacing w:val="2"/>
                <w:sz w:val="22"/>
                <w:szCs w:val="22"/>
                <w:lang w:val="en-US"/>
              </w:rPr>
              <w:t>- AEOI (health physics division and the division, where the Contractor’s specialist is employed);</w:t>
            </w:r>
          </w:p>
          <w:p w:rsidR="00B95AD3" w:rsidRPr="00FB1A93" w:rsidRDefault="00B95AD3" w:rsidP="000D687A">
            <w:pPr>
              <w:keepLines/>
              <w:widowControl w:val="0"/>
              <w:spacing w:line="240" w:lineRule="atLeast"/>
              <w:ind w:right="217"/>
              <w:jc w:val="both"/>
              <w:rPr>
                <w:spacing w:val="2"/>
                <w:lang w:val="en-US"/>
              </w:rPr>
            </w:pPr>
            <w:r w:rsidRPr="00FB1A93">
              <w:rPr>
                <w:sz w:val="22"/>
                <w:szCs w:val="22"/>
                <w:lang w:val="en-US"/>
              </w:rPr>
              <w:t>- authorized representative of JSC Concern Rosenergoatom at BNPP site;</w:t>
            </w:r>
          </w:p>
        </w:tc>
        <w:tc>
          <w:tcPr>
            <w:tcW w:w="5537" w:type="dxa"/>
            <w:gridSpan w:val="4"/>
          </w:tcPr>
          <w:p w:rsidR="00B95AD3" w:rsidRPr="00FB1A93" w:rsidRDefault="00B95AD3" w:rsidP="000D687A">
            <w:pPr>
              <w:keepLines/>
              <w:widowControl w:val="0"/>
              <w:tabs>
                <w:tab w:val="left" w:pos="4918"/>
              </w:tabs>
              <w:spacing w:line="240" w:lineRule="atLeast"/>
              <w:ind w:right="149"/>
              <w:jc w:val="both"/>
            </w:pPr>
            <w:r w:rsidRPr="00FB1A93">
              <w:rPr>
                <w:sz w:val="22"/>
                <w:szCs w:val="22"/>
              </w:rPr>
              <w:t>Вышеуказанная комиссия должна состоять из представителей Сторон:</w:t>
            </w:r>
          </w:p>
          <w:p w:rsidR="00B95AD3" w:rsidRPr="00FB1A93" w:rsidRDefault="00B95AD3" w:rsidP="000D687A">
            <w:pPr>
              <w:keepLines/>
              <w:widowControl w:val="0"/>
              <w:tabs>
                <w:tab w:val="left" w:pos="4918"/>
              </w:tabs>
              <w:spacing w:line="240" w:lineRule="atLeast"/>
              <w:ind w:right="149"/>
              <w:jc w:val="both"/>
            </w:pPr>
            <w:r w:rsidRPr="00FB1A93">
              <w:rPr>
                <w:sz w:val="22"/>
                <w:szCs w:val="22"/>
              </w:rPr>
              <w:t>- А</w:t>
            </w:r>
            <w:r w:rsidRPr="00FB1A93">
              <w:rPr>
                <w:sz w:val="22"/>
                <w:szCs w:val="22"/>
                <w:lang w:val="en-US"/>
              </w:rPr>
              <w:t>EOI</w:t>
            </w:r>
            <w:r w:rsidRPr="00FB1A93">
              <w:rPr>
                <w:sz w:val="22"/>
                <w:szCs w:val="22"/>
              </w:rPr>
              <w:t xml:space="preserve"> (отдел физического здравоохранения и отдел, в котором работает специалист Подрядчика);</w:t>
            </w:r>
          </w:p>
          <w:p w:rsidR="00B95AD3" w:rsidRPr="00FB1A93" w:rsidRDefault="00B95AD3" w:rsidP="000D687A">
            <w:pPr>
              <w:keepLines/>
              <w:widowControl w:val="0"/>
              <w:tabs>
                <w:tab w:val="left" w:pos="132"/>
                <w:tab w:val="left" w:pos="4918"/>
              </w:tabs>
              <w:spacing w:line="240" w:lineRule="atLeast"/>
              <w:ind w:right="149"/>
              <w:jc w:val="both"/>
            </w:pPr>
            <w:r w:rsidRPr="00FB1A93">
              <w:rPr>
                <w:sz w:val="22"/>
                <w:szCs w:val="22"/>
              </w:rPr>
              <w:t xml:space="preserve">- полномочный представитель ОАО «Концерн </w:t>
            </w:r>
            <w:r w:rsidRPr="00FB1A93">
              <w:rPr>
                <w:spacing w:val="2"/>
                <w:sz w:val="22"/>
                <w:szCs w:val="22"/>
              </w:rPr>
              <w:t>Росэнергоатом</w:t>
            </w:r>
            <w:r w:rsidRPr="00FB1A93">
              <w:rPr>
                <w:sz w:val="22"/>
                <w:szCs w:val="22"/>
              </w:rPr>
              <w:t xml:space="preserve">» на площадке БАЭС. </w:t>
            </w:r>
          </w:p>
        </w:tc>
      </w:tr>
      <w:tr w:rsidR="00B95AD3" w:rsidRPr="00FB1A93" w:rsidTr="00A23C25">
        <w:trPr>
          <w:gridAfter w:val="1"/>
          <w:wAfter w:w="4676" w:type="dxa"/>
        </w:trPr>
        <w:tc>
          <w:tcPr>
            <w:tcW w:w="4844" w:type="dxa"/>
            <w:gridSpan w:val="2"/>
          </w:tcPr>
          <w:p w:rsidR="00B95AD3" w:rsidRPr="00FB1A93" w:rsidRDefault="00B95AD3" w:rsidP="000D687A">
            <w:pPr>
              <w:keepLines/>
              <w:widowControl w:val="0"/>
              <w:spacing w:line="240" w:lineRule="atLeast"/>
              <w:ind w:right="217"/>
              <w:jc w:val="both"/>
              <w:rPr>
                <w:spacing w:val="2"/>
              </w:rPr>
            </w:pPr>
          </w:p>
        </w:tc>
        <w:tc>
          <w:tcPr>
            <w:tcW w:w="5537" w:type="dxa"/>
            <w:gridSpan w:val="4"/>
          </w:tcPr>
          <w:p w:rsidR="00B95AD3" w:rsidRPr="00FB1A93" w:rsidRDefault="00B95AD3" w:rsidP="000D687A">
            <w:pPr>
              <w:keepLines/>
              <w:widowControl w:val="0"/>
              <w:tabs>
                <w:tab w:val="left" w:pos="4918"/>
              </w:tabs>
              <w:spacing w:line="240" w:lineRule="atLeast"/>
              <w:ind w:right="149"/>
              <w:jc w:val="both"/>
            </w:pPr>
          </w:p>
        </w:tc>
      </w:tr>
      <w:tr w:rsidR="00B95AD3" w:rsidRPr="00FB1A93" w:rsidTr="00A23C25">
        <w:trPr>
          <w:gridAfter w:val="1"/>
          <w:wAfter w:w="4676" w:type="dxa"/>
          <w:trHeight w:val="240"/>
        </w:trPr>
        <w:tc>
          <w:tcPr>
            <w:tcW w:w="4844" w:type="dxa"/>
            <w:gridSpan w:val="2"/>
          </w:tcPr>
          <w:p w:rsidR="00B95AD3" w:rsidRPr="00FB1A93" w:rsidRDefault="00B95AD3" w:rsidP="000D687A">
            <w:pPr>
              <w:pStyle w:val="2"/>
              <w:keepNext w:val="0"/>
              <w:widowControl w:val="0"/>
              <w:numPr>
                <w:ilvl w:val="0"/>
                <w:numId w:val="0"/>
              </w:numPr>
              <w:spacing w:before="0" w:after="0" w:line="240" w:lineRule="auto"/>
              <w:ind w:left="72" w:right="69"/>
              <w:jc w:val="both"/>
              <w:rPr>
                <w:color w:val="auto"/>
                <w:sz w:val="22"/>
                <w:szCs w:val="22"/>
                <w:u w:val="none"/>
              </w:rPr>
            </w:pPr>
            <w:r w:rsidRPr="00FB1A93">
              <w:rPr>
                <w:sz w:val="22"/>
                <w:szCs w:val="22"/>
                <w:u w:val="none"/>
              </w:rPr>
              <w:t xml:space="preserve">ARTICLE 7  Remuneration AND PRICE </w:t>
            </w:r>
            <w:r w:rsidRPr="00FB1A93">
              <w:rPr>
                <w:sz w:val="22"/>
                <w:szCs w:val="22"/>
                <w:u w:val="none"/>
              </w:rPr>
              <w:lastRenderedPageBreak/>
              <w:t>RATE</w:t>
            </w:r>
          </w:p>
        </w:tc>
        <w:tc>
          <w:tcPr>
            <w:tcW w:w="5537" w:type="dxa"/>
            <w:gridSpan w:val="4"/>
          </w:tcPr>
          <w:p w:rsidR="00B95AD3" w:rsidRPr="00FB1A93" w:rsidRDefault="00B95AD3" w:rsidP="000D687A">
            <w:pPr>
              <w:pStyle w:val="2"/>
              <w:keepNext w:val="0"/>
              <w:widowControl w:val="0"/>
              <w:numPr>
                <w:ilvl w:val="0"/>
                <w:numId w:val="0"/>
              </w:numPr>
              <w:tabs>
                <w:tab w:val="left" w:pos="4918"/>
              </w:tabs>
              <w:spacing w:before="0" w:after="0" w:line="240" w:lineRule="auto"/>
              <w:ind w:right="149"/>
              <w:jc w:val="both"/>
              <w:rPr>
                <w:color w:val="auto"/>
                <w:sz w:val="22"/>
                <w:u w:val="none"/>
                <w:lang w:val="ru-RU"/>
              </w:rPr>
            </w:pPr>
            <w:r w:rsidRPr="00FB1A93">
              <w:rPr>
                <w:color w:val="auto"/>
                <w:sz w:val="22"/>
                <w:u w:val="none"/>
                <w:lang w:val="ru-RU"/>
              </w:rPr>
              <w:lastRenderedPageBreak/>
              <w:t>СТАТЬЯ 7  ОПЛАТА И ТАРИФЫ</w:t>
            </w:r>
          </w:p>
          <w:p w:rsidR="00B95AD3" w:rsidRPr="00FB1A93" w:rsidRDefault="00B95AD3" w:rsidP="000D687A">
            <w:pPr>
              <w:widowControl w:val="0"/>
              <w:tabs>
                <w:tab w:val="left" w:pos="4918"/>
              </w:tabs>
              <w:ind w:right="149"/>
              <w:jc w:val="both"/>
            </w:pPr>
          </w:p>
        </w:tc>
      </w:tr>
      <w:tr w:rsidR="00B95AD3" w:rsidRPr="00FB1A93" w:rsidTr="00A23C25">
        <w:trPr>
          <w:gridAfter w:val="1"/>
          <w:wAfter w:w="4676" w:type="dxa"/>
        </w:trPr>
        <w:tc>
          <w:tcPr>
            <w:tcW w:w="4844" w:type="dxa"/>
            <w:gridSpan w:val="2"/>
          </w:tcPr>
          <w:p w:rsidR="00B95AD3" w:rsidRPr="00FB1A93" w:rsidRDefault="00B95AD3" w:rsidP="000D687A">
            <w:pPr>
              <w:pStyle w:val="o2"/>
              <w:overflowPunct/>
              <w:autoSpaceDE/>
              <w:adjustRightInd/>
              <w:spacing w:line="240" w:lineRule="auto"/>
              <w:ind w:right="69"/>
              <w:rPr>
                <w:sz w:val="22"/>
                <w:szCs w:val="22"/>
              </w:rPr>
            </w:pPr>
          </w:p>
        </w:tc>
        <w:tc>
          <w:tcPr>
            <w:tcW w:w="5537" w:type="dxa"/>
            <w:gridSpan w:val="4"/>
          </w:tcPr>
          <w:p w:rsidR="00B95AD3" w:rsidRPr="00FB1A93" w:rsidRDefault="00B95AD3" w:rsidP="000D687A">
            <w:pPr>
              <w:widowControl w:val="0"/>
              <w:tabs>
                <w:tab w:val="left" w:pos="4918"/>
              </w:tabs>
              <w:ind w:right="149"/>
              <w:jc w:val="both"/>
            </w:pPr>
          </w:p>
        </w:tc>
      </w:tr>
      <w:tr w:rsidR="00B95AD3" w:rsidRPr="00FB1A93" w:rsidTr="00A23C25">
        <w:trPr>
          <w:gridAfter w:val="1"/>
          <w:wAfter w:w="4676" w:type="dxa"/>
          <w:trHeight w:val="1689"/>
        </w:trPr>
        <w:tc>
          <w:tcPr>
            <w:tcW w:w="4844" w:type="dxa"/>
            <w:gridSpan w:val="2"/>
          </w:tcPr>
          <w:p w:rsidR="00B95AD3" w:rsidRPr="00FB1A93" w:rsidRDefault="00B95AD3" w:rsidP="000D687A">
            <w:pPr>
              <w:widowControl w:val="0"/>
              <w:numPr>
                <w:ilvl w:val="0"/>
                <w:numId w:val="5"/>
              </w:numPr>
              <w:tabs>
                <w:tab w:val="num" w:pos="540"/>
              </w:tabs>
              <w:snapToGrid w:val="0"/>
              <w:ind w:left="0" w:right="69" w:firstLine="0"/>
              <w:jc w:val="both"/>
              <w:rPr>
                <w:lang w:val="en-US"/>
              </w:rPr>
            </w:pPr>
            <w:r w:rsidRPr="00FB1A93">
              <w:rPr>
                <w:sz w:val="22"/>
                <w:szCs w:val="22"/>
                <w:lang w:val="en-US"/>
              </w:rPr>
              <w:t xml:space="preserve">The </w:t>
            </w:r>
            <w:r>
              <w:rPr>
                <w:sz w:val="22"/>
                <w:szCs w:val="22"/>
                <w:lang w:val="en-US"/>
              </w:rPr>
              <w:t xml:space="preserve"> Principal</w:t>
            </w:r>
            <w:r w:rsidRPr="00FB1A93">
              <w:rPr>
                <w:sz w:val="22"/>
                <w:szCs w:val="22"/>
                <w:lang w:val="en-US"/>
              </w:rPr>
              <w:t xml:space="preserve"> shall pay the Contractor for the services performed under the Contract, and the amounts invoiced and Payment Application must correspond to the actual scope of services performed by the Contractor specialists engaged in the execution of each task or rendering of services.</w:t>
            </w:r>
          </w:p>
        </w:tc>
        <w:tc>
          <w:tcPr>
            <w:tcW w:w="5537" w:type="dxa"/>
            <w:gridSpan w:val="4"/>
          </w:tcPr>
          <w:p w:rsidR="00B95AD3" w:rsidRPr="00FB1A93" w:rsidRDefault="00B95AD3" w:rsidP="000D687A">
            <w:pPr>
              <w:widowControl w:val="0"/>
              <w:tabs>
                <w:tab w:val="left" w:pos="4918"/>
              </w:tabs>
              <w:snapToGrid w:val="0"/>
              <w:ind w:right="149"/>
              <w:jc w:val="both"/>
            </w:pPr>
            <w:r w:rsidRPr="00FB1A93">
              <w:rPr>
                <w:sz w:val="22"/>
              </w:rPr>
              <w:t xml:space="preserve">7.1 </w:t>
            </w:r>
            <w:r w:rsidR="00FA4FE7">
              <w:rPr>
                <w:sz w:val="22"/>
              </w:rPr>
              <w:t>Заказчик</w:t>
            </w:r>
            <w:r w:rsidRPr="00FB1A93">
              <w:rPr>
                <w:sz w:val="22"/>
                <w:szCs w:val="22"/>
              </w:rPr>
              <w:t xml:space="preserve"> </w:t>
            </w:r>
            <w:r w:rsidRPr="00FB1A93">
              <w:rPr>
                <w:sz w:val="22"/>
              </w:rPr>
              <w:t>обязуется оплатить работы Подрядчика по предоставлению услуг согласно настоящему Контракту, причем сумма, указанная в Заявке на оплату, должна соответствовать объему услуг, фактически оказанных специалистами Подрядчика, привлеченными к реализации каждого из этапов оказания услуг.</w:t>
            </w:r>
          </w:p>
        </w:tc>
      </w:tr>
      <w:tr w:rsidR="00B95AD3" w:rsidRPr="00FB1A93" w:rsidTr="00A23C25">
        <w:trPr>
          <w:gridAfter w:val="1"/>
          <w:wAfter w:w="4676" w:type="dxa"/>
          <w:trHeight w:val="254"/>
        </w:trPr>
        <w:tc>
          <w:tcPr>
            <w:tcW w:w="4844" w:type="dxa"/>
            <w:gridSpan w:val="2"/>
          </w:tcPr>
          <w:p w:rsidR="00B95AD3" w:rsidRPr="00FB1A93" w:rsidRDefault="00B95AD3" w:rsidP="000D687A">
            <w:pPr>
              <w:widowControl w:val="0"/>
              <w:snapToGrid w:val="0"/>
              <w:ind w:right="69"/>
              <w:jc w:val="both"/>
            </w:pPr>
          </w:p>
        </w:tc>
        <w:tc>
          <w:tcPr>
            <w:tcW w:w="5537" w:type="dxa"/>
            <w:gridSpan w:val="4"/>
          </w:tcPr>
          <w:p w:rsidR="00B95AD3" w:rsidRPr="00FB1A93" w:rsidRDefault="00B95AD3" w:rsidP="000D687A">
            <w:pPr>
              <w:widowControl w:val="0"/>
              <w:tabs>
                <w:tab w:val="left" w:pos="4918"/>
              </w:tabs>
              <w:snapToGrid w:val="0"/>
              <w:ind w:right="149"/>
              <w:jc w:val="both"/>
            </w:pPr>
          </w:p>
        </w:tc>
      </w:tr>
      <w:tr w:rsidR="00B95AD3" w:rsidRPr="00FB1A93" w:rsidTr="00A23C25">
        <w:trPr>
          <w:gridAfter w:val="1"/>
          <w:wAfter w:w="4676" w:type="dxa"/>
          <w:trHeight w:val="328"/>
        </w:trPr>
        <w:tc>
          <w:tcPr>
            <w:tcW w:w="4844" w:type="dxa"/>
            <w:gridSpan w:val="2"/>
          </w:tcPr>
          <w:p w:rsidR="00B95AD3" w:rsidRPr="00FB1A93" w:rsidRDefault="00B95AD3" w:rsidP="000D687A">
            <w:pPr>
              <w:widowControl w:val="0"/>
              <w:numPr>
                <w:ilvl w:val="0"/>
                <w:numId w:val="5"/>
              </w:numPr>
              <w:tabs>
                <w:tab w:val="num" w:pos="540"/>
              </w:tabs>
              <w:snapToGrid w:val="0"/>
              <w:ind w:left="0" w:right="69" w:firstLine="0"/>
              <w:jc w:val="both"/>
              <w:rPr>
                <w:lang w:val="en-US"/>
              </w:rPr>
            </w:pPr>
            <w:r w:rsidRPr="00FB1A93">
              <w:rPr>
                <w:sz w:val="22"/>
                <w:szCs w:val="22"/>
                <w:lang w:val="en-US"/>
              </w:rPr>
              <w:t xml:space="preserve">The total cost of </w:t>
            </w:r>
            <w:r w:rsidRPr="00FB1A93">
              <w:rPr>
                <w:sz w:val="22"/>
                <w:szCs w:val="22"/>
                <w:lang w:val="en-US" w:eastAsia="zh-CN"/>
              </w:rPr>
              <w:t>engineering and consulting</w:t>
            </w:r>
            <w:r w:rsidRPr="00FB1A93">
              <w:rPr>
                <w:sz w:val="22"/>
                <w:szCs w:val="22"/>
                <w:lang w:val="en-US"/>
              </w:rPr>
              <w:t xml:space="preserve"> services under </w:t>
            </w:r>
            <w:r w:rsidRPr="00FB1A93">
              <w:rPr>
                <w:sz w:val="22"/>
                <w:szCs w:val="22"/>
                <w:lang w:val="en-US" w:eastAsia="zh-CN"/>
              </w:rPr>
              <w:t>Article</w:t>
            </w:r>
            <w:r w:rsidRPr="00FB1A93">
              <w:rPr>
                <w:sz w:val="22"/>
                <w:szCs w:val="22"/>
                <w:lang w:val="en-US"/>
              </w:rPr>
              <w:t xml:space="preserve"> 3 performed by each Contractor’s specialists shall be the sum of the service fee, which shall be calculated by multiplying the unit price specified in the next paragraph and the actual service time as specified in the Certificate on Service Completion (see </w:t>
            </w:r>
            <w:r w:rsidRPr="00FB1A93">
              <w:rPr>
                <w:b/>
                <w:sz w:val="22"/>
                <w:szCs w:val="22"/>
                <w:lang w:val="en-US"/>
              </w:rPr>
              <w:t>Appendix 5</w:t>
            </w:r>
            <w:r w:rsidRPr="00FB1A93">
              <w:rPr>
                <w:sz w:val="22"/>
                <w:szCs w:val="22"/>
                <w:lang w:val="en-US"/>
              </w:rPr>
              <w:t>).</w:t>
            </w:r>
          </w:p>
          <w:p w:rsidR="00B95AD3" w:rsidRPr="00FB1A93" w:rsidRDefault="00B95AD3" w:rsidP="000D687A">
            <w:pPr>
              <w:widowControl w:val="0"/>
              <w:snapToGrid w:val="0"/>
              <w:ind w:right="69"/>
              <w:jc w:val="both"/>
              <w:rPr>
                <w:lang w:val="en-US"/>
              </w:rPr>
            </w:pPr>
          </w:p>
        </w:tc>
        <w:tc>
          <w:tcPr>
            <w:tcW w:w="5537" w:type="dxa"/>
            <w:gridSpan w:val="4"/>
          </w:tcPr>
          <w:p w:rsidR="00B95AD3" w:rsidRPr="00FB1A93" w:rsidRDefault="00B95AD3" w:rsidP="00434E7D">
            <w:pPr>
              <w:widowControl w:val="0"/>
              <w:numPr>
                <w:ilvl w:val="1"/>
                <w:numId w:val="16"/>
              </w:numPr>
              <w:tabs>
                <w:tab w:val="left" w:pos="4918"/>
              </w:tabs>
              <w:snapToGrid w:val="0"/>
              <w:ind w:left="0" w:right="149" w:firstLine="0"/>
              <w:jc w:val="both"/>
            </w:pPr>
            <w:r w:rsidRPr="00FB1A93">
              <w:rPr>
                <w:sz w:val="22"/>
              </w:rPr>
              <w:t>Общая стоимость У</w:t>
            </w:r>
            <w:r w:rsidRPr="00FB1A93">
              <w:rPr>
                <w:spacing w:val="-1"/>
                <w:sz w:val="22"/>
              </w:rPr>
              <w:t>слуг</w:t>
            </w:r>
            <w:r w:rsidRPr="00FB1A93">
              <w:rPr>
                <w:sz w:val="22"/>
              </w:rPr>
              <w:t xml:space="preserve"> согласно Статье 3, оказанных каждым из специалистов Подрядчика, </w:t>
            </w:r>
            <w:del w:id="817" w:author="Павлютенков Юрий Владимирович" w:date="2014-03-28T09:12:00Z">
              <w:r w:rsidR="00075E43" w:rsidRPr="00075E43">
                <w:rPr>
                  <w:sz w:val="22"/>
                  <w:highlight w:val="red"/>
                  <w:rPrChange w:id="818" w:author="Павлютенков Юрий Владимирович" w:date="2014-03-28T09:12:00Z">
                    <w:rPr>
                      <w:sz w:val="22"/>
                    </w:rPr>
                  </w:rPrChange>
                </w:rPr>
                <w:delText>должна складываться из стоимости самих услуг, которая</w:delText>
              </w:r>
              <w:r w:rsidRPr="00FB1A93" w:rsidDel="00434E7D">
                <w:rPr>
                  <w:sz w:val="22"/>
                </w:rPr>
                <w:delText xml:space="preserve"> </w:delText>
              </w:r>
            </w:del>
            <w:r w:rsidRPr="00FB1A93">
              <w:rPr>
                <w:sz w:val="22"/>
              </w:rPr>
              <w:t xml:space="preserve">должна рассчитываться путем умножения стоимости единицы, приведенной в следующем абзаце, и фактического периода оказания услуг согласно Акту о завершении услуг (см. </w:t>
            </w:r>
            <w:r w:rsidRPr="00FB1A93">
              <w:rPr>
                <w:b/>
                <w:sz w:val="22"/>
              </w:rPr>
              <w:t>Приложение 5</w:t>
            </w:r>
            <w:r w:rsidRPr="00FB1A93">
              <w:rPr>
                <w:sz w:val="22"/>
              </w:rPr>
              <w:t>).</w:t>
            </w:r>
          </w:p>
        </w:tc>
      </w:tr>
      <w:tr w:rsidR="00B95AD3" w:rsidRPr="00FB1A93" w:rsidTr="00A23C25">
        <w:trPr>
          <w:gridAfter w:val="1"/>
          <w:wAfter w:w="4676" w:type="dxa"/>
          <w:trHeight w:val="105"/>
        </w:trPr>
        <w:tc>
          <w:tcPr>
            <w:tcW w:w="4844" w:type="dxa"/>
            <w:gridSpan w:val="2"/>
          </w:tcPr>
          <w:p w:rsidR="00B95AD3" w:rsidRPr="00FB1A93" w:rsidRDefault="00B95AD3" w:rsidP="000D687A">
            <w:pPr>
              <w:widowControl w:val="0"/>
              <w:snapToGrid w:val="0"/>
              <w:ind w:right="69"/>
              <w:jc w:val="both"/>
            </w:pPr>
          </w:p>
        </w:tc>
        <w:tc>
          <w:tcPr>
            <w:tcW w:w="5537" w:type="dxa"/>
            <w:gridSpan w:val="4"/>
          </w:tcPr>
          <w:p w:rsidR="00B95AD3" w:rsidRPr="00FB1A93" w:rsidRDefault="00B95AD3" w:rsidP="000D687A">
            <w:pPr>
              <w:widowControl w:val="0"/>
              <w:tabs>
                <w:tab w:val="left" w:pos="4918"/>
              </w:tabs>
              <w:snapToGrid w:val="0"/>
              <w:ind w:right="149"/>
              <w:jc w:val="both"/>
            </w:pPr>
          </w:p>
        </w:tc>
      </w:tr>
      <w:tr w:rsidR="00B95AD3" w:rsidRPr="00FB1A93" w:rsidTr="00A23C25">
        <w:trPr>
          <w:gridAfter w:val="1"/>
          <w:wAfter w:w="4676" w:type="dxa"/>
          <w:trHeight w:val="165"/>
        </w:trPr>
        <w:tc>
          <w:tcPr>
            <w:tcW w:w="4844" w:type="dxa"/>
            <w:gridSpan w:val="2"/>
          </w:tcPr>
          <w:p w:rsidR="00B95AD3" w:rsidRPr="00FB1A93" w:rsidRDefault="00B95AD3" w:rsidP="00E54219">
            <w:pPr>
              <w:widowControl w:val="0"/>
              <w:tabs>
                <w:tab w:val="left" w:pos="4918"/>
              </w:tabs>
              <w:ind w:right="149"/>
              <w:jc w:val="both"/>
              <w:rPr>
                <w:lang w:val="en-US"/>
              </w:rPr>
            </w:pPr>
            <w:r w:rsidRPr="00FB1A93">
              <w:rPr>
                <w:sz w:val="22"/>
                <w:szCs w:val="22"/>
                <w:lang w:val="en-US"/>
              </w:rPr>
              <w:t xml:space="preserve">The reimbursement rate for the Contractor’s specialists and experts working on a long-term or a short-term basis at the BNPP site comes to </w:t>
            </w:r>
            <w:ins w:id="819" w:author="boychenko-tv" w:date="2014-03-31T15:45:00Z">
              <w:r w:rsidR="00E54219" w:rsidRPr="00E54219">
                <w:rPr>
                  <w:sz w:val="22"/>
                  <w:szCs w:val="22"/>
                  <w:lang w:val="en-US"/>
                  <w:rPrChange w:id="820" w:author="boychenko-tv" w:date="2014-03-31T15:45:00Z">
                    <w:rPr>
                      <w:sz w:val="22"/>
                      <w:szCs w:val="22"/>
                    </w:rPr>
                  </w:rPrChange>
                </w:rPr>
                <w:t>________</w:t>
              </w:r>
            </w:ins>
            <w:r w:rsidRPr="00FB1A93">
              <w:rPr>
                <w:sz w:val="22"/>
                <w:szCs w:val="22"/>
                <w:lang w:val="en-US"/>
              </w:rPr>
              <w:t>per month. The rates specified in Appendix 3 should be reconsidered annually.</w:t>
            </w:r>
          </w:p>
        </w:tc>
        <w:tc>
          <w:tcPr>
            <w:tcW w:w="5537" w:type="dxa"/>
            <w:gridSpan w:val="4"/>
          </w:tcPr>
          <w:p w:rsidR="00B95AD3" w:rsidRPr="006858E8" w:rsidRDefault="00B95AD3" w:rsidP="00E54219">
            <w:pPr>
              <w:widowControl w:val="0"/>
              <w:tabs>
                <w:tab w:val="left" w:pos="4918"/>
              </w:tabs>
              <w:ind w:right="149"/>
              <w:jc w:val="both"/>
            </w:pPr>
            <w:r w:rsidRPr="00FB1A93">
              <w:rPr>
                <w:sz w:val="22"/>
                <w:szCs w:val="22"/>
              </w:rPr>
              <w:t xml:space="preserve">Ставка возмещения для специалистов и экспертов Подрядчика, которые работают на площадке </w:t>
            </w:r>
            <w:r w:rsidR="006858E8">
              <w:rPr>
                <w:sz w:val="22"/>
                <w:szCs w:val="22"/>
              </w:rPr>
              <w:t>АЭС Бушер</w:t>
            </w:r>
            <w:ins w:id="821" w:author="Павлютенков Юрий Владимирович" w:date="2014-03-28T09:13:00Z">
              <w:r w:rsidR="00434E7D">
                <w:rPr>
                  <w:sz w:val="22"/>
                  <w:szCs w:val="22"/>
                </w:rPr>
                <w:t xml:space="preserve"> </w:t>
              </w:r>
            </w:ins>
            <w:r w:rsidRPr="00FB1A93">
              <w:rPr>
                <w:sz w:val="22"/>
                <w:szCs w:val="22"/>
              </w:rPr>
              <w:t xml:space="preserve">на постоянной </w:t>
            </w:r>
            <w:del w:id="822" w:author="Павлютенков Юрий Владимирович" w:date="2014-03-28T09:13:00Z">
              <w:r w:rsidR="00075E43" w:rsidRPr="00075E43">
                <w:rPr>
                  <w:sz w:val="22"/>
                  <w:szCs w:val="22"/>
                  <w:highlight w:val="red"/>
                  <w:rPrChange w:id="823" w:author="Павлютенков Юрий Владимирович" w:date="2014-03-28T09:14:00Z">
                    <w:rPr>
                      <w:sz w:val="22"/>
                      <w:szCs w:val="22"/>
                    </w:rPr>
                  </w:rPrChange>
                </w:rPr>
                <w:delText>или краткосрочной</w:delText>
              </w:r>
              <w:r w:rsidRPr="00FB1A93" w:rsidDel="00434E7D">
                <w:rPr>
                  <w:sz w:val="22"/>
                  <w:szCs w:val="22"/>
                </w:rPr>
                <w:delText xml:space="preserve"> </w:delText>
              </w:r>
            </w:del>
            <w:r w:rsidRPr="00FB1A93">
              <w:rPr>
                <w:sz w:val="22"/>
                <w:szCs w:val="22"/>
              </w:rPr>
              <w:t xml:space="preserve">основе, составляет </w:t>
            </w:r>
            <w:ins w:id="824" w:author="boychenko-tv" w:date="2014-03-31T15:45:00Z">
              <w:r w:rsidR="00E54219">
                <w:rPr>
                  <w:sz w:val="22"/>
                  <w:szCs w:val="22"/>
                </w:rPr>
                <w:t>________</w:t>
              </w:r>
            </w:ins>
            <w:del w:id="825" w:author="boychenko-tv" w:date="2014-03-31T15:45:00Z">
              <w:r w:rsidRPr="00FB1A93" w:rsidDel="00E54219">
                <w:rPr>
                  <w:sz w:val="22"/>
                  <w:szCs w:val="22"/>
                </w:rPr>
                <w:delText xml:space="preserve"> </w:delText>
              </w:r>
            </w:del>
            <w:r w:rsidRPr="00FB1A93">
              <w:rPr>
                <w:sz w:val="22"/>
                <w:szCs w:val="22"/>
              </w:rPr>
              <w:t>доллар США в месяц. Данная</w:t>
            </w:r>
            <w:r w:rsidR="00985D0E" w:rsidRPr="00985D0E">
              <w:rPr>
                <w:sz w:val="22"/>
                <w:szCs w:val="22"/>
              </w:rPr>
              <w:t xml:space="preserve"> </w:t>
            </w:r>
            <w:r w:rsidRPr="00FB1A93">
              <w:rPr>
                <w:sz w:val="22"/>
                <w:szCs w:val="22"/>
              </w:rPr>
              <w:t>ставка</w:t>
            </w:r>
            <w:r w:rsidR="00985D0E" w:rsidRPr="00985D0E">
              <w:rPr>
                <w:sz w:val="22"/>
                <w:szCs w:val="22"/>
              </w:rPr>
              <w:t xml:space="preserve"> </w:t>
            </w:r>
            <w:r w:rsidRPr="00FB1A93">
              <w:rPr>
                <w:sz w:val="22"/>
                <w:szCs w:val="22"/>
              </w:rPr>
              <w:t>подлежит</w:t>
            </w:r>
            <w:r w:rsidR="00985D0E" w:rsidRPr="00985D0E">
              <w:rPr>
                <w:sz w:val="22"/>
                <w:szCs w:val="22"/>
              </w:rPr>
              <w:t xml:space="preserve"> </w:t>
            </w:r>
            <w:r w:rsidRPr="00FB1A93">
              <w:rPr>
                <w:sz w:val="22"/>
                <w:szCs w:val="22"/>
              </w:rPr>
              <w:t>ежегодному</w:t>
            </w:r>
            <w:r w:rsidR="00985D0E" w:rsidRPr="00985D0E">
              <w:rPr>
                <w:sz w:val="22"/>
                <w:szCs w:val="22"/>
              </w:rPr>
              <w:t xml:space="preserve"> </w:t>
            </w:r>
            <w:r w:rsidRPr="00FB1A93">
              <w:rPr>
                <w:sz w:val="22"/>
                <w:szCs w:val="22"/>
              </w:rPr>
              <w:t>пересмотру</w:t>
            </w:r>
            <w:r w:rsidR="00985D0E" w:rsidRPr="00985D0E">
              <w:rPr>
                <w:sz w:val="22"/>
                <w:szCs w:val="22"/>
              </w:rPr>
              <w:t>.</w:t>
            </w:r>
          </w:p>
        </w:tc>
      </w:tr>
      <w:tr w:rsidR="00B95AD3" w:rsidRPr="00FB1A93" w:rsidTr="00A23C25">
        <w:trPr>
          <w:gridAfter w:val="1"/>
          <w:wAfter w:w="4676" w:type="dxa"/>
          <w:trHeight w:val="165"/>
        </w:trPr>
        <w:tc>
          <w:tcPr>
            <w:tcW w:w="4844" w:type="dxa"/>
            <w:gridSpan w:val="2"/>
          </w:tcPr>
          <w:p w:rsidR="00B95AD3" w:rsidRPr="006858E8" w:rsidRDefault="00B95AD3" w:rsidP="000D687A">
            <w:pPr>
              <w:keepNext/>
              <w:keepLines/>
              <w:widowControl w:val="0"/>
              <w:snapToGrid w:val="0"/>
              <w:spacing w:before="200"/>
              <w:ind w:right="69"/>
              <w:jc w:val="both"/>
              <w:outlineLvl w:val="2"/>
            </w:pPr>
          </w:p>
        </w:tc>
        <w:tc>
          <w:tcPr>
            <w:tcW w:w="5537" w:type="dxa"/>
            <w:gridSpan w:val="4"/>
          </w:tcPr>
          <w:p w:rsidR="00B95AD3" w:rsidRPr="006858E8" w:rsidRDefault="00B95AD3" w:rsidP="000D687A">
            <w:pPr>
              <w:keepNext/>
              <w:keepLines/>
              <w:widowControl w:val="0"/>
              <w:tabs>
                <w:tab w:val="left" w:pos="4918"/>
              </w:tabs>
              <w:snapToGrid w:val="0"/>
              <w:spacing w:before="200"/>
              <w:ind w:right="149"/>
              <w:jc w:val="both"/>
              <w:outlineLvl w:val="2"/>
            </w:pPr>
          </w:p>
        </w:tc>
      </w:tr>
      <w:tr w:rsidR="00B95AD3" w:rsidRPr="006C6408" w:rsidTr="00A23C25">
        <w:trPr>
          <w:gridAfter w:val="1"/>
          <w:wAfter w:w="4676" w:type="dxa"/>
          <w:trHeight w:val="165"/>
        </w:trPr>
        <w:tc>
          <w:tcPr>
            <w:tcW w:w="4844" w:type="dxa"/>
            <w:gridSpan w:val="2"/>
          </w:tcPr>
          <w:p w:rsidR="00B95AD3" w:rsidRPr="00FB1A93" w:rsidRDefault="00B95AD3" w:rsidP="00B27CDD">
            <w:pPr>
              <w:widowControl w:val="0"/>
              <w:tabs>
                <w:tab w:val="left" w:pos="4918"/>
              </w:tabs>
              <w:ind w:right="149"/>
              <w:jc w:val="both"/>
              <w:rPr>
                <w:lang w:val="en-US"/>
              </w:rPr>
            </w:pPr>
            <w:r w:rsidRPr="00FB1A93">
              <w:rPr>
                <w:sz w:val="22"/>
                <w:szCs w:val="22"/>
                <w:lang w:val="en-US"/>
              </w:rPr>
              <w:t>In case of urgent detachment of specialists for less than 30 days unit price of one working man-moth specified in the previous paragraph of the present Contract will be doubled.</w:t>
            </w:r>
          </w:p>
        </w:tc>
        <w:tc>
          <w:tcPr>
            <w:tcW w:w="5537" w:type="dxa"/>
            <w:gridSpan w:val="4"/>
          </w:tcPr>
          <w:p w:rsidR="00B95AD3" w:rsidRPr="00CD4102" w:rsidRDefault="00075E43" w:rsidP="00B27CDD">
            <w:pPr>
              <w:widowControl w:val="0"/>
              <w:tabs>
                <w:tab w:val="left" w:pos="4918"/>
              </w:tabs>
              <w:snapToGrid w:val="0"/>
              <w:ind w:right="149"/>
              <w:jc w:val="both"/>
              <w:rPr>
                <w:highlight w:val="red"/>
                <w:lang w:val="en-US"/>
                <w:rPrChange w:id="826" w:author="Павлютенков Юрий Владимирович" w:date="2014-03-28T13:02:00Z">
                  <w:rPr/>
                </w:rPrChange>
              </w:rPr>
            </w:pPr>
            <w:del w:id="827" w:author="Павлютенков Юрий Владимирович" w:date="2014-03-28T09:14:00Z">
              <w:r w:rsidRPr="00075E43">
                <w:rPr>
                  <w:spacing w:val="2"/>
                  <w:sz w:val="22"/>
                  <w:szCs w:val="22"/>
                  <w:highlight w:val="red"/>
                  <w:rPrChange w:id="828" w:author="Павлютенков Юрий Владимирович" w:date="2014-03-28T09:14:00Z">
                    <w:rPr>
                      <w:spacing w:val="2"/>
                      <w:sz w:val="22"/>
                      <w:szCs w:val="22"/>
                    </w:rPr>
                  </w:rPrChange>
                </w:rPr>
                <w:delText>В</w:delText>
              </w:r>
              <w:r w:rsidRPr="00075E43">
                <w:rPr>
                  <w:spacing w:val="2"/>
                  <w:sz w:val="22"/>
                  <w:szCs w:val="22"/>
                  <w:highlight w:val="red"/>
                  <w:lang w:val="en-US"/>
                  <w:rPrChange w:id="829"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30" w:author="Павлютенков Юрий Владимирович" w:date="2014-03-28T09:14:00Z">
                    <w:rPr>
                      <w:spacing w:val="2"/>
                      <w:sz w:val="22"/>
                      <w:szCs w:val="22"/>
                    </w:rPr>
                  </w:rPrChange>
                </w:rPr>
                <w:delText>случае</w:delText>
              </w:r>
              <w:r w:rsidRPr="00075E43">
                <w:rPr>
                  <w:spacing w:val="2"/>
                  <w:sz w:val="22"/>
                  <w:szCs w:val="22"/>
                  <w:highlight w:val="red"/>
                  <w:lang w:val="en-US"/>
                  <w:rPrChange w:id="831"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32" w:author="Павлютенков Юрий Владимирович" w:date="2014-03-28T09:14:00Z">
                    <w:rPr>
                      <w:spacing w:val="2"/>
                      <w:sz w:val="22"/>
                      <w:szCs w:val="22"/>
                    </w:rPr>
                  </w:rPrChange>
                </w:rPr>
                <w:delText>срочного</w:delText>
              </w:r>
              <w:r w:rsidRPr="00075E43">
                <w:rPr>
                  <w:spacing w:val="2"/>
                  <w:sz w:val="22"/>
                  <w:szCs w:val="22"/>
                  <w:highlight w:val="red"/>
                  <w:lang w:val="en-US"/>
                  <w:rPrChange w:id="833"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34" w:author="Павлютенков Юрий Владимирович" w:date="2014-03-28T09:14:00Z">
                    <w:rPr>
                      <w:spacing w:val="2"/>
                      <w:sz w:val="22"/>
                      <w:szCs w:val="22"/>
                    </w:rPr>
                  </w:rPrChange>
                </w:rPr>
                <w:delText>командирования</w:delText>
              </w:r>
              <w:r w:rsidRPr="00075E43">
                <w:rPr>
                  <w:spacing w:val="2"/>
                  <w:sz w:val="22"/>
                  <w:szCs w:val="22"/>
                  <w:highlight w:val="red"/>
                  <w:lang w:val="en-US"/>
                  <w:rPrChange w:id="835"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36" w:author="Павлютенков Юрий Владимирович" w:date="2014-03-28T09:14:00Z">
                    <w:rPr>
                      <w:spacing w:val="2"/>
                      <w:sz w:val="22"/>
                      <w:szCs w:val="22"/>
                    </w:rPr>
                  </w:rPrChange>
                </w:rPr>
                <w:delText>специалистов</w:delText>
              </w:r>
              <w:r w:rsidRPr="00075E43">
                <w:rPr>
                  <w:spacing w:val="2"/>
                  <w:sz w:val="22"/>
                  <w:szCs w:val="22"/>
                  <w:highlight w:val="red"/>
                  <w:lang w:val="en-US"/>
                  <w:rPrChange w:id="837"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38" w:author="Павлютенков Юрий Владимирович" w:date="2014-03-28T09:14:00Z">
                    <w:rPr>
                      <w:spacing w:val="2"/>
                      <w:sz w:val="22"/>
                      <w:szCs w:val="22"/>
                    </w:rPr>
                  </w:rPrChange>
                </w:rPr>
                <w:delText>в</w:delText>
              </w:r>
              <w:r w:rsidRPr="00075E43">
                <w:rPr>
                  <w:spacing w:val="2"/>
                  <w:sz w:val="22"/>
                  <w:szCs w:val="22"/>
                  <w:highlight w:val="red"/>
                  <w:lang w:val="en-US"/>
                  <w:rPrChange w:id="839"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40" w:author="Павлютенков Юрий Владимирович" w:date="2014-03-28T09:14:00Z">
                    <w:rPr>
                      <w:spacing w:val="2"/>
                      <w:sz w:val="22"/>
                      <w:szCs w:val="22"/>
                    </w:rPr>
                  </w:rPrChange>
                </w:rPr>
                <w:delText>течение</w:delText>
              </w:r>
              <w:r w:rsidRPr="00075E43">
                <w:rPr>
                  <w:spacing w:val="2"/>
                  <w:sz w:val="22"/>
                  <w:szCs w:val="22"/>
                  <w:highlight w:val="red"/>
                  <w:lang w:val="en-US"/>
                  <w:rPrChange w:id="841"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42" w:author="Павлютенков Юрий Владимирович" w:date="2014-03-28T09:14:00Z">
                    <w:rPr>
                      <w:spacing w:val="2"/>
                      <w:sz w:val="22"/>
                      <w:szCs w:val="22"/>
                    </w:rPr>
                  </w:rPrChange>
                </w:rPr>
                <w:delText>менее</w:delText>
              </w:r>
              <w:r w:rsidRPr="00075E43">
                <w:rPr>
                  <w:spacing w:val="2"/>
                  <w:sz w:val="22"/>
                  <w:szCs w:val="22"/>
                  <w:highlight w:val="red"/>
                  <w:lang w:val="en-US"/>
                  <w:rPrChange w:id="843" w:author="Павлютенков Юрий Владимирович" w:date="2014-03-28T13:02:00Z">
                    <w:rPr>
                      <w:spacing w:val="2"/>
                      <w:sz w:val="22"/>
                      <w:szCs w:val="22"/>
                    </w:rPr>
                  </w:rPrChange>
                </w:rPr>
                <w:delText xml:space="preserve"> 30 </w:delText>
              </w:r>
              <w:r w:rsidRPr="00075E43">
                <w:rPr>
                  <w:spacing w:val="2"/>
                  <w:sz w:val="22"/>
                  <w:szCs w:val="22"/>
                  <w:highlight w:val="red"/>
                  <w:rPrChange w:id="844" w:author="Павлютенков Юрий Владимирович" w:date="2014-03-28T09:14:00Z">
                    <w:rPr>
                      <w:spacing w:val="2"/>
                      <w:sz w:val="22"/>
                      <w:szCs w:val="22"/>
                    </w:rPr>
                  </w:rPrChange>
                </w:rPr>
                <w:delText>дней</w:delText>
              </w:r>
              <w:r w:rsidRPr="00075E43">
                <w:rPr>
                  <w:spacing w:val="2"/>
                  <w:sz w:val="22"/>
                  <w:szCs w:val="22"/>
                  <w:highlight w:val="red"/>
                  <w:lang w:val="en-US"/>
                  <w:rPrChange w:id="845"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46" w:author="Павлютенков Юрий Владимирович" w:date="2014-03-28T09:14:00Z">
                    <w:rPr>
                      <w:spacing w:val="2"/>
                      <w:sz w:val="22"/>
                      <w:szCs w:val="22"/>
                    </w:rPr>
                  </w:rPrChange>
                </w:rPr>
                <w:delText>ставка</w:delText>
              </w:r>
              <w:r w:rsidRPr="00075E43">
                <w:rPr>
                  <w:spacing w:val="2"/>
                  <w:sz w:val="22"/>
                  <w:szCs w:val="22"/>
                  <w:highlight w:val="red"/>
                  <w:lang w:val="en-US"/>
                  <w:rPrChange w:id="847"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48" w:author="Павлютенков Юрий Владимирович" w:date="2014-03-28T09:14:00Z">
                    <w:rPr>
                      <w:spacing w:val="2"/>
                      <w:sz w:val="22"/>
                      <w:szCs w:val="22"/>
                    </w:rPr>
                  </w:rPrChange>
                </w:rPr>
                <w:delText>рабочего</w:delText>
              </w:r>
              <w:r w:rsidRPr="00075E43">
                <w:rPr>
                  <w:spacing w:val="2"/>
                  <w:sz w:val="22"/>
                  <w:szCs w:val="22"/>
                  <w:highlight w:val="red"/>
                  <w:lang w:val="en-US"/>
                  <w:rPrChange w:id="849"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50" w:author="Павлютенков Юрий Владимирович" w:date="2014-03-28T09:14:00Z">
                    <w:rPr>
                      <w:spacing w:val="2"/>
                      <w:sz w:val="22"/>
                      <w:szCs w:val="22"/>
                    </w:rPr>
                  </w:rPrChange>
                </w:rPr>
                <w:delText>человеко</w:delText>
              </w:r>
              <w:r w:rsidRPr="00075E43">
                <w:rPr>
                  <w:spacing w:val="2"/>
                  <w:sz w:val="22"/>
                  <w:szCs w:val="22"/>
                  <w:highlight w:val="red"/>
                  <w:lang w:val="en-US"/>
                  <w:rPrChange w:id="851" w:author="Павлютенков Юрий Владимирович" w:date="2014-03-28T13:02:00Z">
                    <w:rPr>
                      <w:spacing w:val="2"/>
                      <w:sz w:val="22"/>
                      <w:szCs w:val="22"/>
                    </w:rPr>
                  </w:rPrChange>
                </w:rPr>
                <w:delText>-</w:delText>
              </w:r>
              <w:r w:rsidRPr="00075E43">
                <w:rPr>
                  <w:spacing w:val="2"/>
                  <w:sz w:val="22"/>
                  <w:szCs w:val="22"/>
                  <w:highlight w:val="red"/>
                  <w:rPrChange w:id="852" w:author="Павлютенков Юрий Владимирович" w:date="2014-03-28T09:14:00Z">
                    <w:rPr>
                      <w:spacing w:val="2"/>
                      <w:sz w:val="22"/>
                      <w:szCs w:val="22"/>
                    </w:rPr>
                  </w:rPrChange>
                </w:rPr>
                <w:delText>месяца</w:delText>
              </w:r>
              <w:r w:rsidRPr="00075E43">
                <w:rPr>
                  <w:spacing w:val="2"/>
                  <w:sz w:val="22"/>
                  <w:szCs w:val="22"/>
                  <w:highlight w:val="red"/>
                  <w:lang w:val="en-US"/>
                  <w:rPrChange w:id="853"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54" w:author="Павлютенков Юрий Владимирович" w:date="2014-03-28T09:14:00Z">
                    <w:rPr>
                      <w:spacing w:val="2"/>
                      <w:sz w:val="22"/>
                      <w:szCs w:val="22"/>
                    </w:rPr>
                  </w:rPrChange>
                </w:rPr>
                <w:delText>указанная</w:delText>
              </w:r>
              <w:r w:rsidRPr="00075E43">
                <w:rPr>
                  <w:spacing w:val="2"/>
                  <w:sz w:val="22"/>
                  <w:szCs w:val="22"/>
                  <w:highlight w:val="red"/>
                  <w:lang w:val="en-US"/>
                  <w:rPrChange w:id="855"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56" w:author="Павлютенков Юрий Владимирович" w:date="2014-03-28T09:14:00Z">
                    <w:rPr>
                      <w:spacing w:val="2"/>
                      <w:sz w:val="22"/>
                      <w:szCs w:val="22"/>
                    </w:rPr>
                  </w:rPrChange>
                </w:rPr>
                <w:delText>в</w:delText>
              </w:r>
              <w:r w:rsidRPr="00075E43">
                <w:rPr>
                  <w:spacing w:val="2"/>
                  <w:sz w:val="22"/>
                  <w:szCs w:val="22"/>
                  <w:highlight w:val="red"/>
                  <w:lang w:val="en-US"/>
                  <w:rPrChange w:id="857" w:author="Павлютенков Юрий Владимирович" w:date="2014-03-28T13:02:00Z">
                    <w:rPr>
                      <w:spacing w:val="2"/>
                      <w:sz w:val="22"/>
                      <w:szCs w:val="22"/>
                    </w:rPr>
                  </w:rPrChange>
                </w:rPr>
                <w:delText xml:space="preserve"> </w:delText>
              </w:r>
              <w:r w:rsidRPr="00075E43">
                <w:rPr>
                  <w:sz w:val="22"/>
                  <w:highlight w:val="red"/>
                  <w:rPrChange w:id="858" w:author="Павлютенков Юрий Владимирович" w:date="2014-03-28T09:14:00Z">
                    <w:rPr>
                      <w:sz w:val="22"/>
                    </w:rPr>
                  </w:rPrChange>
                </w:rPr>
                <w:delText>предыдущем</w:delText>
              </w:r>
              <w:r w:rsidRPr="00075E43">
                <w:rPr>
                  <w:sz w:val="22"/>
                  <w:highlight w:val="red"/>
                  <w:lang w:val="en-US"/>
                  <w:rPrChange w:id="859" w:author="Павлютенков Юрий Владимирович" w:date="2014-03-28T13:02:00Z">
                    <w:rPr>
                      <w:sz w:val="22"/>
                    </w:rPr>
                  </w:rPrChange>
                </w:rPr>
                <w:delText xml:space="preserve"> </w:delText>
              </w:r>
              <w:r w:rsidRPr="00075E43">
                <w:rPr>
                  <w:sz w:val="22"/>
                  <w:highlight w:val="red"/>
                  <w:rPrChange w:id="860" w:author="Павлютенков Юрий Владимирович" w:date="2014-03-28T09:14:00Z">
                    <w:rPr>
                      <w:sz w:val="22"/>
                    </w:rPr>
                  </w:rPrChange>
                </w:rPr>
                <w:delText>абзаце</w:delText>
              </w:r>
              <w:r w:rsidRPr="00075E43">
                <w:rPr>
                  <w:sz w:val="22"/>
                  <w:highlight w:val="red"/>
                  <w:lang w:val="en-US"/>
                  <w:rPrChange w:id="861" w:author="Павлютенков Юрий Владимирович" w:date="2014-03-28T13:02:00Z">
                    <w:rPr>
                      <w:sz w:val="22"/>
                    </w:rPr>
                  </w:rPrChange>
                </w:rPr>
                <w:delText xml:space="preserve"> </w:delText>
              </w:r>
              <w:r w:rsidRPr="00075E43">
                <w:rPr>
                  <w:spacing w:val="2"/>
                  <w:sz w:val="22"/>
                  <w:szCs w:val="22"/>
                  <w:highlight w:val="red"/>
                  <w:rPrChange w:id="862" w:author="Павлютенков Юрий Владимирович" w:date="2014-03-28T09:14:00Z">
                    <w:rPr>
                      <w:spacing w:val="2"/>
                      <w:sz w:val="22"/>
                      <w:szCs w:val="22"/>
                    </w:rPr>
                  </w:rPrChange>
                </w:rPr>
                <w:delText>данного</w:delText>
              </w:r>
              <w:r w:rsidRPr="00075E43">
                <w:rPr>
                  <w:spacing w:val="2"/>
                  <w:sz w:val="22"/>
                  <w:szCs w:val="22"/>
                  <w:highlight w:val="red"/>
                  <w:lang w:val="en-US"/>
                  <w:rPrChange w:id="863"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64" w:author="Павлютенков Юрий Владимирович" w:date="2014-03-28T09:14:00Z">
                    <w:rPr>
                      <w:spacing w:val="2"/>
                      <w:sz w:val="22"/>
                      <w:szCs w:val="22"/>
                    </w:rPr>
                  </w:rPrChange>
                </w:rPr>
                <w:delText>Контракта</w:delText>
              </w:r>
              <w:r w:rsidRPr="00075E43">
                <w:rPr>
                  <w:spacing w:val="2"/>
                  <w:sz w:val="22"/>
                  <w:szCs w:val="22"/>
                  <w:highlight w:val="red"/>
                  <w:lang w:val="en-US"/>
                  <w:rPrChange w:id="865"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66" w:author="Павлютенков Юрий Владимирович" w:date="2014-03-28T09:14:00Z">
                    <w:rPr>
                      <w:spacing w:val="2"/>
                      <w:sz w:val="22"/>
                      <w:szCs w:val="22"/>
                    </w:rPr>
                  </w:rPrChange>
                </w:rPr>
                <w:delText>будет</w:delText>
              </w:r>
              <w:r w:rsidRPr="00075E43">
                <w:rPr>
                  <w:spacing w:val="2"/>
                  <w:sz w:val="22"/>
                  <w:szCs w:val="22"/>
                  <w:highlight w:val="red"/>
                  <w:lang w:val="en-US"/>
                  <w:rPrChange w:id="867" w:author="Павлютенков Юрий Владимирович" w:date="2014-03-28T13:02:00Z">
                    <w:rPr>
                      <w:spacing w:val="2"/>
                      <w:sz w:val="22"/>
                      <w:szCs w:val="22"/>
                    </w:rPr>
                  </w:rPrChange>
                </w:rPr>
                <w:delText xml:space="preserve"> </w:delText>
              </w:r>
              <w:r w:rsidRPr="00075E43">
                <w:rPr>
                  <w:spacing w:val="2"/>
                  <w:sz w:val="22"/>
                  <w:szCs w:val="22"/>
                  <w:highlight w:val="red"/>
                  <w:rPrChange w:id="868" w:author="Павлютенков Юрий Владимирович" w:date="2014-03-28T09:14:00Z">
                    <w:rPr>
                      <w:spacing w:val="2"/>
                      <w:sz w:val="22"/>
                      <w:szCs w:val="22"/>
                    </w:rPr>
                  </w:rPrChange>
                </w:rPr>
                <w:delText>удвоена</w:delText>
              </w:r>
              <w:r w:rsidRPr="00075E43">
                <w:rPr>
                  <w:spacing w:val="2"/>
                  <w:sz w:val="22"/>
                  <w:szCs w:val="22"/>
                  <w:highlight w:val="red"/>
                  <w:lang w:val="en-US"/>
                  <w:rPrChange w:id="869" w:author="Павлютенков Юрий Владимирович" w:date="2014-03-28T13:02:00Z">
                    <w:rPr>
                      <w:spacing w:val="2"/>
                      <w:sz w:val="22"/>
                      <w:szCs w:val="22"/>
                    </w:rPr>
                  </w:rPrChange>
                </w:rPr>
                <w:delText>.</w:delText>
              </w:r>
            </w:del>
          </w:p>
        </w:tc>
      </w:tr>
      <w:tr w:rsidR="00B95AD3" w:rsidRPr="006C6408" w:rsidTr="00A23C25">
        <w:trPr>
          <w:gridAfter w:val="1"/>
          <w:wAfter w:w="4676" w:type="dxa"/>
          <w:trHeight w:val="165"/>
        </w:trPr>
        <w:tc>
          <w:tcPr>
            <w:tcW w:w="4844" w:type="dxa"/>
            <w:gridSpan w:val="2"/>
          </w:tcPr>
          <w:p w:rsidR="00B95AD3" w:rsidRPr="00CD4102" w:rsidRDefault="00B95AD3" w:rsidP="000D687A">
            <w:pPr>
              <w:widowControl w:val="0"/>
              <w:snapToGrid w:val="0"/>
              <w:ind w:right="69"/>
              <w:jc w:val="both"/>
              <w:rPr>
                <w:lang w:val="en-US"/>
                <w:rPrChange w:id="870" w:author="Павлютенков Юрий Владимирович" w:date="2014-03-28T13:02:00Z">
                  <w:rPr/>
                </w:rPrChange>
              </w:rPr>
            </w:pPr>
          </w:p>
        </w:tc>
        <w:tc>
          <w:tcPr>
            <w:tcW w:w="5537" w:type="dxa"/>
            <w:gridSpan w:val="4"/>
          </w:tcPr>
          <w:p w:rsidR="00B95AD3" w:rsidRPr="00CD4102" w:rsidRDefault="00B95AD3" w:rsidP="000D687A">
            <w:pPr>
              <w:widowControl w:val="0"/>
              <w:tabs>
                <w:tab w:val="left" w:pos="4918"/>
              </w:tabs>
              <w:snapToGrid w:val="0"/>
              <w:ind w:right="149"/>
              <w:jc w:val="both"/>
              <w:rPr>
                <w:lang w:val="en-US"/>
                <w:rPrChange w:id="871" w:author="Павлютенков Юрий Владимирович" w:date="2014-03-28T13:02:00Z">
                  <w:rPr/>
                </w:rPrChange>
              </w:rPr>
            </w:pPr>
          </w:p>
        </w:tc>
      </w:tr>
      <w:tr w:rsidR="00B95AD3" w:rsidRPr="00FB1A93" w:rsidTr="00A23C25">
        <w:trPr>
          <w:gridAfter w:val="2"/>
          <w:wAfter w:w="4923" w:type="dxa"/>
          <w:trHeight w:val="80"/>
        </w:trPr>
        <w:tc>
          <w:tcPr>
            <w:tcW w:w="4950" w:type="dxa"/>
            <w:gridSpan w:val="3"/>
          </w:tcPr>
          <w:p w:rsidR="00B95AD3" w:rsidRPr="00FB1A93" w:rsidRDefault="00B95AD3" w:rsidP="00B27CDD">
            <w:pPr>
              <w:keepNext/>
              <w:keepLines/>
              <w:tabs>
                <w:tab w:val="left" w:pos="0"/>
                <w:tab w:val="left" w:pos="4918"/>
              </w:tabs>
              <w:snapToGrid w:val="0"/>
              <w:spacing w:line="240" w:lineRule="atLeast"/>
              <w:ind w:right="149"/>
              <w:jc w:val="both"/>
              <w:rPr>
                <w:lang w:val="en-US"/>
              </w:rPr>
            </w:pPr>
            <w:r w:rsidRPr="00FB1A93">
              <w:rPr>
                <w:sz w:val="22"/>
                <w:szCs w:val="22"/>
                <w:lang w:val="en-US" w:eastAsia="zh-CN"/>
              </w:rPr>
              <w:lastRenderedPageBreak/>
              <w:t xml:space="preserve">7.3. The cost of services according to Article 3, performed by each of subcontractors of the Contractor </w:t>
            </w:r>
            <w:r w:rsidRPr="00FB1A93">
              <w:rPr>
                <w:sz w:val="22"/>
                <w:szCs w:val="22"/>
                <w:lang w:val="en-US"/>
              </w:rPr>
              <w:t xml:space="preserve">shall be the sum of </w:t>
            </w:r>
            <w:r w:rsidRPr="00FB1A93">
              <w:rPr>
                <w:sz w:val="22"/>
                <w:szCs w:val="22"/>
                <w:lang w:val="en-US" w:eastAsia="zh-CN"/>
              </w:rPr>
              <w:t xml:space="preserve">cost of services which is specified in agreed TCP and corresponded to actual performed scope of services according to the Acceptance certificate on services completion, made and signed by the authorized representative of the Contractor and the </w:t>
            </w:r>
            <w:r>
              <w:rPr>
                <w:sz w:val="22"/>
                <w:szCs w:val="22"/>
                <w:lang w:val="en-US" w:eastAsia="zh-CN"/>
              </w:rPr>
              <w:t xml:space="preserve"> Principal</w:t>
            </w:r>
            <w:r w:rsidRPr="00FB1A93">
              <w:rPr>
                <w:sz w:val="22"/>
                <w:szCs w:val="22"/>
                <w:lang w:val="en-US" w:eastAsia="zh-CN"/>
              </w:rPr>
              <w:t xml:space="preserve">, and the Certificate of rendered services, made by the Contractor (co-Contractor) and signed by the </w:t>
            </w:r>
            <w:r>
              <w:rPr>
                <w:sz w:val="22"/>
                <w:szCs w:val="22"/>
                <w:lang w:val="en-US" w:eastAsia="zh-CN"/>
              </w:rPr>
              <w:t xml:space="preserve"> Principal</w:t>
            </w:r>
            <w:r w:rsidRPr="00FB1A93">
              <w:rPr>
                <w:sz w:val="22"/>
                <w:szCs w:val="22"/>
                <w:lang w:val="en-US" w:eastAsia="zh-CN"/>
              </w:rPr>
              <w:t xml:space="preserve">, the Co-Contractor and the authorized representative of the Contractor(see </w:t>
            </w:r>
            <w:r w:rsidRPr="00FB1A93">
              <w:rPr>
                <w:b/>
                <w:sz w:val="22"/>
                <w:szCs w:val="22"/>
                <w:lang w:val="en-US" w:eastAsia="zh-CN"/>
              </w:rPr>
              <w:t>Appendix 6</w:t>
            </w:r>
            <w:r w:rsidRPr="00FB1A93">
              <w:rPr>
                <w:sz w:val="22"/>
                <w:szCs w:val="22"/>
                <w:lang w:val="en-US" w:eastAsia="zh-CN"/>
              </w:rPr>
              <w:t>).</w:t>
            </w:r>
          </w:p>
        </w:tc>
        <w:tc>
          <w:tcPr>
            <w:tcW w:w="5184" w:type="dxa"/>
            <w:gridSpan w:val="2"/>
          </w:tcPr>
          <w:p w:rsidR="00B95AD3" w:rsidRPr="00FB1A93" w:rsidRDefault="00B95AD3" w:rsidP="00434E7D">
            <w:pPr>
              <w:tabs>
                <w:tab w:val="left" w:pos="4918"/>
              </w:tabs>
              <w:snapToGrid w:val="0"/>
              <w:ind w:right="149"/>
              <w:jc w:val="both"/>
            </w:pPr>
            <w:r w:rsidRPr="00FB1A93">
              <w:rPr>
                <w:sz w:val="22"/>
                <w:szCs w:val="22"/>
              </w:rPr>
              <w:t>7.3 С</w:t>
            </w:r>
            <w:r w:rsidRPr="00FB1A93">
              <w:rPr>
                <w:sz w:val="22"/>
              </w:rPr>
              <w:t>тоимость услуг согласно Статье 3,</w:t>
            </w:r>
            <w:r w:rsidRPr="00FB1A93">
              <w:rPr>
                <w:color w:val="FF0000"/>
                <w:sz w:val="22"/>
              </w:rPr>
              <w:t xml:space="preserve"> </w:t>
            </w:r>
            <w:del w:id="872" w:author="Павлютенков Юрий Владимирович" w:date="2014-03-28T09:16:00Z">
              <w:r w:rsidR="00075E43" w:rsidRPr="00075E43">
                <w:rPr>
                  <w:sz w:val="22"/>
                  <w:highlight w:val="red"/>
                  <w:rPrChange w:id="873" w:author="Павлютенков Юрий Владимирович" w:date="2014-03-28T09:16:00Z">
                    <w:rPr>
                      <w:sz w:val="22"/>
                    </w:rPr>
                  </w:rPrChange>
                </w:rPr>
                <w:delText>выполненных</w:delText>
              </w:r>
              <w:r w:rsidRPr="00FB1A93" w:rsidDel="00434E7D">
                <w:rPr>
                  <w:sz w:val="22"/>
                </w:rPr>
                <w:delText xml:space="preserve"> </w:delText>
              </w:r>
            </w:del>
            <w:ins w:id="874" w:author="Павлютенков Юрий Владимирович" w:date="2014-03-28T09:16:00Z">
              <w:r w:rsidR="00075E43" w:rsidRPr="00075E43">
                <w:rPr>
                  <w:sz w:val="22"/>
                  <w:highlight w:val="green"/>
                  <w:rPrChange w:id="875" w:author="Павлютенков Юрий Владимирович" w:date="2014-03-28T09:16:00Z">
                    <w:rPr>
                      <w:sz w:val="22"/>
                    </w:rPr>
                  </w:rPrChange>
                </w:rPr>
                <w:t>оказанных</w:t>
              </w:r>
              <w:r w:rsidR="00434E7D" w:rsidRPr="00FB1A93">
                <w:rPr>
                  <w:sz w:val="22"/>
                </w:rPr>
                <w:t xml:space="preserve"> </w:t>
              </w:r>
            </w:ins>
            <w:r w:rsidRPr="00FB1A93">
              <w:rPr>
                <w:sz w:val="22"/>
              </w:rPr>
              <w:t xml:space="preserve">каждым из субподрядчиков Подрядчика, </w:t>
            </w:r>
            <w:del w:id="876" w:author="Павлютенков Юрий Владимирович" w:date="2014-03-28T09:15:00Z">
              <w:r w:rsidR="00075E43" w:rsidRPr="00075E43">
                <w:rPr>
                  <w:sz w:val="22"/>
                  <w:highlight w:val="red"/>
                  <w:rPrChange w:id="877" w:author="Павлютенков Юрий Владимирович" w:date="2014-03-28T09:16:00Z">
                    <w:rPr>
                      <w:sz w:val="22"/>
                    </w:rPr>
                  </w:rPrChange>
                </w:rPr>
                <w:delText>должна складываться из стоимости самих услуг, которая указана</w:delText>
              </w:r>
            </w:del>
            <w:ins w:id="878" w:author="Павлютенков Юрий Владимирович" w:date="2014-03-28T09:15:00Z">
              <w:r w:rsidR="00075E43" w:rsidRPr="00075E43">
                <w:rPr>
                  <w:sz w:val="22"/>
                  <w:highlight w:val="green"/>
                  <w:rPrChange w:id="879" w:author="Павлютенков Юрий Владимирович" w:date="2014-03-28T09:16:00Z">
                    <w:rPr>
                      <w:sz w:val="22"/>
                    </w:rPr>
                  </w:rPrChange>
                </w:rPr>
                <w:t>определяется</w:t>
              </w:r>
            </w:ins>
            <w:r w:rsidRPr="00FB1A93">
              <w:rPr>
                <w:sz w:val="22"/>
              </w:rPr>
              <w:t xml:space="preserve"> в согласованном ТКП и соответствует фактически оказанному объему услуг согласно Акту сдачи-приемки оказанных услуг, </w:t>
            </w:r>
            <w:del w:id="880" w:author="Павлютенков Юрий Владимирович" w:date="2014-03-28T09:15:00Z">
              <w:r w:rsidRPr="00FB1A93" w:rsidDel="00434E7D">
                <w:rPr>
                  <w:sz w:val="22"/>
                </w:rPr>
                <w:delText xml:space="preserve">составленного </w:delText>
              </w:r>
            </w:del>
            <w:ins w:id="881" w:author="Павлютенков Юрий Владимирович" w:date="2014-03-28T09:15:00Z">
              <w:r w:rsidR="00434E7D" w:rsidRPr="00FB1A93">
                <w:rPr>
                  <w:sz w:val="22"/>
                </w:rPr>
                <w:t>составленно</w:t>
              </w:r>
              <w:r w:rsidR="00434E7D">
                <w:rPr>
                  <w:sz w:val="22"/>
                </w:rPr>
                <w:t>му</w:t>
              </w:r>
              <w:r w:rsidR="00434E7D" w:rsidRPr="00FB1A93">
                <w:rPr>
                  <w:sz w:val="22"/>
                </w:rPr>
                <w:t xml:space="preserve"> </w:t>
              </w:r>
            </w:ins>
            <w:r w:rsidRPr="00FB1A93">
              <w:rPr>
                <w:sz w:val="22"/>
              </w:rPr>
              <w:t xml:space="preserve">и </w:t>
            </w:r>
            <w:del w:id="882" w:author="Павлютенков Юрий Владимирович" w:date="2014-03-28T09:15:00Z">
              <w:r w:rsidRPr="00FB1A93" w:rsidDel="00434E7D">
                <w:rPr>
                  <w:sz w:val="22"/>
                </w:rPr>
                <w:delText xml:space="preserve">подписанного </w:delText>
              </w:r>
            </w:del>
            <w:ins w:id="883" w:author="Павлютенков Юрий Владимирович" w:date="2014-03-28T09:15:00Z">
              <w:r w:rsidR="00434E7D" w:rsidRPr="00FB1A93">
                <w:rPr>
                  <w:sz w:val="22"/>
                </w:rPr>
                <w:t>подписанно</w:t>
              </w:r>
              <w:r w:rsidR="00434E7D">
                <w:rPr>
                  <w:sz w:val="22"/>
                </w:rPr>
                <w:t>му</w:t>
              </w:r>
              <w:r w:rsidR="00434E7D" w:rsidRPr="00FB1A93">
                <w:rPr>
                  <w:sz w:val="22"/>
                </w:rPr>
                <w:t xml:space="preserve"> </w:t>
              </w:r>
            </w:ins>
            <w:r w:rsidRPr="00FB1A93">
              <w:rPr>
                <w:sz w:val="22"/>
              </w:rPr>
              <w:t xml:space="preserve">Полномочным представителем Подрядчика и </w:t>
            </w:r>
            <w:r w:rsidR="00FA4FE7">
              <w:rPr>
                <w:sz w:val="22"/>
              </w:rPr>
              <w:t>Заказчик</w:t>
            </w:r>
            <w:r w:rsidRPr="00FB1A93">
              <w:rPr>
                <w:sz w:val="22"/>
              </w:rPr>
              <w:t xml:space="preserve">ом, и Акту оказанных услуг, </w:t>
            </w:r>
            <w:del w:id="884" w:author="Павлютенков Юрий Владимирович" w:date="2014-03-28T09:15:00Z">
              <w:r w:rsidRPr="00FB1A93" w:rsidDel="00434E7D">
                <w:rPr>
                  <w:sz w:val="22"/>
                </w:rPr>
                <w:delText xml:space="preserve">составленного </w:delText>
              </w:r>
            </w:del>
            <w:ins w:id="885" w:author="Павлютенков Юрий Владимирович" w:date="2014-03-28T09:15:00Z">
              <w:r w:rsidR="00434E7D" w:rsidRPr="00FB1A93">
                <w:rPr>
                  <w:sz w:val="22"/>
                </w:rPr>
                <w:t>составленно</w:t>
              </w:r>
              <w:r w:rsidR="00434E7D">
                <w:rPr>
                  <w:sz w:val="22"/>
                </w:rPr>
                <w:t>му</w:t>
              </w:r>
              <w:r w:rsidR="00434E7D" w:rsidRPr="00FB1A93">
                <w:rPr>
                  <w:sz w:val="22"/>
                </w:rPr>
                <w:t xml:space="preserve"> </w:t>
              </w:r>
            </w:ins>
            <w:r w:rsidRPr="00FB1A93">
              <w:rPr>
                <w:sz w:val="22"/>
              </w:rPr>
              <w:t>Подрядчиком (</w:t>
            </w:r>
            <w:r w:rsidRPr="00FB1A93">
              <w:rPr>
                <w:sz w:val="22"/>
                <w:szCs w:val="22"/>
              </w:rPr>
              <w:t>субподрядчико</w:t>
            </w:r>
            <w:r w:rsidRPr="00FB1A93">
              <w:rPr>
                <w:sz w:val="22"/>
              </w:rPr>
              <w:t xml:space="preserve">м) и </w:t>
            </w:r>
            <w:del w:id="886" w:author="Павлютенков Юрий Владимирович" w:date="2014-03-28T09:15:00Z">
              <w:r w:rsidRPr="00FB1A93" w:rsidDel="00434E7D">
                <w:rPr>
                  <w:sz w:val="22"/>
                </w:rPr>
                <w:delText xml:space="preserve">подписанного </w:delText>
              </w:r>
            </w:del>
            <w:ins w:id="887" w:author="Павлютенков Юрий Владимирович" w:date="2014-03-28T09:15:00Z">
              <w:r w:rsidR="00434E7D" w:rsidRPr="00FB1A93">
                <w:rPr>
                  <w:sz w:val="22"/>
                </w:rPr>
                <w:t>подписанно</w:t>
              </w:r>
              <w:r w:rsidR="00434E7D">
                <w:rPr>
                  <w:sz w:val="22"/>
                </w:rPr>
                <w:t>му</w:t>
              </w:r>
              <w:r w:rsidR="00434E7D" w:rsidRPr="00FB1A93">
                <w:rPr>
                  <w:sz w:val="22"/>
                </w:rPr>
                <w:t xml:space="preserve"> </w:t>
              </w:r>
            </w:ins>
            <w:r w:rsidR="00FA4FE7">
              <w:rPr>
                <w:sz w:val="22"/>
              </w:rPr>
              <w:t>Заказчик</w:t>
            </w:r>
            <w:r w:rsidRPr="00FB1A93">
              <w:rPr>
                <w:sz w:val="22"/>
              </w:rPr>
              <w:t xml:space="preserve">ом, </w:t>
            </w:r>
            <w:r w:rsidRPr="00FB1A93">
              <w:rPr>
                <w:sz w:val="22"/>
                <w:szCs w:val="22"/>
              </w:rPr>
              <w:t>субподрядчико</w:t>
            </w:r>
            <w:r w:rsidRPr="00FB1A93">
              <w:rPr>
                <w:sz w:val="22"/>
              </w:rPr>
              <w:t xml:space="preserve">м и Полномочным представителем Подрядчика (см. </w:t>
            </w:r>
            <w:r w:rsidRPr="00FB1A93">
              <w:rPr>
                <w:b/>
                <w:sz w:val="22"/>
              </w:rPr>
              <w:t>Приложение 6</w:t>
            </w:r>
            <w:r w:rsidRPr="00FB1A93">
              <w:rPr>
                <w:sz w:val="22"/>
              </w:rPr>
              <w:t xml:space="preserve">). </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B27CDD">
            <w:pPr>
              <w:keepNext/>
              <w:keepLines/>
              <w:tabs>
                <w:tab w:val="left" w:pos="0"/>
                <w:tab w:val="left" w:pos="4918"/>
              </w:tabs>
              <w:snapToGrid w:val="0"/>
              <w:spacing w:line="240" w:lineRule="atLeast"/>
              <w:ind w:right="149"/>
              <w:jc w:val="both"/>
              <w:rPr>
                <w:lang w:val="en-US"/>
              </w:rPr>
            </w:pPr>
            <w:r w:rsidRPr="00FB1A93">
              <w:rPr>
                <w:sz w:val="22"/>
                <w:szCs w:val="22"/>
                <w:lang w:val="en-US"/>
              </w:rPr>
              <w:t>7.4 The total estimated Contract price</w:t>
            </w:r>
            <w:r w:rsidRPr="00FB1A93">
              <w:rPr>
                <w:sz w:val="22"/>
                <w:szCs w:val="22"/>
                <w:lang w:val="en-US" w:eastAsia="zh-CN"/>
              </w:rPr>
              <w:t xml:space="preserve"> consisting of the total cost of services makes </w:t>
            </w:r>
            <w:r w:rsidRPr="00FB1A93">
              <w:rPr>
                <w:b/>
                <w:sz w:val="22"/>
                <w:szCs w:val="22"/>
                <w:lang w:val="en-US" w:eastAsia="zh-CN"/>
              </w:rPr>
              <w:t>100 000 000</w:t>
            </w:r>
            <w:r w:rsidRPr="00FB1A93">
              <w:rPr>
                <w:b/>
                <w:sz w:val="22"/>
                <w:szCs w:val="22"/>
                <w:lang w:val="en-US"/>
              </w:rPr>
              <w:t xml:space="preserve"> (one hundred million) US Dollars </w:t>
            </w:r>
            <w:r w:rsidRPr="00FB1A93">
              <w:rPr>
                <w:sz w:val="22"/>
                <w:szCs w:val="22"/>
                <w:lang w:val="en-US"/>
              </w:rPr>
              <w:t>for 5 years</w:t>
            </w:r>
            <w:r w:rsidRPr="00FB1A93">
              <w:rPr>
                <w:sz w:val="22"/>
                <w:szCs w:val="22"/>
                <w:lang w:val="en-US" w:eastAsia="zh-CN"/>
              </w:rPr>
              <w:t>. The total sum of the Contract price is flexible and the accumulation of the actual service payment may result in increase or decrease of the total Contract price.</w:t>
            </w:r>
          </w:p>
        </w:tc>
        <w:tc>
          <w:tcPr>
            <w:tcW w:w="5184" w:type="dxa"/>
            <w:gridSpan w:val="2"/>
          </w:tcPr>
          <w:p w:rsidR="00B95AD3" w:rsidRPr="00FB1A93" w:rsidRDefault="00B95AD3" w:rsidP="002C7873">
            <w:pPr>
              <w:keepNext/>
              <w:keepLines/>
              <w:tabs>
                <w:tab w:val="left" w:pos="0"/>
                <w:tab w:val="left" w:pos="360"/>
                <w:tab w:val="left" w:pos="4918"/>
              </w:tabs>
              <w:snapToGrid w:val="0"/>
              <w:spacing w:line="240" w:lineRule="atLeast"/>
              <w:ind w:right="149"/>
              <w:jc w:val="both"/>
              <w:rPr>
                <w:spacing w:val="2"/>
              </w:rPr>
            </w:pPr>
            <w:r w:rsidRPr="00FB1A93">
              <w:rPr>
                <w:sz w:val="22"/>
              </w:rPr>
              <w:t xml:space="preserve">7.4 Общая предварительная цена настоящего Контракта, которая состоит из общей стоимости услуг, составляет </w:t>
            </w:r>
            <w:r w:rsidRPr="00FB1A93">
              <w:rPr>
                <w:b/>
                <w:sz w:val="22"/>
              </w:rPr>
              <w:t>100</w:t>
            </w:r>
            <w:r w:rsidRPr="00FB1A93">
              <w:rPr>
                <w:b/>
                <w:sz w:val="22"/>
                <w:lang w:val="en-US"/>
              </w:rPr>
              <w:t> </w:t>
            </w:r>
            <w:r w:rsidRPr="00FB1A93">
              <w:rPr>
                <w:b/>
                <w:sz w:val="22"/>
              </w:rPr>
              <w:t xml:space="preserve">000 000 (сто миллионов) долларов США </w:t>
            </w:r>
            <w:r w:rsidRPr="00FB1A93">
              <w:rPr>
                <w:sz w:val="22"/>
              </w:rPr>
              <w:t>на 5 лет. Общая контрактная цена является гибкой и может быть увеличена или уменьшена в соответствии с окончательными расчетами фактически оказанных Подрядчиком услуг.</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tabs>
                <w:tab w:val="left" w:pos="4918"/>
              </w:tabs>
              <w:snapToGrid w:val="0"/>
              <w:ind w:right="149"/>
              <w:jc w:val="both"/>
              <w:rPr>
                <w:lang w:val="en-US" w:eastAsia="zh-CN"/>
              </w:rPr>
            </w:pPr>
            <w:r w:rsidRPr="00FB1A93">
              <w:rPr>
                <w:sz w:val="22"/>
                <w:szCs w:val="22"/>
                <w:lang w:val="en-US"/>
              </w:rPr>
              <w:t>7.5</w:t>
            </w:r>
            <w:r w:rsidRPr="00FB1A93">
              <w:rPr>
                <w:sz w:val="22"/>
                <w:szCs w:val="22"/>
                <w:lang w:val="en-US" w:eastAsia="zh-CN"/>
              </w:rPr>
              <w:t xml:space="preserve"> The number of Contractor’s expert or specialist working days shall be counted from the date of entry to BNPP site till the date of accomplishing his work at BNPP (even if a Contractor’s expert or specialist is not engaged for some period by the solution of the </w:t>
            </w:r>
            <w:r>
              <w:rPr>
                <w:sz w:val="22"/>
                <w:szCs w:val="22"/>
                <w:lang w:val="en-US" w:eastAsia="zh-CN"/>
              </w:rPr>
              <w:t xml:space="preserve"> Principal</w:t>
            </w:r>
            <w:r w:rsidRPr="00FB1A93">
              <w:rPr>
                <w:sz w:val="22"/>
                <w:szCs w:val="22"/>
                <w:lang w:val="en-US" w:eastAsia="zh-CN"/>
              </w:rPr>
              <w:t xml:space="preserve">). </w:t>
            </w:r>
          </w:p>
          <w:p w:rsidR="00B95AD3" w:rsidRPr="00FB1A93" w:rsidRDefault="00B95AD3" w:rsidP="007045C4">
            <w:pPr>
              <w:keepNext/>
              <w:keepLines/>
              <w:tabs>
                <w:tab w:val="left" w:pos="0"/>
                <w:tab w:val="left" w:pos="4918"/>
              </w:tabs>
              <w:snapToGrid w:val="0"/>
              <w:spacing w:line="240" w:lineRule="atLeast"/>
              <w:ind w:right="149"/>
              <w:jc w:val="both"/>
              <w:rPr>
                <w:lang w:val="en-US"/>
              </w:rPr>
            </w:pPr>
          </w:p>
        </w:tc>
        <w:tc>
          <w:tcPr>
            <w:tcW w:w="5184" w:type="dxa"/>
            <w:gridSpan w:val="2"/>
          </w:tcPr>
          <w:p w:rsidR="00B95AD3" w:rsidRPr="00FB1A93" w:rsidRDefault="00B95AD3" w:rsidP="00D93732">
            <w:pPr>
              <w:widowControl w:val="0"/>
              <w:tabs>
                <w:tab w:val="left" w:pos="4918"/>
              </w:tabs>
              <w:snapToGrid w:val="0"/>
              <w:ind w:right="149"/>
              <w:jc w:val="both"/>
            </w:pPr>
            <w:r w:rsidRPr="00FB1A93">
              <w:rPr>
                <w:sz w:val="22"/>
              </w:rPr>
              <w:t xml:space="preserve">7.5 Отсчет количества человеко-дней экспертов или специалистов Подрядчика должен начаться с даты начала работы на площадке БАЭС и закончиться в момент завершения его работы на БАЭС (даже если специалист Подрядчика не будет привлечен к работе какое-то время по решению </w:t>
            </w:r>
            <w:r w:rsidR="00FA4FE7">
              <w:rPr>
                <w:sz w:val="22"/>
              </w:rPr>
              <w:t>Заказчик</w:t>
            </w:r>
            <w:r w:rsidRPr="00FB1A93">
              <w:rPr>
                <w:sz w:val="22"/>
              </w:rPr>
              <w:t>а).</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E706D">
            <w:pPr>
              <w:tabs>
                <w:tab w:val="left" w:pos="4918"/>
              </w:tabs>
              <w:snapToGrid w:val="0"/>
              <w:ind w:right="149"/>
              <w:jc w:val="both"/>
              <w:rPr>
                <w:lang w:val="en-US" w:eastAsia="zh-CN"/>
              </w:rPr>
            </w:pPr>
            <w:r w:rsidRPr="00FB1A93">
              <w:rPr>
                <w:sz w:val="22"/>
                <w:szCs w:val="22"/>
                <w:lang w:val="en-US" w:eastAsia="zh-CN"/>
              </w:rPr>
              <w:t xml:space="preserve">Therewith for all calculations the quantity of calendar days in a month is accepted equal 30, and the working days – 21 days. In case to work on Saturday and Sunday or holidays as well as overnormal work day hours (over 8 hours in a day), each of these periods will be equal to double during normal working day. The Contractor’s consumed time exclude the time before starting the services and after carrying out the work at BNPP. The period of work at BNPP shall be specified in the Certificate on Services Completion (See </w:t>
            </w:r>
            <w:r w:rsidRPr="00FB1A93">
              <w:rPr>
                <w:b/>
                <w:sz w:val="22"/>
                <w:szCs w:val="22"/>
                <w:lang w:val="en-US" w:eastAsia="zh-CN"/>
              </w:rPr>
              <w:t>Appendix 5</w:t>
            </w:r>
            <w:r w:rsidRPr="00FB1A93">
              <w:rPr>
                <w:sz w:val="22"/>
                <w:szCs w:val="22"/>
                <w:lang w:val="en-US" w:eastAsia="zh-CN"/>
              </w:rPr>
              <w:t xml:space="preserve">), which is performed by the </w:t>
            </w:r>
            <w:r>
              <w:rPr>
                <w:sz w:val="22"/>
                <w:szCs w:val="22"/>
                <w:lang w:val="en-US" w:eastAsia="zh-CN"/>
              </w:rPr>
              <w:t xml:space="preserve"> Principal</w:t>
            </w:r>
            <w:r w:rsidRPr="00FB1A93">
              <w:rPr>
                <w:sz w:val="22"/>
                <w:szCs w:val="22"/>
                <w:lang w:val="en-US" w:eastAsia="zh-CN"/>
              </w:rPr>
              <w:t xml:space="preserve"> and should be confirmed by the Contractor.</w:t>
            </w:r>
          </w:p>
        </w:tc>
        <w:tc>
          <w:tcPr>
            <w:tcW w:w="5184" w:type="dxa"/>
            <w:gridSpan w:val="2"/>
          </w:tcPr>
          <w:p w:rsidR="00B95AD3" w:rsidRPr="00985FAA" w:rsidRDefault="00075E43" w:rsidP="005431D4">
            <w:pPr>
              <w:widowControl w:val="0"/>
              <w:tabs>
                <w:tab w:val="left" w:pos="4918"/>
              </w:tabs>
              <w:snapToGrid w:val="0"/>
              <w:ind w:right="149"/>
              <w:jc w:val="both"/>
            </w:pPr>
            <w:del w:id="888" w:author="Павлютенков Юрий Владимирович" w:date="2014-03-28T10:24:00Z">
              <w:r w:rsidRPr="00075E43">
                <w:rPr>
                  <w:sz w:val="22"/>
                  <w:highlight w:val="red"/>
                  <w:rPrChange w:id="889" w:author="Павлютенков Юрий Владимирович" w:date="2014-03-28T10:24:00Z">
                    <w:rPr>
                      <w:sz w:val="22"/>
                    </w:rPr>
                  </w:rPrChange>
                </w:rPr>
                <w:delText>При этом для всех расчетов количество календарных дней в месяце принимается равным 30, а рабочих дней – равным – 21.</w:delText>
              </w:r>
              <w:r w:rsidR="00B95AD3" w:rsidRPr="00083847" w:rsidDel="00083847">
                <w:rPr>
                  <w:sz w:val="22"/>
                </w:rPr>
                <w:delText xml:space="preserve"> </w:delText>
              </w:r>
            </w:del>
            <w:r w:rsidR="00B95AD3" w:rsidRPr="00083847">
              <w:rPr>
                <w:sz w:val="22"/>
              </w:rPr>
              <w:t xml:space="preserve">Работа в выходные или праздничные дни, а также сверхурочно (свыше </w:t>
            </w:r>
            <w:del w:id="890" w:author="Павлютенков Юрий Владимирович" w:date="2014-03-28T10:32:00Z">
              <w:r w:rsidR="00B95AD3" w:rsidRPr="00083847" w:rsidDel="005431D4">
                <w:rPr>
                  <w:sz w:val="22"/>
                </w:rPr>
                <w:delText xml:space="preserve">8 </w:delText>
              </w:r>
            </w:del>
            <w:ins w:id="891" w:author="Павлютенков Юрий Владимирович" w:date="2014-03-28T10:32:00Z">
              <w:r w:rsidRPr="00075E43">
                <w:rPr>
                  <w:sz w:val="22"/>
                  <w:highlight w:val="green"/>
                  <w:rPrChange w:id="892" w:author="Павлютенков Юрий Владимирович" w:date="2014-03-28T10:32:00Z">
                    <w:rPr>
                      <w:sz w:val="22"/>
                    </w:rPr>
                  </w:rPrChange>
                </w:rPr>
                <w:t>9</w:t>
              </w:r>
              <w:r w:rsidR="005431D4" w:rsidRPr="00083847">
                <w:rPr>
                  <w:sz w:val="22"/>
                </w:rPr>
                <w:t xml:space="preserve"> </w:t>
              </w:r>
            </w:ins>
            <w:r w:rsidR="00B95AD3" w:rsidRPr="00083847">
              <w:rPr>
                <w:sz w:val="22"/>
              </w:rPr>
              <w:t xml:space="preserve">часов в день) оплачивается по удвоенной ставке. </w:t>
            </w:r>
            <w:r w:rsidR="00B95AD3" w:rsidRPr="00985FAA">
              <w:rPr>
                <w:sz w:val="22"/>
              </w:rPr>
              <w:t xml:space="preserve">В количество времени оказания услуг специалистами Подрядчика не включается период времени, предшествующий началу работы, и по окончании работы на БАЭС. Период  работы на БАЭС должен быть указан в Акте о завершении услуг (см. </w:t>
            </w:r>
            <w:r w:rsidR="00B95AD3" w:rsidRPr="00BE719B">
              <w:rPr>
                <w:b/>
                <w:sz w:val="22"/>
              </w:rPr>
              <w:t>Приложение 5</w:t>
            </w:r>
            <w:r w:rsidR="00B95AD3" w:rsidRPr="00BE719B">
              <w:rPr>
                <w:sz w:val="22"/>
              </w:rPr>
              <w:t xml:space="preserve">), который оформляется </w:t>
            </w:r>
            <w:ins w:id="893" w:author="Павлютенков Юрий Владимирович" w:date="2014-03-28T10:31:00Z">
              <w:r w:rsidRPr="00075E43">
                <w:rPr>
                  <w:sz w:val="22"/>
                  <w:highlight w:val="green"/>
                  <w:rPrChange w:id="894" w:author="Павлютенков Юрий Владимирович" w:date="2014-03-28T10:32:00Z">
                    <w:rPr>
                      <w:sz w:val="22"/>
                    </w:rPr>
                  </w:rPrChange>
                </w:rPr>
                <w:t>Подрядчиком</w:t>
              </w:r>
              <w:r w:rsidR="00BE719B" w:rsidRPr="00BE719B" w:rsidDel="00BE719B">
                <w:rPr>
                  <w:sz w:val="22"/>
                </w:rPr>
                <w:t xml:space="preserve"> </w:t>
              </w:r>
            </w:ins>
            <w:del w:id="895" w:author="Павлютенков Юрий Владимирович" w:date="2014-03-28T10:31:00Z">
              <w:r w:rsidR="00FA4FE7" w:rsidRPr="00BE719B" w:rsidDel="00BE719B">
                <w:rPr>
                  <w:sz w:val="22"/>
                </w:rPr>
                <w:delText>Заказчик</w:delText>
              </w:r>
              <w:r w:rsidR="00B95AD3" w:rsidRPr="00BE719B" w:rsidDel="00BE719B">
                <w:rPr>
                  <w:sz w:val="22"/>
                </w:rPr>
                <w:delText>ом</w:delText>
              </w:r>
              <w:r w:rsidR="00B95AD3" w:rsidRPr="00985FAA" w:rsidDel="00BE719B">
                <w:rPr>
                  <w:sz w:val="22"/>
                </w:rPr>
                <w:delText xml:space="preserve"> </w:delText>
              </w:r>
            </w:del>
            <w:r w:rsidR="00B95AD3" w:rsidRPr="00985FAA">
              <w:rPr>
                <w:sz w:val="22"/>
              </w:rPr>
              <w:t>и должен быть подтвержден</w:t>
            </w:r>
            <w:del w:id="896" w:author="Павлютенков Юрий Владимирович" w:date="2014-03-28T10:31:00Z">
              <w:r w:rsidR="00B95AD3" w:rsidRPr="00985FAA" w:rsidDel="00BE719B">
                <w:rPr>
                  <w:sz w:val="22"/>
                </w:rPr>
                <w:delText xml:space="preserve"> </w:delText>
              </w:r>
            </w:del>
            <w:ins w:id="897" w:author="Павлютенков Юрий Владимирович" w:date="2014-03-28T10:31:00Z">
              <w:r w:rsidRPr="00075E43">
                <w:rPr>
                  <w:sz w:val="22"/>
                  <w:highlight w:val="green"/>
                  <w:rPrChange w:id="898" w:author="Павлютенков Юрий Владимирович" w:date="2014-03-28T10:32:00Z">
                    <w:rPr>
                      <w:sz w:val="22"/>
                    </w:rPr>
                  </w:rPrChange>
                </w:rPr>
                <w:t>Заказчиком</w:t>
              </w:r>
            </w:ins>
            <w:del w:id="899" w:author="Павлютенков Юрий Владимирович" w:date="2014-03-28T10:31:00Z">
              <w:r w:rsidR="00B95AD3" w:rsidRPr="00985FAA" w:rsidDel="00BE719B">
                <w:rPr>
                  <w:sz w:val="22"/>
                </w:rPr>
                <w:delText>Подрядчиком</w:delText>
              </w:r>
            </w:del>
            <w:r w:rsidR="00B95AD3" w:rsidRPr="00985FAA">
              <w:rPr>
                <w:sz w:val="22"/>
              </w:rPr>
              <w:t xml:space="preserve">. </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pStyle w:val="2"/>
              <w:numPr>
                <w:ilvl w:val="0"/>
                <w:numId w:val="0"/>
              </w:numPr>
              <w:tabs>
                <w:tab w:val="left" w:pos="4918"/>
              </w:tabs>
              <w:spacing w:before="0" w:after="0" w:line="240" w:lineRule="auto"/>
              <w:ind w:left="720" w:right="149" w:hanging="720"/>
              <w:jc w:val="both"/>
              <w:rPr>
                <w:color w:val="auto"/>
                <w:sz w:val="22"/>
                <w:szCs w:val="22"/>
                <w:u w:val="none"/>
                <w:lang w:val="ru-RU"/>
              </w:rPr>
            </w:pPr>
            <w:r w:rsidRPr="00FB1A93">
              <w:rPr>
                <w:sz w:val="22"/>
                <w:szCs w:val="22"/>
                <w:u w:val="none"/>
              </w:rPr>
              <w:t>ARTicle</w:t>
            </w:r>
            <w:r w:rsidRPr="00FB1A93">
              <w:rPr>
                <w:sz w:val="22"/>
                <w:szCs w:val="22"/>
                <w:u w:val="none"/>
                <w:lang w:val="ru-RU"/>
              </w:rPr>
              <w:t xml:space="preserve"> 8  </w:t>
            </w:r>
            <w:r w:rsidRPr="00FB1A93">
              <w:rPr>
                <w:sz w:val="22"/>
                <w:szCs w:val="22"/>
                <w:u w:val="none"/>
              </w:rPr>
              <w:t>Terms</w:t>
            </w:r>
            <w:r w:rsidRPr="00FB1A93">
              <w:rPr>
                <w:sz w:val="22"/>
                <w:szCs w:val="22"/>
                <w:u w:val="none"/>
                <w:lang w:val="ru-RU"/>
              </w:rPr>
              <w:t xml:space="preserve"> </w:t>
            </w:r>
            <w:r w:rsidRPr="00FB1A93">
              <w:rPr>
                <w:sz w:val="22"/>
                <w:szCs w:val="22"/>
                <w:u w:val="none"/>
              </w:rPr>
              <w:t>of</w:t>
            </w:r>
            <w:r w:rsidRPr="00FB1A93">
              <w:rPr>
                <w:sz w:val="22"/>
                <w:szCs w:val="22"/>
                <w:u w:val="none"/>
                <w:lang w:val="ru-RU"/>
              </w:rPr>
              <w:t xml:space="preserve"> </w:t>
            </w:r>
            <w:r w:rsidRPr="00FB1A93">
              <w:rPr>
                <w:sz w:val="22"/>
                <w:szCs w:val="22"/>
                <w:u w:val="none"/>
              </w:rPr>
              <w:t>Payment</w:t>
            </w:r>
            <w:r w:rsidRPr="00FB1A93">
              <w:rPr>
                <w:sz w:val="22"/>
                <w:szCs w:val="22"/>
                <w:u w:val="none"/>
                <w:lang w:val="ru-RU"/>
              </w:rPr>
              <w:t xml:space="preserve"> </w:t>
            </w:r>
          </w:p>
        </w:tc>
        <w:tc>
          <w:tcPr>
            <w:tcW w:w="5184" w:type="dxa"/>
            <w:gridSpan w:val="2"/>
          </w:tcPr>
          <w:p w:rsidR="00B95AD3" w:rsidRPr="00FB1A93" w:rsidRDefault="00B95AD3" w:rsidP="007045C4">
            <w:pPr>
              <w:pStyle w:val="2"/>
              <w:numPr>
                <w:ilvl w:val="0"/>
                <w:numId w:val="0"/>
              </w:numPr>
              <w:tabs>
                <w:tab w:val="left" w:pos="4918"/>
              </w:tabs>
              <w:spacing w:before="0" w:after="0" w:line="240" w:lineRule="auto"/>
              <w:ind w:left="720" w:right="149" w:hanging="720"/>
              <w:jc w:val="both"/>
              <w:rPr>
                <w:color w:val="auto"/>
                <w:sz w:val="22"/>
                <w:szCs w:val="22"/>
                <w:u w:val="none"/>
                <w:lang w:val="ru-RU"/>
              </w:rPr>
            </w:pPr>
            <w:r w:rsidRPr="00FB1A93">
              <w:rPr>
                <w:sz w:val="22"/>
                <w:szCs w:val="22"/>
                <w:u w:val="none"/>
              </w:rPr>
              <w:t xml:space="preserve">СТАТЬЯ 8  УСЛОВИЯ ПЛАТЕЖА </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D10594">
            <w:pPr>
              <w:widowControl w:val="0"/>
              <w:numPr>
                <w:ilvl w:val="0"/>
                <w:numId w:val="6"/>
              </w:numPr>
              <w:tabs>
                <w:tab w:val="num" w:pos="540"/>
                <w:tab w:val="left" w:pos="4918"/>
              </w:tabs>
              <w:ind w:left="0" w:right="149" w:firstLine="0"/>
              <w:jc w:val="both"/>
              <w:rPr>
                <w:lang w:val="en-US"/>
              </w:rPr>
            </w:pPr>
            <w:r w:rsidRPr="00FB1A93">
              <w:rPr>
                <w:sz w:val="22"/>
                <w:szCs w:val="22"/>
                <w:lang w:val="en-US"/>
              </w:rPr>
              <w:t xml:space="preserve">The costs of services under </w:t>
            </w:r>
            <w:r w:rsidRPr="00FB1A93">
              <w:rPr>
                <w:sz w:val="22"/>
                <w:szCs w:val="22"/>
                <w:lang w:val="en-US" w:eastAsia="zh-CN"/>
              </w:rPr>
              <w:t>Article</w:t>
            </w:r>
            <w:r w:rsidRPr="00FB1A93">
              <w:rPr>
                <w:sz w:val="22"/>
                <w:szCs w:val="22"/>
                <w:lang w:val="en-US"/>
              </w:rPr>
              <w:t xml:space="preserve"> 3 rendered by the Contractor’s specialists shall be paid by the </w:t>
            </w:r>
            <w:r>
              <w:rPr>
                <w:sz w:val="22"/>
                <w:szCs w:val="22"/>
                <w:lang w:val="en-US"/>
              </w:rPr>
              <w:t xml:space="preserve"> Principal</w:t>
            </w:r>
            <w:r w:rsidRPr="00FB1A93">
              <w:rPr>
                <w:sz w:val="22"/>
                <w:szCs w:val="22"/>
                <w:lang w:val="en-US"/>
              </w:rPr>
              <w:t xml:space="preserve"> by Telegraphic Transfer to the related currency account of the Contractor in the bank in</w:t>
            </w:r>
            <w:r w:rsidRPr="00FB1A93">
              <w:rPr>
                <w:b/>
                <w:sz w:val="22"/>
                <w:szCs w:val="22"/>
                <w:lang w:val="en-US" w:eastAsia="zh-CN"/>
              </w:rPr>
              <w:t xml:space="preserve"> </w:t>
            </w:r>
            <w:r w:rsidRPr="00FB1A93">
              <w:rPr>
                <w:sz w:val="22"/>
                <w:szCs w:val="22"/>
                <w:lang w:val="en-US" w:eastAsia="zh-CN"/>
              </w:rPr>
              <w:t>US Dollars</w:t>
            </w:r>
            <w:r w:rsidRPr="00FB1A93">
              <w:rPr>
                <w:sz w:val="22"/>
                <w:szCs w:val="22"/>
                <w:lang w:val="en-US"/>
              </w:rPr>
              <w:t xml:space="preserve"> against the payment document mentioned in item 8.2.5.</w:t>
            </w:r>
          </w:p>
        </w:tc>
        <w:tc>
          <w:tcPr>
            <w:tcW w:w="5184" w:type="dxa"/>
            <w:gridSpan w:val="2"/>
          </w:tcPr>
          <w:p w:rsidR="00B95AD3" w:rsidRPr="00FB1A93" w:rsidRDefault="00B95AD3" w:rsidP="00D10594">
            <w:pPr>
              <w:numPr>
                <w:ilvl w:val="1"/>
                <w:numId w:val="17"/>
              </w:numPr>
              <w:tabs>
                <w:tab w:val="clear" w:pos="360"/>
                <w:tab w:val="num" w:pos="0"/>
                <w:tab w:val="num" w:pos="484"/>
                <w:tab w:val="left" w:pos="4918"/>
              </w:tabs>
              <w:ind w:left="0" w:right="149" w:firstLine="0"/>
              <w:jc w:val="both"/>
            </w:pPr>
            <w:r w:rsidRPr="00FB1A93">
              <w:rPr>
                <w:sz w:val="22"/>
              </w:rPr>
              <w:t xml:space="preserve">Стоимость услуг согласно статье 3, оказанных специалистами Подрядчика, подлежат оплате </w:t>
            </w:r>
            <w:r w:rsidR="00FA4FE7">
              <w:rPr>
                <w:sz w:val="22"/>
              </w:rPr>
              <w:t>Заказчик</w:t>
            </w:r>
            <w:r w:rsidRPr="00FB1A93">
              <w:rPr>
                <w:sz w:val="22"/>
              </w:rPr>
              <w:t xml:space="preserve">ом посредством </w:t>
            </w:r>
            <w:r w:rsidR="00764ED7">
              <w:rPr>
                <w:sz w:val="22"/>
              </w:rPr>
              <w:t xml:space="preserve">телеграфного </w:t>
            </w:r>
            <w:r w:rsidRPr="00FB1A93">
              <w:rPr>
                <w:sz w:val="22"/>
              </w:rPr>
              <w:t xml:space="preserve">перевода суммы в долларах США на соответствующий транзитный счет Подрядчика в </w:t>
            </w:r>
            <w:r w:rsidRPr="00D10594">
              <w:rPr>
                <w:sz w:val="22"/>
                <w:highlight w:val="yellow"/>
              </w:rPr>
              <w:t xml:space="preserve">банке </w:t>
            </w:r>
            <w:r w:rsidR="00D10594" w:rsidRPr="00D10594">
              <w:rPr>
                <w:sz w:val="22"/>
                <w:highlight w:val="yellow"/>
              </w:rPr>
              <w:t>_____</w:t>
            </w:r>
            <w:r w:rsidR="00D10594">
              <w:rPr>
                <w:sz w:val="22"/>
              </w:rPr>
              <w:t xml:space="preserve"> </w:t>
            </w:r>
            <w:r w:rsidRPr="00FB1A93">
              <w:rPr>
                <w:sz w:val="22"/>
              </w:rPr>
              <w:t>согласно документу, упомянутому в п.8.2.5.</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0"/>
                <w:numId w:val="6"/>
              </w:numPr>
              <w:tabs>
                <w:tab w:val="num" w:pos="540"/>
                <w:tab w:val="left" w:pos="4918"/>
              </w:tabs>
              <w:ind w:left="0" w:right="149" w:firstLine="0"/>
              <w:jc w:val="both"/>
              <w:rPr>
                <w:lang w:val="en-US"/>
              </w:rPr>
            </w:pPr>
            <w:r w:rsidRPr="00FB1A93">
              <w:rPr>
                <w:sz w:val="22"/>
                <w:szCs w:val="22"/>
                <w:lang w:val="en-US"/>
              </w:rPr>
              <w:t xml:space="preserve">The payment shall be accomplished by the </w:t>
            </w:r>
            <w:r>
              <w:rPr>
                <w:sz w:val="22"/>
                <w:szCs w:val="22"/>
                <w:lang w:val="en-US"/>
              </w:rPr>
              <w:t xml:space="preserve"> Principal</w:t>
            </w:r>
            <w:r w:rsidRPr="00FB1A93">
              <w:rPr>
                <w:sz w:val="22"/>
                <w:szCs w:val="22"/>
                <w:lang w:val="en-US"/>
              </w:rPr>
              <w:t xml:space="preserve"> to the Contractor through the </w:t>
            </w:r>
            <w:r>
              <w:rPr>
                <w:sz w:val="22"/>
                <w:szCs w:val="22"/>
                <w:lang w:val="en-US"/>
              </w:rPr>
              <w:t xml:space="preserve"> Principal</w:t>
            </w:r>
            <w:r w:rsidRPr="00FB1A93">
              <w:rPr>
                <w:sz w:val="22"/>
                <w:szCs w:val="22"/>
                <w:lang w:val="en-US"/>
              </w:rPr>
              <w:t>’s and the Contractor’s banks in line with the payment procedure set forth below and providing the documents as follows:</w:t>
            </w:r>
          </w:p>
        </w:tc>
        <w:tc>
          <w:tcPr>
            <w:tcW w:w="5184" w:type="dxa"/>
            <w:gridSpan w:val="2"/>
          </w:tcPr>
          <w:p w:rsidR="00B95AD3" w:rsidRPr="00FB1A93" w:rsidRDefault="00B95AD3" w:rsidP="00AA4A61">
            <w:pPr>
              <w:numPr>
                <w:ilvl w:val="1"/>
                <w:numId w:val="17"/>
              </w:numPr>
              <w:tabs>
                <w:tab w:val="left" w:pos="4918"/>
              </w:tabs>
              <w:ind w:left="0" w:right="149" w:firstLine="0"/>
              <w:jc w:val="both"/>
            </w:pPr>
            <w:r w:rsidRPr="00FB1A93">
              <w:rPr>
                <w:sz w:val="22"/>
              </w:rPr>
              <w:t xml:space="preserve">Оплата должна быть проведена </w:t>
            </w:r>
            <w:r w:rsidR="00FA4FE7">
              <w:rPr>
                <w:sz w:val="22"/>
              </w:rPr>
              <w:t>Заказчик</w:t>
            </w:r>
            <w:r w:rsidRPr="00FB1A93">
              <w:rPr>
                <w:sz w:val="22"/>
              </w:rPr>
              <w:t xml:space="preserve">ом Подрядчику через банки </w:t>
            </w:r>
            <w:r w:rsidR="00FA4FE7">
              <w:rPr>
                <w:sz w:val="22"/>
              </w:rPr>
              <w:t>Заказчик</w:t>
            </w:r>
            <w:r w:rsidRPr="00FB1A93">
              <w:rPr>
                <w:sz w:val="22"/>
              </w:rPr>
              <w:t>а и Подрядчика в соответствии с процедурой оговоренной ниже и следующими документами:</w:t>
            </w:r>
          </w:p>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C83658">
            <w:pPr>
              <w:widowControl w:val="0"/>
              <w:numPr>
                <w:ilvl w:val="2"/>
                <w:numId w:val="17"/>
              </w:numPr>
              <w:tabs>
                <w:tab w:val="num" w:pos="0"/>
                <w:tab w:val="left" w:pos="4918"/>
              </w:tabs>
              <w:ind w:left="0" w:right="149" w:firstLine="0"/>
              <w:jc w:val="both"/>
              <w:rPr>
                <w:lang w:val="en-US"/>
              </w:rPr>
            </w:pPr>
            <w:r w:rsidRPr="00FB1A93">
              <w:rPr>
                <w:sz w:val="22"/>
                <w:szCs w:val="22"/>
                <w:lang w:val="en-US"/>
              </w:rPr>
              <w:t xml:space="preserve">The </w:t>
            </w:r>
            <w:r>
              <w:rPr>
                <w:sz w:val="22"/>
                <w:szCs w:val="22"/>
                <w:lang w:val="en-US"/>
              </w:rPr>
              <w:t xml:space="preserve"> Principal</w:t>
            </w:r>
            <w:r w:rsidRPr="00FB1A93">
              <w:rPr>
                <w:sz w:val="22"/>
                <w:szCs w:val="22"/>
                <w:lang w:val="en-US"/>
              </w:rPr>
              <w:t xml:space="preserve"> </w:t>
            </w:r>
            <w:r w:rsidRPr="00FB1A93">
              <w:rPr>
                <w:spacing w:val="2"/>
                <w:lang w:val="en-US"/>
              </w:rPr>
              <w:t>before the 1th day of the month following the reporting month</w:t>
            </w:r>
            <w:r w:rsidRPr="00FB1A93">
              <w:rPr>
                <w:sz w:val="22"/>
                <w:szCs w:val="22"/>
                <w:lang w:val="en-US"/>
              </w:rPr>
              <w:t xml:space="preserve"> shall prepare Certificate on Service </w:t>
            </w:r>
            <w:r w:rsidRPr="00FB1A93">
              <w:rPr>
                <w:sz w:val="22"/>
                <w:szCs w:val="22"/>
                <w:lang w:val="en-US" w:eastAsia="zh-CN"/>
              </w:rPr>
              <w:t>C</w:t>
            </w:r>
            <w:r w:rsidRPr="00FB1A93">
              <w:rPr>
                <w:sz w:val="22"/>
                <w:szCs w:val="22"/>
                <w:lang w:val="en-US"/>
              </w:rPr>
              <w:t xml:space="preserve">ompletion (see </w:t>
            </w:r>
            <w:r w:rsidRPr="00FB1A93">
              <w:rPr>
                <w:b/>
                <w:sz w:val="22"/>
                <w:szCs w:val="22"/>
                <w:lang w:val="en-US"/>
              </w:rPr>
              <w:t>Appendix 5</w:t>
            </w:r>
            <w:r w:rsidRPr="00FB1A93">
              <w:rPr>
                <w:sz w:val="22"/>
                <w:szCs w:val="22"/>
                <w:lang w:val="en-US"/>
              </w:rPr>
              <w:t xml:space="preserve">) and </w:t>
            </w:r>
            <w:r w:rsidRPr="00FB1A93">
              <w:rPr>
                <w:spacing w:val="2"/>
                <w:lang w:val="en-US"/>
              </w:rPr>
              <w:t>before the 2-d day of the month following the reporting month</w:t>
            </w:r>
            <w:r w:rsidRPr="00FB1A93">
              <w:rPr>
                <w:sz w:val="22"/>
                <w:szCs w:val="22"/>
                <w:lang w:val="en-US"/>
              </w:rPr>
              <w:t xml:space="preserve"> shall prepare  Expense Calculation Table (see </w:t>
            </w:r>
            <w:r w:rsidRPr="00FB1A93">
              <w:rPr>
                <w:b/>
                <w:sz w:val="22"/>
                <w:szCs w:val="22"/>
                <w:lang w:val="en-US"/>
              </w:rPr>
              <w:t>Appendix 7</w:t>
            </w:r>
            <w:r w:rsidRPr="00FB1A93">
              <w:rPr>
                <w:sz w:val="22"/>
                <w:szCs w:val="22"/>
                <w:lang w:val="en-US"/>
              </w:rPr>
              <w:t xml:space="preserve">) for the services rendered and present </w:t>
            </w:r>
            <w:r w:rsidRPr="00FB1A93">
              <w:rPr>
                <w:sz w:val="22"/>
                <w:szCs w:val="22"/>
                <w:lang w:val="en-US" w:eastAsia="zh-CN"/>
              </w:rPr>
              <w:t>them</w:t>
            </w:r>
            <w:r w:rsidRPr="00FB1A93">
              <w:rPr>
                <w:sz w:val="22"/>
                <w:szCs w:val="22"/>
                <w:lang w:val="en-US"/>
              </w:rPr>
              <w:t xml:space="preserve"> to the Contractor for confirmation. </w:t>
            </w:r>
            <w:r w:rsidRPr="00FB1A93">
              <w:rPr>
                <w:sz w:val="22"/>
                <w:szCs w:val="22"/>
                <w:lang w:val="en-US" w:eastAsia="zh-CN"/>
              </w:rPr>
              <w:t xml:space="preserve">The Certificates and </w:t>
            </w:r>
            <w:r w:rsidRPr="00FB1A93">
              <w:rPr>
                <w:sz w:val="22"/>
                <w:szCs w:val="22"/>
                <w:lang w:val="en-US"/>
              </w:rPr>
              <w:t>Expense Calculation Tables</w:t>
            </w:r>
            <w:r w:rsidRPr="00FB1A93">
              <w:rPr>
                <w:sz w:val="22"/>
                <w:szCs w:val="22"/>
                <w:lang w:val="en-US" w:eastAsia="zh-CN"/>
              </w:rPr>
              <w:t xml:space="preserve"> shall be confirmed and signed by the parties on a monthly basis, </w:t>
            </w:r>
            <w:r w:rsidRPr="00FB1A93">
              <w:rPr>
                <w:sz w:val="22"/>
                <w:szCs w:val="22"/>
                <w:lang w:val="en-US"/>
              </w:rPr>
              <w:t>one of the two original Certificates and Expense Calculation Table shall be submitted to the Contractor</w:t>
            </w:r>
            <w:r w:rsidRPr="00FB1A93">
              <w:rPr>
                <w:sz w:val="22"/>
                <w:szCs w:val="22"/>
                <w:lang w:val="en-US" w:eastAsia="zh-CN"/>
              </w:rPr>
              <w:t>.</w:t>
            </w:r>
          </w:p>
        </w:tc>
        <w:tc>
          <w:tcPr>
            <w:tcW w:w="5184" w:type="dxa"/>
            <w:gridSpan w:val="2"/>
          </w:tcPr>
          <w:p w:rsidR="00B95AD3" w:rsidRPr="00B50A8E" w:rsidRDefault="00B95AD3" w:rsidP="00913787">
            <w:pPr>
              <w:tabs>
                <w:tab w:val="left" w:pos="4918"/>
              </w:tabs>
              <w:ind w:left="1" w:right="149"/>
              <w:jc w:val="both"/>
            </w:pPr>
            <w:r w:rsidRPr="00913787">
              <w:rPr>
                <w:sz w:val="22"/>
              </w:rPr>
              <w:t xml:space="preserve">8.2.1 </w:t>
            </w:r>
            <w:del w:id="900" w:author="Павлютенков Юрий Владимирович" w:date="2014-03-28T10:37:00Z">
              <w:r w:rsidR="00FA4FE7" w:rsidRPr="00913787" w:rsidDel="00913787">
                <w:rPr>
                  <w:sz w:val="22"/>
                </w:rPr>
                <w:delText>Заказчик</w:delText>
              </w:r>
              <w:r w:rsidRPr="00913787" w:rsidDel="00913787">
                <w:rPr>
                  <w:sz w:val="22"/>
                </w:rPr>
                <w:delText xml:space="preserve"> </w:delText>
              </w:r>
            </w:del>
            <w:ins w:id="901" w:author="Павлютенков Юрий Владимирович" w:date="2014-03-28T10:37:00Z">
              <w:r w:rsidR="00075E43" w:rsidRPr="00075E43">
                <w:rPr>
                  <w:sz w:val="22"/>
                  <w:highlight w:val="green"/>
                  <w:rPrChange w:id="902" w:author="Павлютенков Юрий Владимирович" w:date="2014-03-28T10:37:00Z">
                    <w:rPr>
                      <w:sz w:val="22"/>
                    </w:rPr>
                  </w:rPrChange>
                </w:rPr>
                <w:t>Подрядчик</w:t>
              </w:r>
              <w:r w:rsidR="00913787" w:rsidRPr="00913787">
                <w:rPr>
                  <w:sz w:val="22"/>
                </w:rPr>
                <w:t xml:space="preserve"> </w:t>
              </w:r>
            </w:ins>
            <w:r w:rsidRPr="00913787">
              <w:rPr>
                <w:sz w:val="22"/>
              </w:rPr>
              <w:t>должен</w:t>
            </w:r>
            <w:r w:rsidRPr="00913787">
              <w:rPr>
                <w:spacing w:val="2"/>
              </w:rPr>
              <w:t xml:space="preserve"> до 1-го числа месяца, следующего за отчетным,</w:t>
            </w:r>
            <w:r w:rsidRPr="00913787">
              <w:rPr>
                <w:sz w:val="22"/>
              </w:rPr>
              <w:t xml:space="preserve"> подготовить Акт о завершении услуг (см. </w:t>
            </w:r>
            <w:r w:rsidRPr="00913787">
              <w:rPr>
                <w:b/>
                <w:sz w:val="22"/>
              </w:rPr>
              <w:t>Приложение 5</w:t>
            </w:r>
            <w:r w:rsidRPr="00913787">
              <w:rPr>
                <w:sz w:val="22"/>
              </w:rPr>
              <w:t xml:space="preserve">) и </w:t>
            </w:r>
            <w:r w:rsidRPr="00913787">
              <w:rPr>
                <w:spacing w:val="2"/>
              </w:rPr>
              <w:t xml:space="preserve"> до 2-го числа месяца, следующего за отчетным</w:t>
            </w:r>
            <w:r w:rsidRPr="00B50A8E">
              <w:rPr>
                <w:sz w:val="22"/>
              </w:rPr>
              <w:t xml:space="preserve"> - Смету на оказание инжиниринговых услуг (см. </w:t>
            </w:r>
            <w:r w:rsidRPr="00452F28">
              <w:rPr>
                <w:b/>
                <w:sz w:val="22"/>
              </w:rPr>
              <w:t>Приложение 7</w:t>
            </w:r>
            <w:r w:rsidRPr="00913787">
              <w:rPr>
                <w:sz w:val="22"/>
              </w:rPr>
              <w:t xml:space="preserve">) за оказанные услуги и направить их </w:t>
            </w:r>
            <w:del w:id="903" w:author="Павлютенков Юрий Владимирович" w:date="2014-03-28T10:37:00Z">
              <w:r w:rsidRPr="00913787" w:rsidDel="00913787">
                <w:rPr>
                  <w:sz w:val="22"/>
                </w:rPr>
                <w:delText xml:space="preserve">Подрядчику </w:delText>
              </w:r>
            </w:del>
            <w:ins w:id="904" w:author="Павлютенков Юрий Владимирович" w:date="2014-03-28T10:37:00Z">
              <w:r w:rsidR="00075E43" w:rsidRPr="00075E43">
                <w:rPr>
                  <w:sz w:val="22"/>
                  <w:highlight w:val="green"/>
                  <w:rPrChange w:id="905" w:author="Павлютенков Юрий Владимирович" w:date="2014-03-28T10:37:00Z">
                    <w:rPr>
                      <w:sz w:val="22"/>
                    </w:rPr>
                  </w:rPrChange>
                </w:rPr>
                <w:t>Заказчику</w:t>
              </w:r>
              <w:r w:rsidR="00913787" w:rsidRPr="00913787">
                <w:rPr>
                  <w:sz w:val="22"/>
                </w:rPr>
                <w:t xml:space="preserve"> </w:t>
              </w:r>
            </w:ins>
            <w:r w:rsidRPr="00913787">
              <w:rPr>
                <w:sz w:val="22"/>
              </w:rPr>
              <w:t xml:space="preserve">на согласование. Акты и сметы должны согласовываться и подписываться ежемесячно, один из двух оригиналов Акта и Сметы должен быть направлен Подрядчику. </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widowControl w:val="0"/>
              <w:tabs>
                <w:tab w:val="left" w:pos="4918"/>
              </w:tabs>
              <w:ind w:right="149"/>
              <w:jc w:val="both"/>
              <w:rPr>
                <w:lang w:val="en-US"/>
              </w:rPr>
            </w:pPr>
            <w:r w:rsidRPr="00FB1A93">
              <w:rPr>
                <w:sz w:val="22"/>
                <w:szCs w:val="22"/>
                <w:lang w:val="en-US" w:eastAsia="zh-CN"/>
              </w:rPr>
              <w:t xml:space="preserve">The Contractor should prepare the Acceptance </w:t>
            </w:r>
            <w:r w:rsidRPr="00FB1A93">
              <w:rPr>
                <w:sz w:val="22"/>
                <w:szCs w:val="22"/>
                <w:lang w:val="en-US"/>
              </w:rPr>
              <w:t xml:space="preserve">Certificate on </w:t>
            </w:r>
            <w:r w:rsidRPr="00FB1A93">
              <w:rPr>
                <w:sz w:val="22"/>
                <w:szCs w:val="22"/>
                <w:lang w:val="en-US" w:eastAsia="zh-CN"/>
              </w:rPr>
              <w:t xml:space="preserve">rendering of services </w:t>
            </w:r>
            <w:r w:rsidRPr="00FB1A93">
              <w:rPr>
                <w:sz w:val="22"/>
                <w:szCs w:val="22"/>
                <w:lang w:val="en-US"/>
              </w:rPr>
              <w:t xml:space="preserve">on technical support of operation and the Certificate of rendered services. </w:t>
            </w:r>
            <w:r w:rsidRPr="00FB1A93">
              <w:rPr>
                <w:sz w:val="22"/>
                <w:szCs w:val="22"/>
                <w:lang w:val="en-US" w:eastAsia="zh-CN"/>
              </w:rPr>
              <w:t xml:space="preserve">The Acceptance </w:t>
            </w:r>
            <w:r w:rsidRPr="00FB1A93">
              <w:rPr>
                <w:sz w:val="22"/>
                <w:szCs w:val="22"/>
                <w:lang w:val="en-US"/>
              </w:rPr>
              <w:t xml:space="preserve">Certificate on </w:t>
            </w:r>
            <w:r w:rsidRPr="00FB1A93">
              <w:rPr>
                <w:sz w:val="22"/>
                <w:szCs w:val="22"/>
                <w:lang w:val="en-US" w:eastAsia="zh-CN"/>
              </w:rPr>
              <w:t>rendering of services</w:t>
            </w:r>
            <w:r w:rsidRPr="00FB1A93">
              <w:rPr>
                <w:sz w:val="22"/>
                <w:szCs w:val="22"/>
                <w:lang w:val="en-US"/>
              </w:rPr>
              <w:t xml:space="preserve"> should be signed after completion of rendering of services by the </w:t>
            </w:r>
            <w:r>
              <w:rPr>
                <w:sz w:val="22"/>
                <w:szCs w:val="22"/>
                <w:lang w:val="en-US"/>
              </w:rPr>
              <w:t xml:space="preserve"> Principal</w:t>
            </w:r>
            <w:r w:rsidRPr="00FB1A93">
              <w:rPr>
                <w:sz w:val="22"/>
                <w:szCs w:val="22"/>
                <w:lang w:val="en-US"/>
              </w:rPr>
              <w:t xml:space="preserve"> and authorized representative of the Contractor.</w:t>
            </w:r>
          </w:p>
          <w:p w:rsidR="00B95AD3" w:rsidRPr="00FB1A93" w:rsidRDefault="00B95AD3" w:rsidP="00AE706D">
            <w:pPr>
              <w:widowControl w:val="0"/>
              <w:tabs>
                <w:tab w:val="left" w:pos="4918"/>
              </w:tabs>
              <w:ind w:right="149"/>
              <w:jc w:val="both"/>
              <w:rPr>
                <w:lang w:val="en-US"/>
              </w:rPr>
            </w:pPr>
            <w:r w:rsidRPr="00FB1A93">
              <w:rPr>
                <w:sz w:val="22"/>
                <w:szCs w:val="22"/>
                <w:lang w:val="en-US"/>
              </w:rPr>
              <w:t xml:space="preserve">The Certificate of rendered services should be signed by the </w:t>
            </w:r>
            <w:r>
              <w:rPr>
                <w:sz w:val="22"/>
                <w:szCs w:val="22"/>
                <w:lang w:val="en-US"/>
              </w:rPr>
              <w:t xml:space="preserve"> Principal</w:t>
            </w:r>
            <w:r w:rsidRPr="00FB1A93">
              <w:rPr>
                <w:sz w:val="22"/>
                <w:szCs w:val="22"/>
                <w:lang w:val="en-US"/>
              </w:rPr>
              <w:t xml:space="preserve"> and authorized representative of the Contractor (see </w:t>
            </w:r>
            <w:r w:rsidRPr="00FB1A93">
              <w:rPr>
                <w:b/>
                <w:sz w:val="22"/>
                <w:szCs w:val="22"/>
                <w:lang w:val="en-US"/>
              </w:rPr>
              <w:t xml:space="preserve">Appendix 6) </w:t>
            </w:r>
            <w:r w:rsidRPr="00FB1A93">
              <w:rPr>
                <w:sz w:val="22"/>
                <w:szCs w:val="22"/>
                <w:lang w:val="en-US"/>
              </w:rPr>
              <w:t>after the works execution unless otherwise agreed in TCP.</w:t>
            </w:r>
          </w:p>
        </w:tc>
        <w:tc>
          <w:tcPr>
            <w:tcW w:w="5184" w:type="dxa"/>
            <w:gridSpan w:val="2"/>
          </w:tcPr>
          <w:p w:rsidR="00B95AD3" w:rsidRPr="00913787" w:rsidRDefault="00B95AD3" w:rsidP="007045C4">
            <w:pPr>
              <w:tabs>
                <w:tab w:val="left" w:pos="4918"/>
              </w:tabs>
              <w:ind w:left="1" w:right="149"/>
              <w:jc w:val="both"/>
            </w:pPr>
            <w:r w:rsidRPr="00913787">
              <w:rPr>
                <w:sz w:val="22"/>
              </w:rPr>
              <w:t xml:space="preserve">По услугам в области эксплуатации Акт сдачи-приемки оказанных услуг и Акт оказанных услуг готовит Подрядчик. Акт сдачи-приемки оказанных услуг подписывается </w:t>
            </w:r>
            <w:r w:rsidR="00FA4FE7" w:rsidRPr="00B50A8E">
              <w:rPr>
                <w:sz w:val="22"/>
              </w:rPr>
              <w:t>Заказчик</w:t>
            </w:r>
            <w:r w:rsidRPr="00B50A8E">
              <w:rPr>
                <w:sz w:val="22"/>
              </w:rPr>
              <w:t>ом и уполномоченным лицом Подрядчика по окончании оказания услуг</w:t>
            </w:r>
            <w:r w:rsidR="002A3B2F" w:rsidRPr="00452F28">
              <w:rPr>
                <w:sz w:val="22"/>
              </w:rPr>
              <w:t>. Акт оказанных услуг подпи</w:t>
            </w:r>
            <w:r w:rsidR="002A3B2F" w:rsidRPr="00913787">
              <w:rPr>
                <w:sz w:val="22"/>
              </w:rPr>
              <w:t xml:space="preserve">сывается </w:t>
            </w:r>
            <w:r w:rsidR="000B3E11" w:rsidRPr="00913787">
              <w:rPr>
                <w:sz w:val="22"/>
              </w:rPr>
              <w:t>Заказчик</w:t>
            </w:r>
            <w:r w:rsidR="002A3B2F" w:rsidRPr="00913787">
              <w:rPr>
                <w:sz w:val="22"/>
              </w:rPr>
              <w:t xml:space="preserve">ом и уполномоченным лицом Подрядчика (см. </w:t>
            </w:r>
            <w:r w:rsidR="002A3B2F" w:rsidRPr="00913787">
              <w:rPr>
                <w:b/>
                <w:sz w:val="22"/>
              </w:rPr>
              <w:t>Приложение 6</w:t>
            </w:r>
            <w:r w:rsidR="002A3B2F" w:rsidRPr="00913787">
              <w:rPr>
                <w:sz w:val="22"/>
              </w:rPr>
              <w:t>) по окончании работ</w:t>
            </w:r>
            <w:r w:rsidR="002A3B2F" w:rsidRPr="00913787">
              <w:rPr>
                <w:b/>
                <w:sz w:val="22"/>
              </w:rPr>
              <w:t xml:space="preserve">, </w:t>
            </w:r>
            <w:r w:rsidR="002A3B2F" w:rsidRPr="00913787">
              <w:rPr>
                <w:sz w:val="22"/>
              </w:rPr>
              <w:t>если иное не оговорено в согласованном ТКП</w:t>
            </w:r>
            <w:r w:rsidRPr="00913787">
              <w:rPr>
                <w:sz w:val="22"/>
              </w:rPr>
              <w:t>.</w:t>
            </w:r>
          </w:p>
          <w:p w:rsidR="00B95AD3" w:rsidRPr="00913787"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tabs>
                <w:tab w:val="left" w:pos="4918"/>
              </w:tabs>
              <w:ind w:right="149"/>
              <w:jc w:val="both"/>
              <w:rPr>
                <w:lang w:val="en-US"/>
              </w:rPr>
            </w:pPr>
            <w:r w:rsidRPr="00FB1A93">
              <w:rPr>
                <w:sz w:val="22"/>
                <w:szCs w:val="22"/>
                <w:lang w:val="en-US"/>
              </w:rPr>
              <w:t>8.</w:t>
            </w:r>
            <w:r w:rsidRPr="00FB1A93">
              <w:rPr>
                <w:sz w:val="22"/>
                <w:szCs w:val="22"/>
                <w:lang w:val="en-US" w:eastAsia="zh-CN"/>
              </w:rPr>
              <w:t>2</w:t>
            </w:r>
            <w:r w:rsidRPr="00FB1A93">
              <w:rPr>
                <w:sz w:val="22"/>
                <w:szCs w:val="22"/>
                <w:lang w:val="en-US"/>
              </w:rPr>
              <w:t xml:space="preserve">.2 Written payment notice of the </w:t>
            </w:r>
            <w:r>
              <w:rPr>
                <w:sz w:val="22"/>
                <w:szCs w:val="22"/>
                <w:lang w:val="en-US"/>
              </w:rPr>
              <w:t xml:space="preserve"> Principal</w:t>
            </w:r>
            <w:r w:rsidRPr="00FB1A93">
              <w:rPr>
                <w:sz w:val="22"/>
                <w:szCs w:val="22"/>
                <w:lang w:val="en-US"/>
              </w:rPr>
              <w:t xml:space="preserve"> to the Contractor by fax on the amount of the levied and paid tax and certified copies of payment documents confirmed tax payment in IRI.</w:t>
            </w:r>
          </w:p>
          <w:p w:rsidR="00B95AD3" w:rsidRPr="00FB1A93" w:rsidRDefault="00B95AD3" w:rsidP="007045C4">
            <w:pPr>
              <w:keepNext/>
              <w:keepLines/>
              <w:tabs>
                <w:tab w:val="left" w:pos="0"/>
                <w:tab w:val="left" w:pos="4918"/>
              </w:tabs>
              <w:snapToGrid w:val="0"/>
              <w:spacing w:line="240" w:lineRule="atLeast"/>
              <w:ind w:right="149"/>
              <w:jc w:val="both"/>
              <w:rPr>
                <w:lang w:val="en-US"/>
              </w:rPr>
            </w:pPr>
          </w:p>
        </w:tc>
        <w:tc>
          <w:tcPr>
            <w:tcW w:w="5184" w:type="dxa"/>
            <w:gridSpan w:val="2"/>
          </w:tcPr>
          <w:p w:rsidR="00B95AD3" w:rsidRPr="00913787" w:rsidRDefault="00075E43" w:rsidP="007045C4">
            <w:pPr>
              <w:keepNext/>
              <w:keepLines/>
              <w:tabs>
                <w:tab w:val="left" w:pos="0"/>
                <w:tab w:val="left" w:pos="360"/>
                <w:tab w:val="left" w:pos="4918"/>
              </w:tabs>
              <w:snapToGrid w:val="0"/>
              <w:spacing w:line="240" w:lineRule="atLeast"/>
              <w:ind w:right="149"/>
              <w:jc w:val="both"/>
              <w:rPr>
                <w:spacing w:val="2"/>
                <w:highlight w:val="cyan"/>
                <w:rPrChange w:id="906" w:author="Павлютенков Юрий Владимирович" w:date="2014-03-28T10:40:00Z">
                  <w:rPr>
                    <w:spacing w:val="2"/>
                  </w:rPr>
                </w:rPrChange>
              </w:rPr>
            </w:pPr>
            <w:r w:rsidRPr="00075E43">
              <w:rPr>
                <w:sz w:val="22"/>
                <w:highlight w:val="cyan"/>
                <w:rPrChange w:id="907" w:author="Павлютенков Юрий Владимирович" w:date="2014-03-28T10:40:00Z">
                  <w:rPr>
                    <w:sz w:val="22"/>
                  </w:rPr>
                </w:rPrChange>
              </w:rPr>
              <w:t>8.2.2 Письменное уведомление Заказчика для направления Подрядчику по факсу о сумме взимаемых и выплаченных налогов и заверенные копии платежных документов, свидетельствующих об уплате налогов в ИРИ.</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E706D">
            <w:pPr>
              <w:tabs>
                <w:tab w:val="left" w:pos="4918"/>
              </w:tabs>
              <w:ind w:right="149"/>
              <w:jc w:val="both"/>
              <w:rPr>
                <w:spacing w:val="2"/>
                <w:lang w:val="en-US"/>
              </w:rPr>
            </w:pPr>
            <w:r w:rsidRPr="00FB1A93">
              <w:rPr>
                <w:sz w:val="22"/>
                <w:szCs w:val="22"/>
                <w:lang w:val="en-US"/>
              </w:rPr>
              <w:t>8.</w:t>
            </w:r>
            <w:r w:rsidRPr="00FB1A93">
              <w:rPr>
                <w:sz w:val="22"/>
                <w:szCs w:val="22"/>
                <w:lang w:val="en-US" w:eastAsia="zh-CN"/>
              </w:rPr>
              <w:t>2</w:t>
            </w:r>
            <w:r w:rsidRPr="00FB1A93">
              <w:rPr>
                <w:sz w:val="22"/>
                <w:szCs w:val="22"/>
                <w:lang w:val="en-US"/>
              </w:rPr>
              <w:t xml:space="preserve">.3 Contractor’s Payment Application (see </w:t>
            </w:r>
            <w:r w:rsidRPr="00FB1A93">
              <w:rPr>
                <w:b/>
                <w:sz w:val="22"/>
                <w:szCs w:val="22"/>
                <w:lang w:val="en-US"/>
              </w:rPr>
              <w:t>Appendix 8</w:t>
            </w:r>
            <w:r w:rsidRPr="00FB1A93">
              <w:rPr>
                <w:sz w:val="22"/>
                <w:szCs w:val="22"/>
                <w:lang w:val="en-US"/>
              </w:rPr>
              <w:t xml:space="preserve">) with Acceptance certificate on </w:t>
            </w:r>
            <w:r w:rsidRPr="00FB1A93">
              <w:rPr>
                <w:sz w:val="22"/>
                <w:szCs w:val="22"/>
                <w:lang w:val="en-US" w:eastAsia="zh-CN"/>
              </w:rPr>
              <w:t xml:space="preserve">rendering of services </w:t>
            </w:r>
            <w:r w:rsidRPr="00FB1A93">
              <w:rPr>
                <w:sz w:val="22"/>
                <w:szCs w:val="22"/>
                <w:lang w:val="en-US"/>
              </w:rPr>
              <w:t xml:space="preserve">or Certificate of </w:t>
            </w:r>
            <w:r w:rsidRPr="00FB1A93">
              <w:rPr>
                <w:sz w:val="22"/>
                <w:szCs w:val="22"/>
                <w:lang w:val="en-US" w:eastAsia="zh-CN"/>
              </w:rPr>
              <w:t>Service C</w:t>
            </w:r>
            <w:r w:rsidRPr="00FB1A93">
              <w:rPr>
                <w:sz w:val="22"/>
                <w:szCs w:val="22"/>
                <w:lang w:val="en-US"/>
              </w:rPr>
              <w:t xml:space="preserve">ompletion and the expense calculation table attached thereto. The original Payment Application with one of the two original tables mentioned above attached thereto shall be submitted to the </w:t>
            </w:r>
            <w:r>
              <w:rPr>
                <w:sz w:val="22"/>
                <w:szCs w:val="22"/>
                <w:lang w:val="en-US"/>
              </w:rPr>
              <w:t xml:space="preserve"> Principal</w:t>
            </w:r>
            <w:r w:rsidRPr="00FB1A93">
              <w:rPr>
                <w:sz w:val="22"/>
                <w:szCs w:val="22"/>
                <w:lang w:val="en-US"/>
              </w:rPr>
              <w:t xml:space="preserve"> and by fax and by mail to AEOI. If disagreed and rejected, the </w:t>
            </w:r>
            <w:r w:rsidRPr="00FB1A93">
              <w:rPr>
                <w:spacing w:val="2"/>
                <w:sz w:val="22"/>
                <w:szCs w:val="22"/>
                <w:lang w:val="en-US"/>
              </w:rPr>
              <w:t xml:space="preserve">Contractor shall actively communicate with the </w:t>
            </w:r>
            <w:r>
              <w:rPr>
                <w:spacing w:val="2"/>
                <w:sz w:val="22"/>
                <w:szCs w:val="22"/>
                <w:lang w:val="en-US"/>
              </w:rPr>
              <w:t xml:space="preserve"> Principal</w:t>
            </w:r>
            <w:r w:rsidRPr="00FB1A93">
              <w:rPr>
                <w:spacing w:val="2"/>
                <w:sz w:val="22"/>
                <w:szCs w:val="22"/>
                <w:lang w:val="en-US"/>
              </w:rPr>
              <w:t xml:space="preserve"> in order to correct the amount to be paid until the readjusted amount is confirmed by both Parties. </w:t>
            </w:r>
          </w:p>
        </w:tc>
        <w:tc>
          <w:tcPr>
            <w:tcW w:w="5184" w:type="dxa"/>
            <w:gridSpan w:val="2"/>
          </w:tcPr>
          <w:p w:rsidR="00B95AD3" w:rsidRPr="00FB1A93" w:rsidRDefault="00B95AD3" w:rsidP="00E95FD6">
            <w:pPr>
              <w:tabs>
                <w:tab w:val="left" w:pos="4918"/>
              </w:tabs>
              <w:ind w:right="149"/>
              <w:jc w:val="both"/>
            </w:pPr>
            <w:r w:rsidRPr="00FB1A93">
              <w:rPr>
                <w:sz w:val="22"/>
              </w:rPr>
              <w:t xml:space="preserve">8.2.3 Заявка на оплату с прилагаемым Актом сдачи-приемки оказанных услуг или Актом завершения услуг и сметой на оказание консультационных услуг - см. </w:t>
            </w:r>
            <w:r w:rsidRPr="00FB1A93">
              <w:rPr>
                <w:b/>
                <w:sz w:val="22"/>
              </w:rPr>
              <w:t>Приложение 8</w:t>
            </w:r>
            <w:r w:rsidRPr="00FB1A93">
              <w:rPr>
                <w:sz w:val="22"/>
              </w:rPr>
              <w:t xml:space="preserve">. Оригинал заявки на оплату должен быть направлен </w:t>
            </w:r>
            <w:r w:rsidR="00FA4FE7">
              <w:rPr>
                <w:sz w:val="22"/>
              </w:rPr>
              <w:t>Заказчик</w:t>
            </w:r>
            <w:r w:rsidRPr="00FB1A93">
              <w:rPr>
                <w:sz w:val="22"/>
              </w:rPr>
              <w:t>у</w:t>
            </w:r>
            <w:r w:rsidRPr="00FB1A93">
              <w:rPr>
                <w:sz w:val="22"/>
                <w:szCs w:val="22"/>
              </w:rPr>
              <w:t xml:space="preserve"> почтой, </w:t>
            </w:r>
            <w:r w:rsidRPr="00FB1A93">
              <w:rPr>
                <w:sz w:val="22"/>
              </w:rPr>
              <w:t xml:space="preserve">по электронной почте и факсу в </w:t>
            </w:r>
            <w:r w:rsidRPr="00FB1A93">
              <w:rPr>
                <w:sz w:val="22"/>
                <w:lang w:val="en-US"/>
              </w:rPr>
              <w:t>AEOI</w:t>
            </w:r>
            <w:r w:rsidRPr="00FB1A93">
              <w:rPr>
                <w:sz w:val="22"/>
              </w:rPr>
              <w:t xml:space="preserve">. В случае несогласия или отказа Подрядчик обязуется активно взаимодействовать с </w:t>
            </w:r>
            <w:r w:rsidR="00FA4FE7">
              <w:rPr>
                <w:sz w:val="22"/>
              </w:rPr>
              <w:t>Заказчик</w:t>
            </w:r>
            <w:r w:rsidRPr="00FB1A93">
              <w:rPr>
                <w:sz w:val="22"/>
              </w:rPr>
              <w:t xml:space="preserve">ом в целях внесения изменений в сумму к оплате до тех пор, пока исправленная  сумма не будет подтверждена обеими сторонами. </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EF5927">
            <w:pPr>
              <w:pStyle w:val="a9"/>
              <w:tabs>
                <w:tab w:val="left" w:pos="4918"/>
              </w:tabs>
              <w:ind w:right="149" w:firstLine="107"/>
              <w:jc w:val="both"/>
              <w:rPr>
                <w:spacing w:val="2"/>
                <w:lang w:val="en-US"/>
              </w:rPr>
            </w:pPr>
            <w:r w:rsidRPr="00FB1A93">
              <w:rPr>
                <w:sz w:val="22"/>
                <w:szCs w:val="22"/>
                <w:lang w:val="en-US"/>
              </w:rPr>
              <w:t xml:space="preserve">Contractor’s invoice specifying the exact amount to be paid calculated by multiplication of the unit price per each man-day and the actual time and the amount of compensation for international travel </w:t>
            </w:r>
            <w:r w:rsidRPr="00FB1A93">
              <w:rPr>
                <w:sz w:val="22"/>
                <w:szCs w:val="22"/>
                <w:lang w:val="en-US"/>
              </w:rPr>
              <w:lastRenderedPageBreak/>
              <w:t xml:space="preserve">cost and Certificate on </w:t>
            </w:r>
            <w:r w:rsidRPr="00FB1A93">
              <w:rPr>
                <w:sz w:val="22"/>
                <w:szCs w:val="22"/>
                <w:lang w:val="en-US" w:eastAsia="zh-CN"/>
              </w:rPr>
              <w:t>Service</w:t>
            </w:r>
            <w:r w:rsidRPr="00FB1A93">
              <w:rPr>
                <w:sz w:val="22"/>
                <w:szCs w:val="22"/>
                <w:lang w:val="en-US"/>
              </w:rPr>
              <w:t xml:space="preserve"> </w:t>
            </w:r>
            <w:r w:rsidRPr="00FB1A93">
              <w:rPr>
                <w:sz w:val="22"/>
                <w:szCs w:val="22"/>
                <w:lang w:val="en-US" w:eastAsia="zh-CN"/>
              </w:rPr>
              <w:t>C</w:t>
            </w:r>
            <w:r w:rsidRPr="00FB1A93">
              <w:rPr>
                <w:sz w:val="22"/>
                <w:szCs w:val="22"/>
                <w:lang w:val="en-US"/>
              </w:rPr>
              <w:t xml:space="preserve">ompletion or Acceptance certificate on </w:t>
            </w:r>
            <w:r w:rsidRPr="00FB1A93">
              <w:rPr>
                <w:sz w:val="22"/>
                <w:szCs w:val="22"/>
                <w:lang w:val="en-US" w:eastAsia="zh-CN"/>
              </w:rPr>
              <w:t>w</w:t>
            </w:r>
            <w:r w:rsidRPr="00FB1A93">
              <w:rPr>
                <w:sz w:val="22"/>
                <w:szCs w:val="22"/>
                <w:lang w:val="en-US"/>
              </w:rPr>
              <w:t xml:space="preserve">orks </w:t>
            </w:r>
            <w:r w:rsidRPr="00FB1A93">
              <w:rPr>
                <w:sz w:val="22"/>
                <w:szCs w:val="22"/>
                <w:lang w:val="en-US" w:eastAsia="zh-CN"/>
              </w:rPr>
              <w:t>c</w:t>
            </w:r>
            <w:r w:rsidRPr="00FB1A93">
              <w:rPr>
                <w:sz w:val="22"/>
                <w:szCs w:val="22"/>
                <w:lang w:val="en-US"/>
              </w:rPr>
              <w:t xml:space="preserve">ompletion shall be presented to the </w:t>
            </w:r>
            <w:r>
              <w:rPr>
                <w:sz w:val="22"/>
                <w:szCs w:val="22"/>
                <w:lang w:val="en-US"/>
              </w:rPr>
              <w:t xml:space="preserve"> Principal</w:t>
            </w:r>
            <w:r w:rsidRPr="00FB1A93">
              <w:rPr>
                <w:sz w:val="22"/>
                <w:szCs w:val="22"/>
                <w:lang w:val="en-US"/>
              </w:rPr>
              <w:t xml:space="preserve"> to the following address: </w:t>
            </w:r>
            <w:r w:rsidRPr="00FB1A93">
              <w:rPr>
                <w:color w:val="FF0000"/>
                <w:sz w:val="22"/>
                <w:szCs w:val="22"/>
              </w:rPr>
              <w:t>ХХХХХ</w:t>
            </w:r>
          </w:p>
        </w:tc>
        <w:tc>
          <w:tcPr>
            <w:tcW w:w="5184" w:type="dxa"/>
            <w:gridSpan w:val="2"/>
          </w:tcPr>
          <w:p w:rsidR="00B95AD3" w:rsidRPr="00FB1A93" w:rsidRDefault="00B95AD3" w:rsidP="00EF5927">
            <w:pPr>
              <w:tabs>
                <w:tab w:val="left" w:pos="4918"/>
              </w:tabs>
              <w:ind w:right="149"/>
              <w:jc w:val="both"/>
            </w:pPr>
            <w:r w:rsidRPr="00FB1A93">
              <w:rPr>
                <w:sz w:val="22"/>
                <w:szCs w:val="22"/>
              </w:rPr>
              <w:lastRenderedPageBreak/>
              <w:t xml:space="preserve">Заявка на оплату Подрядчика с обозначением точной суммы к оплате, рассчитанной путем умножения стоимости одной единицы на каждый из человеко-дней и реально затраченного времени, </w:t>
            </w:r>
            <w:r w:rsidRPr="00FB1A93">
              <w:rPr>
                <w:sz w:val="22"/>
                <w:szCs w:val="22"/>
              </w:rPr>
              <w:lastRenderedPageBreak/>
              <w:t xml:space="preserve">а также с учетом компенсации расходов на международные перелеты, с актом о завершении услуг или Актом сдачи-приемки работ, должна быть направлена </w:t>
            </w:r>
            <w:r w:rsidR="00FA4FE7">
              <w:rPr>
                <w:sz w:val="22"/>
                <w:szCs w:val="22"/>
              </w:rPr>
              <w:t>Заказчик</w:t>
            </w:r>
            <w:r w:rsidRPr="00FB1A93">
              <w:rPr>
                <w:sz w:val="22"/>
                <w:szCs w:val="22"/>
              </w:rPr>
              <w:t xml:space="preserve">у по следующему адресу: </w:t>
            </w:r>
            <w:r w:rsidRPr="00FB1A93">
              <w:rPr>
                <w:color w:val="FF0000"/>
                <w:sz w:val="22"/>
                <w:szCs w:val="22"/>
              </w:rPr>
              <w:t>ХХХХХХ</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tabs>
                <w:tab w:val="left" w:pos="4918"/>
              </w:tabs>
              <w:ind w:right="149"/>
              <w:jc w:val="both"/>
              <w:rPr>
                <w:lang w:val="en-US"/>
              </w:rPr>
            </w:pPr>
            <w:r w:rsidRPr="00FB1A93">
              <w:rPr>
                <w:sz w:val="22"/>
                <w:szCs w:val="22"/>
                <w:lang w:val="en-US"/>
              </w:rPr>
              <w:t>8.</w:t>
            </w:r>
            <w:r w:rsidRPr="00FB1A93">
              <w:rPr>
                <w:sz w:val="22"/>
                <w:szCs w:val="22"/>
                <w:lang w:val="en-US" w:eastAsia="zh-CN"/>
              </w:rPr>
              <w:t>2</w:t>
            </w:r>
            <w:r w:rsidRPr="00FB1A93">
              <w:rPr>
                <w:sz w:val="22"/>
                <w:szCs w:val="22"/>
                <w:lang w:val="en-US"/>
              </w:rPr>
              <w:t xml:space="preserve">.4 After receiving the Acceptance certificate on </w:t>
            </w:r>
            <w:r w:rsidRPr="00FB1A93">
              <w:rPr>
                <w:sz w:val="22"/>
                <w:szCs w:val="22"/>
                <w:lang w:val="en-US" w:eastAsia="zh-CN"/>
              </w:rPr>
              <w:t>rendering of services</w:t>
            </w:r>
            <w:r w:rsidRPr="00FB1A93">
              <w:rPr>
                <w:sz w:val="22"/>
                <w:szCs w:val="22"/>
                <w:lang w:val="en-US"/>
              </w:rPr>
              <w:t xml:space="preserve"> or the Certificate of Service Completion, the Payment Application, and the Commercial Invoice from the Contractor and finding them in good order with the contractual stipulations, the </w:t>
            </w:r>
            <w:r>
              <w:rPr>
                <w:sz w:val="22"/>
                <w:szCs w:val="22"/>
                <w:lang w:val="en-US"/>
              </w:rPr>
              <w:t xml:space="preserve"> Principal</w:t>
            </w:r>
            <w:r w:rsidRPr="00FB1A93">
              <w:rPr>
                <w:sz w:val="22"/>
                <w:szCs w:val="22"/>
                <w:lang w:val="en-US"/>
              </w:rPr>
              <w:t xml:space="preserve">, through the </w:t>
            </w:r>
            <w:r>
              <w:rPr>
                <w:sz w:val="22"/>
                <w:szCs w:val="22"/>
                <w:lang w:val="en-US"/>
              </w:rPr>
              <w:t xml:space="preserve"> Principal</w:t>
            </w:r>
            <w:r w:rsidRPr="00FB1A93">
              <w:rPr>
                <w:sz w:val="22"/>
                <w:szCs w:val="22"/>
                <w:lang w:val="en-US"/>
              </w:rPr>
              <w:t xml:space="preserve">’s bank, shall effect the payment to the Contractor based on telegraphic transfer (T/T) within </w:t>
            </w:r>
            <w:r w:rsidRPr="00FB1A93">
              <w:rPr>
                <w:sz w:val="22"/>
                <w:szCs w:val="22"/>
                <w:lang w:val="en-US" w:eastAsia="zh-CN"/>
              </w:rPr>
              <w:t>2</w:t>
            </w:r>
            <w:r w:rsidRPr="00FB1A93">
              <w:rPr>
                <w:sz w:val="22"/>
                <w:szCs w:val="22"/>
                <w:lang w:val="en-US"/>
              </w:rPr>
              <w:t>0 (</w:t>
            </w:r>
            <w:r w:rsidRPr="00FB1A93">
              <w:rPr>
                <w:sz w:val="22"/>
                <w:szCs w:val="22"/>
                <w:lang w:val="en-US" w:eastAsia="zh-CN"/>
              </w:rPr>
              <w:t>twenty)</w:t>
            </w:r>
            <w:r w:rsidRPr="00FB1A93">
              <w:rPr>
                <w:sz w:val="22"/>
                <w:szCs w:val="22"/>
                <w:lang w:val="en-US"/>
              </w:rPr>
              <w:t xml:space="preserve"> working days.</w:t>
            </w:r>
          </w:p>
        </w:tc>
        <w:tc>
          <w:tcPr>
            <w:tcW w:w="5184" w:type="dxa"/>
            <w:gridSpan w:val="2"/>
          </w:tcPr>
          <w:p w:rsidR="00B95AD3" w:rsidRPr="00FB1A93" w:rsidRDefault="00B95AD3" w:rsidP="007045C4">
            <w:pPr>
              <w:tabs>
                <w:tab w:val="left" w:pos="3650"/>
                <w:tab w:val="left" w:pos="4918"/>
              </w:tabs>
              <w:ind w:right="149"/>
              <w:jc w:val="both"/>
            </w:pPr>
            <w:r w:rsidRPr="00FB1A93">
              <w:rPr>
                <w:sz w:val="22"/>
              </w:rPr>
              <w:t xml:space="preserve">8.2.4 По получении Акта сдачи-приемки оказанных услуг или Акта о завершении услуг, Заявки на оплату и коммерческого счета от Подрядчика, и признавая надлежащее соответствие формы документов контрактным положениям, </w:t>
            </w:r>
            <w:r w:rsidR="00FA4FE7">
              <w:rPr>
                <w:sz w:val="22"/>
              </w:rPr>
              <w:t>Заказчик</w:t>
            </w:r>
            <w:r w:rsidRPr="00FB1A93">
              <w:rPr>
                <w:sz w:val="22"/>
              </w:rPr>
              <w:t xml:space="preserve"> обязуется осуществить оплату Подрядчику через банк </w:t>
            </w:r>
            <w:r w:rsidR="00FA4FE7">
              <w:rPr>
                <w:sz w:val="22"/>
              </w:rPr>
              <w:t>Заказчик</w:t>
            </w:r>
            <w:r w:rsidRPr="00FB1A93">
              <w:rPr>
                <w:sz w:val="22"/>
              </w:rPr>
              <w:t>а посредством телеграфного перевода в течение 20 (двадцати) рабочих дней.</w:t>
            </w:r>
          </w:p>
        </w:tc>
      </w:tr>
      <w:tr w:rsidR="00B95AD3" w:rsidRPr="00FB1A93" w:rsidTr="00A23C25">
        <w:trPr>
          <w:gridAfter w:val="2"/>
          <w:wAfter w:w="4923" w:type="dxa"/>
          <w:trHeight w:val="80"/>
        </w:trPr>
        <w:tc>
          <w:tcPr>
            <w:tcW w:w="4950" w:type="dxa"/>
            <w:gridSpan w:val="3"/>
          </w:tcPr>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keepNext/>
              <w:keepLines/>
              <w:tabs>
                <w:tab w:val="left" w:pos="0"/>
                <w:tab w:val="left" w:pos="360"/>
                <w:tab w:val="left" w:pos="4918"/>
              </w:tabs>
              <w:snapToGrid w:val="0"/>
              <w:spacing w:line="240" w:lineRule="atLeast"/>
              <w:ind w:right="14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7045C4">
            <w:pPr>
              <w:tabs>
                <w:tab w:val="left" w:pos="4918"/>
              </w:tabs>
              <w:ind w:right="149"/>
              <w:jc w:val="both"/>
              <w:rPr>
                <w:lang w:val="en-US"/>
              </w:rPr>
            </w:pPr>
            <w:r w:rsidRPr="00FB1A93">
              <w:rPr>
                <w:sz w:val="22"/>
                <w:szCs w:val="22"/>
                <w:lang w:val="en-US"/>
              </w:rPr>
              <w:t>8.</w:t>
            </w:r>
            <w:r w:rsidRPr="00FB1A93">
              <w:rPr>
                <w:sz w:val="22"/>
                <w:szCs w:val="22"/>
                <w:lang w:val="en-US" w:eastAsia="zh-CN"/>
              </w:rPr>
              <w:t>2</w:t>
            </w:r>
            <w:r w:rsidRPr="00FB1A93">
              <w:rPr>
                <w:sz w:val="22"/>
                <w:szCs w:val="22"/>
                <w:lang w:val="en-US"/>
              </w:rPr>
              <w:t xml:space="preserve">.5 The invoices sent to the </w:t>
            </w:r>
            <w:r>
              <w:rPr>
                <w:sz w:val="22"/>
                <w:szCs w:val="22"/>
                <w:lang w:val="en-US"/>
              </w:rPr>
              <w:t xml:space="preserve"> Principal</w:t>
            </w:r>
            <w:r w:rsidRPr="00FB1A93">
              <w:rPr>
                <w:sz w:val="22"/>
                <w:szCs w:val="22"/>
                <w:lang w:val="en-US"/>
              </w:rPr>
              <w:t xml:space="preserve"> shall be examined by the </w:t>
            </w:r>
            <w:r>
              <w:rPr>
                <w:sz w:val="22"/>
                <w:szCs w:val="22"/>
                <w:lang w:val="en-US"/>
              </w:rPr>
              <w:t xml:space="preserve"> Principal</w:t>
            </w:r>
            <w:r w:rsidRPr="00FB1A93">
              <w:rPr>
                <w:sz w:val="22"/>
                <w:szCs w:val="22"/>
                <w:lang w:val="en-US"/>
              </w:rPr>
              <w:t xml:space="preserve">. If the </w:t>
            </w:r>
            <w:r>
              <w:rPr>
                <w:sz w:val="22"/>
                <w:szCs w:val="22"/>
                <w:lang w:val="en-US"/>
              </w:rPr>
              <w:t xml:space="preserve"> Principal</w:t>
            </w:r>
            <w:r w:rsidRPr="00FB1A93">
              <w:rPr>
                <w:sz w:val="22"/>
                <w:szCs w:val="22"/>
                <w:lang w:val="en-US"/>
              </w:rPr>
              <w:t xml:space="preserve"> objects to any invoice(s) or service(s) due to an error it (they) contain(s), it shall send a written memorandum within a period of 2 (two) weeks after receipt of such an invoice(s) to the Contractor office in </w:t>
            </w:r>
            <w:smartTag w:uri="urn:schemas-microsoft-com:office:smarttags" w:element="City">
              <w:smartTag w:uri="urn:schemas-microsoft-com:office:smarttags" w:element="place">
                <w:r w:rsidRPr="00FB1A93">
                  <w:rPr>
                    <w:sz w:val="22"/>
                    <w:szCs w:val="22"/>
                    <w:lang w:val="en-US"/>
                  </w:rPr>
                  <w:t>Moscow</w:t>
                </w:r>
              </w:smartTag>
            </w:smartTag>
            <w:r w:rsidRPr="00FB1A93">
              <w:rPr>
                <w:sz w:val="22"/>
                <w:szCs w:val="22"/>
                <w:lang w:val="en-US"/>
              </w:rPr>
              <w:t>. The Contractor shall send a corrected invoice(s).</w:t>
            </w:r>
          </w:p>
          <w:p w:rsidR="00B95AD3" w:rsidRPr="00FB1A93" w:rsidRDefault="00B95AD3" w:rsidP="007045C4">
            <w:pPr>
              <w:keepNext/>
              <w:keepLines/>
              <w:tabs>
                <w:tab w:val="left" w:pos="0"/>
                <w:tab w:val="left" w:pos="4918"/>
              </w:tabs>
              <w:snapToGrid w:val="0"/>
              <w:spacing w:line="240" w:lineRule="atLeast"/>
              <w:ind w:right="149"/>
              <w:jc w:val="both"/>
            </w:pPr>
          </w:p>
        </w:tc>
        <w:tc>
          <w:tcPr>
            <w:tcW w:w="5184" w:type="dxa"/>
            <w:gridSpan w:val="2"/>
          </w:tcPr>
          <w:p w:rsidR="00B95AD3" w:rsidRPr="00FB1A93" w:rsidRDefault="00B95AD3" w:rsidP="007045C4">
            <w:pPr>
              <w:tabs>
                <w:tab w:val="left" w:pos="4918"/>
              </w:tabs>
              <w:ind w:right="149"/>
              <w:jc w:val="both"/>
            </w:pPr>
            <w:r w:rsidRPr="00FB1A93">
              <w:rPr>
                <w:sz w:val="22"/>
              </w:rPr>
              <w:t xml:space="preserve">8.2.5 Счета для направления </w:t>
            </w:r>
            <w:r w:rsidR="00FA4FE7">
              <w:rPr>
                <w:sz w:val="22"/>
              </w:rPr>
              <w:t>Заказчик</w:t>
            </w:r>
            <w:r w:rsidRPr="00FB1A93">
              <w:rPr>
                <w:sz w:val="22"/>
              </w:rPr>
              <w:t xml:space="preserve">у подлежат изучению со стороны </w:t>
            </w:r>
            <w:r w:rsidR="00FA4FE7">
              <w:rPr>
                <w:sz w:val="22"/>
              </w:rPr>
              <w:t>Заказчик</w:t>
            </w:r>
            <w:r w:rsidRPr="00FB1A93">
              <w:rPr>
                <w:sz w:val="22"/>
              </w:rPr>
              <w:t xml:space="preserve">а. В случае, если </w:t>
            </w:r>
            <w:r w:rsidR="00FA4FE7">
              <w:rPr>
                <w:sz w:val="22"/>
              </w:rPr>
              <w:t>Заказчик</w:t>
            </w:r>
            <w:r w:rsidRPr="00FB1A93">
              <w:rPr>
                <w:sz w:val="22"/>
              </w:rPr>
              <w:t xml:space="preserve"> не принимает счет(а) или услуги по причине наличия ошибки (ошибок), он обязуется направить письменное заключение (меморандум) в течение 2 (двух) недель с момента получения такого(их) счетов в офис Подрядчика в Москве. Подрядчик же обязуется направить откорректированные счета.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2668F1">
            <w:pPr>
              <w:widowControl w:val="0"/>
              <w:ind w:right="69"/>
              <w:jc w:val="both"/>
              <w:rPr>
                <w:lang w:val="en-US"/>
              </w:rPr>
            </w:pPr>
            <w:r w:rsidRPr="00FB1A93">
              <w:rPr>
                <w:sz w:val="22"/>
                <w:szCs w:val="22"/>
                <w:lang w:val="en-US"/>
              </w:rPr>
              <w:t xml:space="preserve">8.3 All bank </w:t>
            </w:r>
            <w:r w:rsidRPr="00FB1A93">
              <w:rPr>
                <w:sz w:val="22"/>
                <w:szCs w:val="22"/>
                <w:lang w:val="en-US" w:eastAsia="zh-CN"/>
              </w:rPr>
              <w:t>charges</w:t>
            </w:r>
            <w:r w:rsidRPr="00FB1A93">
              <w:rPr>
                <w:sz w:val="22"/>
                <w:szCs w:val="22"/>
                <w:lang w:val="en-US"/>
              </w:rPr>
              <w:t xml:space="preserve"> arising out of this Contract incurred in </w:t>
            </w:r>
            <w:smartTag w:uri="urn:schemas-microsoft-com:office:smarttags" w:element="country-region">
              <w:r w:rsidRPr="00FB1A93">
                <w:rPr>
                  <w:sz w:val="22"/>
                  <w:szCs w:val="22"/>
                  <w:lang w:val="en-US"/>
                </w:rPr>
                <w:t>Iran</w:t>
              </w:r>
            </w:smartTag>
            <w:r w:rsidRPr="00FB1A93">
              <w:rPr>
                <w:sz w:val="22"/>
                <w:szCs w:val="22"/>
                <w:lang w:val="en-US"/>
              </w:rPr>
              <w:t xml:space="preserve"> shall be covered by the </w:t>
            </w:r>
            <w:r>
              <w:rPr>
                <w:sz w:val="22"/>
                <w:szCs w:val="22"/>
                <w:lang w:val="en-US"/>
              </w:rPr>
              <w:t xml:space="preserve"> Principal</w:t>
            </w:r>
            <w:r w:rsidRPr="00FB1A93">
              <w:rPr>
                <w:sz w:val="22"/>
                <w:szCs w:val="22"/>
                <w:lang w:val="en-US"/>
              </w:rPr>
              <w:t xml:space="preserve"> and those incurred </w:t>
            </w:r>
            <w:r w:rsidRPr="00FB1A93">
              <w:rPr>
                <w:sz w:val="22"/>
                <w:szCs w:val="22"/>
                <w:lang w:val="en-US" w:eastAsia="zh-CN"/>
              </w:rPr>
              <w:t xml:space="preserve">outside of </w:t>
            </w:r>
            <w:smartTag w:uri="urn:schemas-microsoft-com:office:smarttags" w:element="country-region">
              <w:smartTag w:uri="urn:schemas-microsoft-com:office:smarttags" w:element="place">
                <w:r w:rsidRPr="00FB1A93">
                  <w:rPr>
                    <w:sz w:val="22"/>
                    <w:szCs w:val="22"/>
                    <w:lang w:val="en-US" w:eastAsia="zh-CN"/>
                  </w:rPr>
                  <w:t>Iran</w:t>
                </w:r>
              </w:smartTag>
            </w:smartTag>
            <w:r w:rsidRPr="00FB1A93">
              <w:rPr>
                <w:sz w:val="22"/>
                <w:szCs w:val="22"/>
                <w:lang w:val="en-US"/>
              </w:rPr>
              <w:t xml:space="preserve"> shall be borne by the Contractor. </w:t>
            </w: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r w:rsidRPr="00FB1A93">
              <w:rPr>
                <w:sz w:val="22"/>
              </w:rPr>
              <w:t xml:space="preserve">8.3 Все банковские услуги, возникающие в процессе реализации Контракта на территории ИРИ, покрываются </w:t>
            </w:r>
            <w:r w:rsidR="00FA4FE7">
              <w:rPr>
                <w:sz w:val="22"/>
              </w:rPr>
              <w:t>Заказчик</w:t>
            </w:r>
            <w:r w:rsidRPr="00FB1A93">
              <w:rPr>
                <w:sz w:val="22"/>
              </w:rPr>
              <w:t>ом, а возникающие за пределами  ИРИ  оплачиваются Подрядчиком.</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240" w:lineRule="auto"/>
              <w:ind w:left="720" w:right="69" w:hanging="720"/>
              <w:jc w:val="both"/>
              <w:rPr>
                <w:color w:val="auto"/>
                <w:sz w:val="22"/>
                <w:szCs w:val="22"/>
                <w:u w:val="none"/>
                <w:lang w:val="ru-RU"/>
              </w:rPr>
            </w:pPr>
            <w:r w:rsidRPr="00FB1A93">
              <w:rPr>
                <w:sz w:val="22"/>
                <w:szCs w:val="22"/>
                <w:u w:val="none"/>
              </w:rPr>
              <w:t xml:space="preserve">ARTICLE 9  TAXES AND DUTIES </w:t>
            </w:r>
          </w:p>
        </w:tc>
        <w:tc>
          <w:tcPr>
            <w:tcW w:w="5184" w:type="dxa"/>
            <w:gridSpan w:val="2"/>
          </w:tcPr>
          <w:p w:rsidR="00B95AD3" w:rsidRPr="00FB1A93" w:rsidRDefault="00B95AD3" w:rsidP="00EF5927">
            <w:pPr>
              <w:pStyle w:val="2"/>
              <w:numPr>
                <w:ilvl w:val="0"/>
                <w:numId w:val="0"/>
              </w:numPr>
              <w:spacing w:before="0" w:after="0" w:line="240" w:lineRule="auto"/>
              <w:ind w:left="720" w:right="309" w:hanging="720"/>
              <w:jc w:val="both"/>
              <w:rPr>
                <w:color w:val="auto"/>
                <w:sz w:val="22"/>
                <w:szCs w:val="22"/>
                <w:u w:val="none"/>
                <w:lang w:val="ru-RU"/>
              </w:rPr>
            </w:pPr>
            <w:r w:rsidRPr="00FB1A93">
              <w:rPr>
                <w:sz w:val="22"/>
                <w:szCs w:val="22"/>
                <w:u w:val="none"/>
              </w:rPr>
              <w:t xml:space="preserve">СТАТЬЯ 9  НАЛОГИ И СБОРЫ </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EF5927">
            <w:pPr>
              <w:ind w:right="69"/>
              <w:jc w:val="both"/>
              <w:rPr>
                <w:lang w:val="en-US" w:eastAsia="zh-CN"/>
              </w:rPr>
            </w:pPr>
            <w:r w:rsidRPr="00FB1A93">
              <w:rPr>
                <w:sz w:val="22"/>
                <w:szCs w:val="22"/>
                <w:lang w:val="en-US"/>
              </w:rPr>
              <w:t xml:space="preserve">9.1 </w:t>
            </w:r>
            <w:r w:rsidRPr="00FB1A93">
              <w:rPr>
                <w:sz w:val="22"/>
                <w:szCs w:val="22"/>
                <w:lang w:val="en-US" w:eastAsia="zh-CN"/>
              </w:rPr>
              <w:t xml:space="preserve">All the taxes and duties levied on the </w:t>
            </w:r>
            <w:r>
              <w:rPr>
                <w:sz w:val="22"/>
                <w:szCs w:val="22"/>
                <w:lang w:val="en-US" w:eastAsia="zh-CN"/>
              </w:rPr>
              <w:t xml:space="preserve"> Principal</w:t>
            </w:r>
            <w:r w:rsidRPr="00FB1A93">
              <w:rPr>
                <w:sz w:val="22"/>
                <w:szCs w:val="22"/>
                <w:lang w:val="en-US" w:eastAsia="zh-CN"/>
              </w:rPr>
              <w:t xml:space="preserve"> in </w:t>
            </w:r>
            <w:smartTag w:uri="urn:schemas-microsoft-com:office:smarttags" w:element="country-region">
              <w:r w:rsidRPr="00FB1A93">
                <w:rPr>
                  <w:sz w:val="22"/>
                  <w:szCs w:val="22"/>
                  <w:lang w:val="en-US" w:eastAsia="zh-CN"/>
                </w:rPr>
                <w:t>Iran</w:t>
              </w:r>
            </w:smartTag>
            <w:r w:rsidRPr="00FB1A93">
              <w:rPr>
                <w:sz w:val="22"/>
                <w:szCs w:val="22"/>
                <w:lang w:val="en-US" w:eastAsia="zh-CN"/>
              </w:rPr>
              <w:t xml:space="preserve"> in connection with and implementation of the present Contract according to the tax laws and regulations of </w:t>
            </w:r>
            <w:smartTag w:uri="urn:schemas-microsoft-com:office:smarttags" w:element="country-region">
              <w:smartTag w:uri="urn:schemas-microsoft-com:office:smarttags" w:element="place">
                <w:r w:rsidRPr="00FB1A93">
                  <w:rPr>
                    <w:sz w:val="22"/>
                    <w:szCs w:val="22"/>
                    <w:lang w:val="en-US" w:eastAsia="zh-CN"/>
                  </w:rPr>
                  <w:t>Iran</w:t>
                </w:r>
              </w:smartTag>
            </w:smartTag>
            <w:r w:rsidRPr="00FB1A93">
              <w:rPr>
                <w:sz w:val="22"/>
                <w:szCs w:val="22"/>
                <w:lang w:val="en-US" w:eastAsia="zh-CN"/>
              </w:rPr>
              <w:t xml:space="preserve"> shall be borne by the </w:t>
            </w:r>
            <w:r>
              <w:rPr>
                <w:sz w:val="22"/>
                <w:szCs w:val="22"/>
                <w:lang w:val="en-US" w:eastAsia="zh-CN"/>
              </w:rPr>
              <w:t xml:space="preserve"> Principal</w:t>
            </w:r>
            <w:r w:rsidRPr="00FB1A93">
              <w:rPr>
                <w:sz w:val="22"/>
                <w:szCs w:val="22"/>
                <w:lang w:val="en-US" w:eastAsia="zh-CN"/>
              </w:rPr>
              <w:t>.</w:t>
            </w:r>
          </w:p>
          <w:p w:rsidR="00B95AD3" w:rsidRPr="00FB1A93" w:rsidRDefault="00B95AD3" w:rsidP="00EF5927">
            <w:pPr>
              <w:ind w:right="69"/>
              <w:jc w:val="both"/>
              <w:rPr>
                <w:lang w:val="en-US" w:eastAsia="zh-CN"/>
              </w:rPr>
            </w:pPr>
          </w:p>
          <w:p w:rsidR="00B95AD3" w:rsidRPr="00FB1A93" w:rsidRDefault="00B95AD3" w:rsidP="00EF5927">
            <w:pPr>
              <w:keepNext/>
              <w:keepLines/>
              <w:tabs>
                <w:tab w:val="left" w:pos="0"/>
              </w:tabs>
              <w:snapToGrid w:val="0"/>
              <w:spacing w:line="240" w:lineRule="atLeast"/>
              <w:ind w:right="215"/>
              <w:jc w:val="both"/>
              <w:rPr>
                <w:lang w:val="en-US"/>
              </w:rPr>
            </w:pPr>
            <w:r w:rsidRPr="00FB1A93">
              <w:rPr>
                <w:sz w:val="22"/>
                <w:szCs w:val="22"/>
                <w:lang w:val="en-US"/>
              </w:rPr>
              <w:t xml:space="preserve">The </w:t>
            </w:r>
            <w:r>
              <w:rPr>
                <w:sz w:val="22"/>
                <w:szCs w:val="22"/>
                <w:lang w:val="en-US"/>
              </w:rPr>
              <w:t xml:space="preserve"> Principal</w:t>
            </w:r>
            <w:r w:rsidRPr="00FB1A93">
              <w:rPr>
                <w:sz w:val="22"/>
                <w:szCs w:val="22"/>
                <w:lang w:val="en-US"/>
              </w:rPr>
              <w:t xml:space="preserve"> should pay all taxes </w:t>
            </w:r>
            <w:r w:rsidRPr="00FB1A93">
              <w:rPr>
                <w:sz w:val="22"/>
                <w:szCs w:val="22"/>
                <w:lang w:val="en-US" w:eastAsia="zh-CN"/>
              </w:rPr>
              <w:t xml:space="preserve">in </w:t>
            </w:r>
            <w:smartTag w:uri="urn:schemas-microsoft-com:office:smarttags" w:element="country-region">
              <w:r w:rsidRPr="00FB1A93">
                <w:rPr>
                  <w:sz w:val="22"/>
                  <w:szCs w:val="22"/>
                  <w:lang w:val="en-US" w:eastAsia="zh-CN"/>
                </w:rPr>
                <w:t>Iran</w:t>
              </w:r>
            </w:smartTag>
            <w:r w:rsidRPr="00FB1A93">
              <w:rPr>
                <w:sz w:val="22"/>
                <w:szCs w:val="22"/>
                <w:lang w:val="en-US" w:eastAsia="zh-CN"/>
              </w:rPr>
              <w:t xml:space="preserve"> </w:t>
            </w:r>
            <w:r w:rsidRPr="00FB1A93">
              <w:rPr>
                <w:sz w:val="22"/>
                <w:szCs w:val="22"/>
                <w:lang w:val="en-US"/>
              </w:rPr>
              <w:t xml:space="preserve">and provide the Contractor the confirmed documents on tax payment in </w:t>
            </w:r>
            <w:smartTag w:uri="urn:schemas-microsoft-com:office:smarttags" w:element="country-region">
              <w:smartTag w:uri="urn:schemas-microsoft-com:office:smarttags" w:element="place">
                <w:r w:rsidRPr="00FB1A93">
                  <w:rPr>
                    <w:sz w:val="22"/>
                    <w:szCs w:val="22"/>
                    <w:lang w:val="en-US" w:eastAsia="zh-CN"/>
                  </w:rPr>
                  <w:t>Iran</w:t>
                </w:r>
              </w:smartTag>
            </w:smartTag>
            <w:r w:rsidRPr="00FB1A93">
              <w:rPr>
                <w:sz w:val="22"/>
                <w:szCs w:val="22"/>
                <w:lang w:val="en-US"/>
              </w:rPr>
              <w:t xml:space="preserve"> under the present Contract.</w:t>
            </w:r>
          </w:p>
        </w:tc>
        <w:tc>
          <w:tcPr>
            <w:tcW w:w="5184" w:type="dxa"/>
            <w:gridSpan w:val="2"/>
          </w:tcPr>
          <w:p w:rsidR="00B95AD3" w:rsidRPr="00FB1A93" w:rsidRDefault="00B95AD3" w:rsidP="00EF5927">
            <w:pPr>
              <w:ind w:right="309"/>
              <w:jc w:val="both"/>
            </w:pPr>
            <w:r w:rsidRPr="00FB1A93">
              <w:rPr>
                <w:sz w:val="22"/>
                <w:szCs w:val="22"/>
              </w:rPr>
              <w:t xml:space="preserve">9.1 Все налоги и сборы, взимаемые с </w:t>
            </w:r>
            <w:r w:rsidR="00FA4FE7">
              <w:rPr>
                <w:sz w:val="22"/>
                <w:szCs w:val="22"/>
              </w:rPr>
              <w:t>Заказчик</w:t>
            </w:r>
            <w:r w:rsidRPr="00FB1A93">
              <w:rPr>
                <w:sz w:val="22"/>
                <w:szCs w:val="22"/>
              </w:rPr>
              <w:t xml:space="preserve">а на территории ИРИ в соответствии с налоговым законодательством ИРИ в связи с исполнением настоящего Контракта, должны быть оплачены </w:t>
            </w:r>
            <w:r w:rsidR="00FA4FE7">
              <w:rPr>
                <w:sz w:val="22"/>
                <w:szCs w:val="22"/>
              </w:rPr>
              <w:t>Заказчик</w:t>
            </w:r>
            <w:r w:rsidRPr="00FB1A93">
              <w:rPr>
                <w:sz w:val="22"/>
                <w:szCs w:val="22"/>
              </w:rPr>
              <w:t xml:space="preserve">ом. </w:t>
            </w:r>
          </w:p>
          <w:p w:rsidR="00B95AD3" w:rsidRPr="00FB1A93" w:rsidRDefault="00FA4FE7" w:rsidP="00EF5927">
            <w:pPr>
              <w:keepNext/>
              <w:keepLines/>
              <w:spacing w:line="240" w:lineRule="atLeast"/>
              <w:ind w:right="309"/>
              <w:jc w:val="both"/>
              <w:rPr>
                <w:spacing w:val="2"/>
                <w:lang w:eastAsia="zh-CN"/>
              </w:rPr>
            </w:pPr>
            <w:r>
              <w:rPr>
                <w:spacing w:val="2"/>
                <w:sz w:val="22"/>
                <w:szCs w:val="22"/>
              </w:rPr>
              <w:t>Заказчик</w:t>
            </w:r>
            <w:r w:rsidR="00B95AD3" w:rsidRPr="00FB1A93">
              <w:rPr>
                <w:spacing w:val="2"/>
                <w:sz w:val="22"/>
                <w:szCs w:val="22"/>
              </w:rPr>
              <w:t xml:space="preserve"> самостоятельно оплатит все налоги в ИРИ из собственных средств, и при этом представит Подрядчику подтверждающие документы об уплате налогов в ИРИ по данному Контракту.</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eastAsia="zh-CN"/>
              </w:rPr>
            </w:pPr>
            <w:r w:rsidRPr="00FB1A93">
              <w:rPr>
                <w:sz w:val="22"/>
                <w:szCs w:val="22"/>
                <w:lang w:val="en-US"/>
              </w:rPr>
              <w:t>9.</w:t>
            </w:r>
            <w:r w:rsidRPr="00FB1A93">
              <w:rPr>
                <w:sz w:val="22"/>
                <w:szCs w:val="22"/>
                <w:lang w:val="en-US" w:eastAsia="zh-CN"/>
              </w:rPr>
              <w:t>2</w:t>
            </w:r>
            <w:r w:rsidRPr="00FB1A93">
              <w:rPr>
                <w:sz w:val="22"/>
                <w:szCs w:val="22"/>
                <w:lang w:val="en-US"/>
              </w:rPr>
              <w:t xml:space="preserve"> </w:t>
            </w:r>
            <w:r w:rsidRPr="00FB1A93">
              <w:rPr>
                <w:sz w:val="22"/>
                <w:szCs w:val="22"/>
                <w:lang w:val="en-US" w:eastAsia="zh-CN"/>
              </w:rPr>
              <w:t>All expenses on payment of taxes and other financial obligations assigned in RF on the terms of the present Contract shall be borne by the Contractor.</w:t>
            </w:r>
          </w:p>
          <w:p w:rsidR="00B95AD3" w:rsidRPr="00FB1A93" w:rsidRDefault="00B95AD3">
            <w:pPr>
              <w:ind w:right="69"/>
              <w:jc w:val="both"/>
              <w:rPr>
                <w:lang w:val="en-US" w:eastAsia="zh-CN"/>
              </w:rPr>
            </w:pPr>
            <w:r w:rsidRPr="00FB1A93">
              <w:rPr>
                <w:sz w:val="22"/>
                <w:szCs w:val="22"/>
                <w:lang w:val="en-US" w:eastAsia="zh-CN"/>
              </w:rPr>
              <w:t>The rate of VAT presented in the price calculation should be calculated according to tax legislation of RF acting during the period of rendering engineering services under the present Addendum.</w:t>
            </w:r>
          </w:p>
          <w:p w:rsidR="00B95AD3" w:rsidRPr="00FB1A93" w:rsidRDefault="00B95AD3">
            <w:pPr>
              <w:pStyle w:val="2"/>
              <w:numPr>
                <w:ilvl w:val="0"/>
                <w:numId w:val="0"/>
              </w:numPr>
              <w:spacing w:before="0" w:after="0" w:line="240" w:lineRule="auto"/>
              <w:ind w:left="720" w:right="69" w:hanging="720"/>
              <w:jc w:val="both"/>
              <w:rPr>
                <w:color w:val="auto"/>
                <w:sz w:val="22"/>
                <w:szCs w:val="22"/>
              </w:rPr>
            </w:pPr>
          </w:p>
        </w:tc>
        <w:tc>
          <w:tcPr>
            <w:tcW w:w="5184" w:type="dxa"/>
            <w:gridSpan w:val="2"/>
          </w:tcPr>
          <w:p w:rsidR="00B95AD3" w:rsidRPr="00FB1A93" w:rsidRDefault="00B95AD3">
            <w:pPr>
              <w:tabs>
                <w:tab w:val="left" w:pos="540"/>
              </w:tabs>
              <w:ind w:right="309"/>
              <w:jc w:val="both"/>
            </w:pPr>
            <w:r w:rsidRPr="00FB1A93">
              <w:rPr>
                <w:sz w:val="22"/>
                <w:szCs w:val="22"/>
              </w:rPr>
              <w:t>9.2 Подрядчик несет все расходы по выплате налогов и других финансовых обязательств,  возложенных в РФ на условиях данного Контракта.</w:t>
            </w:r>
          </w:p>
          <w:p w:rsidR="00B95AD3" w:rsidRPr="00FB1A93" w:rsidRDefault="00075E43" w:rsidP="008F0134">
            <w:pPr>
              <w:keepNext/>
              <w:keepLines/>
              <w:spacing w:line="240" w:lineRule="atLeast"/>
              <w:ind w:right="309"/>
              <w:jc w:val="both"/>
              <w:rPr>
                <w:spacing w:val="2"/>
              </w:rPr>
            </w:pPr>
            <w:del w:id="908" w:author="Павлютенков Юрий Владимирович" w:date="2014-03-28T09:18:00Z">
              <w:r w:rsidRPr="00075E43">
                <w:rPr>
                  <w:sz w:val="22"/>
                  <w:szCs w:val="22"/>
                  <w:highlight w:val="red"/>
                  <w:rPrChange w:id="909" w:author="Павлютенков Юрий Владимирович" w:date="2014-03-28T09:18:00Z">
                    <w:rPr>
                      <w:sz w:val="22"/>
                      <w:szCs w:val="22"/>
                    </w:rPr>
                  </w:rPrChange>
                </w:rPr>
                <w:delText xml:space="preserve">Размер налога на добавленную стоимость (НДС), учитываемый в расчете цены, будет исчисляться в соответствии с налоговым законодательством РФ, действующим в период оказания услуг по </w:delText>
              </w:r>
              <w:r w:rsidRPr="00075E43">
                <w:rPr>
                  <w:bCs/>
                  <w:sz w:val="22"/>
                  <w:szCs w:val="22"/>
                  <w:highlight w:val="red"/>
                  <w:rPrChange w:id="910" w:author="Павлютенков Юрий Владимирович" w:date="2014-03-28T09:18:00Z">
                    <w:rPr>
                      <w:bCs/>
                      <w:sz w:val="22"/>
                      <w:szCs w:val="22"/>
                    </w:rPr>
                  </w:rPrChange>
                </w:rPr>
                <w:delText>настоящему Контракту</w:delText>
              </w:r>
              <w:r w:rsidRPr="00075E43">
                <w:rPr>
                  <w:sz w:val="22"/>
                  <w:szCs w:val="22"/>
                  <w:highlight w:val="red"/>
                  <w:rPrChange w:id="911" w:author="Павлютенков Юрий Владимирович" w:date="2014-03-28T09:18:00Z">
                    <w:rPr>
                      <w:sz w:val="22"/>
                      <w:szCs w:val="22"/>
                    </w:rPr>
                  </w:rPrChange>
                </w:rPr>
                <w:delText>.</w:delText>
              </w:r>
            </w:del>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240" w:lineRule="auto"/>
              <w:ind w:left="720" w:right="69" w:hanging="720"/>
              <w:jc w:val="both"/>
              <w:rPr>
                <w:color w:val="auto"/>
                <w:sz w:val="22"/>
                <w:szCs w:val="22"/>
                <w:u w:val="none"/>
                <w:lang w:val="ru-RU"/>
              </w:rPr>
            </w:pPr>
            <w:r w:rsidRPr="00FB1A93">
              <w:rPr>
                <w:sz w:val="22"/>
                <w:szCs w:val="22"/>
                <w:u w:val="none"/>
              </w:rPr>
              <w:t>ARTICLE 10  Language</w:t>
            </w:r>
          </w:p>
        </w:tc>
        <w:tc>
          <w:tcPr>
            <w:tcW w:w="5184" w:type="dxa"/>
            <w:gridSpan w:val="2"/>
          </w:tcPr>
          <w:p w:rsidR="00B95AD3" w:rsidRPr="00FB1A93" w:rsidRDefault="00B95AD3" w:rsidP="00EF5927">
            <w:pPr>
              <w:pStyle w:val="2"/>
              <w:numPr>
                <w:ilvl w:val="0"/>
                <w:numId w:val="0"/>
              </w:numPr>
              <w:spacing w:before="0" w:after="0" w:line="240" w:lineRule="auto"/>
              <w:ind w:left="720" w:right="309" w:hanging="720"/>
              <w:jc w:val="both"/>
              <w:rPr>
                <w:color w:val="auto"/>
                <w:sz w:val="22"/>
                <w:szCs w:val="22"/>
                <w:u w:val="none"/>
                <w:lang w:val="ru-RU"/>
              </w:rPr>
            </w:pPr>
            <w:r w:rsidRPr="00FB1A93">
              <w:rPr>
                <w:sz w:val="22"/>
                <w:szCs w:val="22"/>
                <w:u w:val="none"/>
              </w:rPr>
              <w:t>СТАТЬЯ 10  ЯЗЫК</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 xml:space="preserve">10.1 English shall be the official language for the </w:t>
            </w:r>
            <w:r w:rsidRPr="00FB1A93">
              <w:rPr>
                <w:sz w:val="22"/>
                <w:szCs w:val="22"/>
                <w:lang w:val="en-US"/>
              </w:rPr>
              <w:lastRenderedPageBreak/>
              <w:t xml:space="preserve">Contract and for all documents of payment between the Contractor and the </w:t>
            </w:r>
            <w:r>
              <w:rPr>
                <w:sz w:val="22"/>
                <w:szCs w:val="22"/>
                <w:lang w:val="en-US"/>
              </w:rPr>
              <w:t xml:space="preserve"> Principal</w:t>
            </w:r>
            <w:r w:rsidRPr="00FB1A93">
              <w:rPr>
                <w:sz w:val="22"/>
                <w:szCs w:val="22"/>
                <w:lang w:val="en-US"/>
              </w:rPr>
              <w:t>.</w:t>
            </w:r>
          </w:p>
          <w:p w:rsidR="00B95AD3" w:rsidRPr="00FB1A93" w:rsidRDefault="00B95AD3">
            <w:pPr>
              <w:ind w:right="69"/>
              <w:jc w:val="both"/>
              <w:rPr>
                <w:lang w:val="en-US"/>
              </w:rPr>
            </w:pPr>
          </w:p>
        </w:tc>
        <w:tc>
          <w:tcPr>
            <w:tcW w:w="5184" w:type="dxa"/>
            <w:gridSpan w:val="2"/>
          </w:tcPr>
          <w:p w:rsidR="00B95AD3" w:rsidRPr="00FB1A93" w:rsidRDefault="00B95AD3">
            <w:pPr>
              <w:ind w:right="309"/>
              <w:jc w:val="both"/>
            </w:pPr>
            <w:r w:rsidRPr="00FB1A93">
              <w:rPr>
                <w:sz w:val="22"/>
              </w:rPr>
              <w:lastRenderedPageBreak/>
              <w:t xml:space="preserve">10.1 Официальным языком настоящего </w:t>
            </w:r>
            <w:r w:rsidRPr="00FB1A93">
              <w:rPr>
                <w:sz w:val="22"/>
              </w:rPr>
              <w:lastRenderedPageBreak/>
              <w:t xml:space="preserve">Контракта и всех платежных документов между Подрядчиком и </w:t>
            </w:r>
            <w:r w:rsidR="00FA4FE7">
              <w:rPr>
                <w:sz w:val="22"/>
              </w:rPr>
              <w:t>Заказчик</w:t>
            </w:r>
            <w:r w:rsidRPr="00FB1A93">
              <w:rPr>
                <w:sz w:val="22"/>
              </w:rPr>
              <w:t xml:space="preserve">ом является английский язык. </w:t>
            </w:r>
          </w:p>
        </w:tc>
      </w:tr>
      <w:tr w:rsidR="00B95AD3" w:rsidRPr="00FB1A93" w:rsidTr="00A23C25">
        <w:trPr>
          <w:gridAfter w:val="2"/>
          <w:wAfter w:w="4923" w:type="dxa"/>
          <w:trHeight w:val="80"/>
        </w:trPr>
        <w:tc>
          <w:tcPr>
            <w:tcW w:w="4950" w:type="dxa"/>
            <w:gridSpan w:val="3"/>
          </w:tcPr>
          <w:p w:rsidR="00B95AD3" w:rsidRPr="00FB1A93" w:rsidRDefault="00B95AD3">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 xml:space="preserve">10.2 Russian shall be the working language used during on rendering of </w:t>
            </w:r>
            <w:r w:rsidRPr="00FB1A93">
              <w:rPr>
                <w:sz w:val="22"/>
                <w:szCs w:val="22"/>
                <w:lang w:val="en-US" w:eastAsia="zh-CN"/>
              </w:rPr>
              <w:t>service</w:t>
            </w:r>
            <w:r w:rsidRPr="00FB1A93">
              <w:rPr>
                <w:sz w:val="22"/>
                <w:szCs w:val="22"/>
                <w:lang w:val="en-US"/>
              </w:rPr>
              <w:t xml:space="preserve">s on site </w:t>
            </w:r>
            <w:r w:rsidRPr="00FB1A93">
              <w:rPr>
                <w:sz w:val="22"/>
                <w:szCs w:val="22"/>
                <w:lang w:val="en-US" w:eastAsia="zh-CN"/>
              </w:rPr>
              <w:t xml:space="preserve">(language of communication between </w:t>
            </w:r>
            <w:r w:rsidRPr="00FB1A93">
              <w:rPr>
                <w:sz w:val="22"/>
                <w:szCs w:val="22"/>
                <w:lang w:val="en-US"/>
              </w:rPr>
              <w:t xml:space="preserve">the Contractor’s and </w:t>
            </w:r>
            <w:r w:rsidRPr="00FB1A93">
              <w:rPr>
                <w:sz w:val="22"/>
                <w:szCs w:val="22"/>
                <w:lang w:val="en-US" w:eastAsia="zh-CN"/>
              </w:rPr>
              <w:t xml:space="preserve">the </w:t>
            </w:r>
            <w:r>
              <w:rPr>
                <w:sz w:val="22"/>
                <w:szCs w:val="22"/>
                <w:lang w:val="en-US"/>
              </w:rPr>
              <w:t xml:space="preserve"> Principal</w:t>
            </w:r>
            <w:r w:rsidRPr="00FB1A93">
              <w:rPr>
                <w:sz w:val="22"/>
                <w:szCs w:val="22"/>
                <w:lang w:val="en-US"/>
              </w:rPr>
              <w:t xml:space="preserve">’s (AEOI) </w:t>
            </w:r>
            <w:r w:rsidRPr="00FB1A93">
              <w:rPr>
                <w:sz w:val="22"/>
                <w:szCs w:val="22"/>
                <w:lang w:val="en-US" w:eastAsia="zh-CN"/>
              </w:rPr>
              <w:t xml:space="preserve">experts or </w:t>
            </w:r>
            <w:r w:rsidRPr="00FB1A93">
              <w:rPr>
                <w:sz w:val="22"/>
                <w:szCs w:val="22"/>
                <w:lang w:val="en-US"/>
              </w:rPr>
              <w:t xml:space="preserve">specialists and technical documentation). </w:t>
            </w:r>
          </w:p>
        </w:tc>
        <w:tc>
          <w:tcPr>
            <w:tcW w:w="5184" w:type="dxa"/>
            <w:gridSpan w:val="2"/>
          </w:tcPr>
          <w:p w:rsidR="00B95AD3" w:rsidRPr="00FB1A93" w:rsidRDefault="00B95AD3">
            <w:pPr>
              <w:ind w:right="309"/>
              <w:jc w:val="both"/>
            </w:pPr>
            <w:r w:rsidRPr="00FB1A93">
              <w:rPr>
                <w:sz w:val="22"/>
              </w:rPr>
              <w:t>10.2</w:t>
            </w:r>
            <w:r w:rsidRPr="00FB1A93">
              <w:rPr>
                <w:sz w:val="22"/>
              </w:rPr>
              <w:tab/>
              <w:t xml:space="preserve"> Рабочим языком во время оказания услуг на площадке (языком общения между экспертами или специалистами Подрядчика  и </w:t>
            </w:r>
            <w:r w:rsidR="00FA4FE7">
              <w:rPr>
                <w:sz w:val="22"/>
              </w:rPr>
              <w:t>Заказчик</w:t>
            </w:r>
            <w:r w:rsidRPr="00FB1A93">
              <w:rPr>
                <w:sz w:val="22"/>
              </w:rPr>
              <w:t>а</w:t>
            </w:r>
            <w:r w:rsidR="002371D8">
              <w:rPr>
                <w:sz w:val="22"/>
              </w:rPr>
              <w:t xml:space="preserve"> (ОАЭИ)</w:t>
            </w:r>
            <w:r w:rsidRPr="00FB1A93">
              <w:rPr>
                <w:sz w:val="22"/>
                <w:szCs w:val="22"/>
              </w:rPr>
              <w:t xml:space="preserve"> и технической документации) </w:t>
            </w:r>
            <w:r w:rsidRPr="00FB1A93">
              <w:rPr>
                <w:sz w:val="22"/>
              </w:rPr>
              <w:t xml:space="preserve">является русский язык. </w:t>
            </w:r>
          </w:p>
        </w:tc>
      </w:tr>
      <w:tr w:rsidR="00B95AD3" w:rsidRPr="00FB1A93" w:rsidTr="00A23C25">
        <w:trPr>
          <w:gridAfter w:val="2"/>
          <w:wAfter w:w="4923" w:type="dxa"/>
          <w:trHeight w:val="80"/>
        </w:trPr>
        <w:tc>
          <w:tcPr>
            <w:tcW w:w="4950" w:type="dxa"/>
            <w:gridSpan w:val="3"/>
          </w:tcPr>
          <w:p w:rsidR="00B95AD3" w:rsidRPr="00FB1A93" w:rsidRDefault="00B95AD3">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240" w:lineRule="auto"/>
              <w:ind w:right="69"/>
              <w:jc w:val="both"/>
              <w:rPr>
                <w:color w:val="auto"/>
                <w:sz w:val="22"/>
                <w:szCs w:val="22"/>
                <w:u w:val="none"/>
                <w:lang w:val="ru-RU"/>
              </w:rPr>
            </w:pPr>
            <w:r w:rsidRPr="00FB1A93">
              <w:rPr>
                <w:sz w:val="22"/>
                <w:szCs w:val="22"/>
                <w:u w:val="none"/>
              </w:rPr>
              <w:t>ARTICLE 11 COORDINATION AND LIAISON</w:t>
            </w:r>
          </w:p>
        </w:tc>
        <w:tc>
          <w:tcPr>
            <w:tcW w:w="5184" w:type="dxa"/>
            <w:gridSpan w:val="2"/>
          </w:tcPr>
          <w:p w:rsidR="00B95AD3" w:rsidRPr="00FB1A93" w:rsidRDefault="00B95AD3" w:rsidP="00EF5927">
            <w:pPr>
              <w:pStyle w:val="2"/>
              <w:numPr>
                <w:ilvl w:val="0"/>
                <w:numId w:val="0"/>
              </w:numPr>
              <w:spacing w:before="0" w:after="0" w:line="240" w:lineRule="auto"/>
              <w:ind w:left="80" w:right="309" w:hanging="80"/>
              <w:jc w:val="both"/>
              <w:rPr>
                <w:color w:val="auto"/>
                <w:sz w:val="22"/>
                <w:szCs w:val="22"/>
                <w:u w:val="none"/>
                <w:lang w:val="ru-RU"/>
              </w:rPr>
            </w:pPr>
            <w:r w:rsidRPr="00FB1A93">
              <w:rPr>
                <w:sz w:val="22"/>
                <w:szCs w:val="22"/>
                <w:u w:val="none"/>
              </w:rPr>
              <w:t>СТАТЬЯ 11  КООРДИНИРОВАНИЕ И ВЗАИМОДЕЙСТВИЕ</w:t>
            </w:r>
          </w:p>
        </w:tc>
      </w:tr>
      <w:tr w:rsidR="00B95AD3" w:rsidRPr="00FB1A93" w:rsidTr="00A23C25">
        <w:trPr>
          <w:gridAfter w:val="2"/>
          <w:wAfter w:w="4923" w:type="dxa"/>
          <w:trHeight w:val="80"/>
        </w:trPr>
        <w:tc>
          <w:tcPr>
            <w:tcW w:w="4950" w:type="dxa"/>
            <w:gridSpan w:val="3"/>
          </w:tcPr>
          <w:p w:rsidR="00B95AD3" w:rsidRPr="00FB1A93" w:rsidRDefault="00B95AD3">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0"/>
                <w:numId w:val="7"/>
              </w:numPr>
              <w:tabs>
                <w:tab w:val="num" w:pos="540"/>
              </w:tabs>
              <w:ind w:left="0" w:right="69" w:firstLine="0"/>
              <w:jc w:val="both"/>
              <w:rPr>
                <w:lang w:val="en-US"/>
              </w:rPr>
            </w:pPr>
            <w:r w:rsidRPr="00FB1A93">
              <w:rPr>
                <w:sz w:val="22"/>
                <w:szCs w:val="22"/>
                <w:lang w:val="en-US"/>
              </w:rPr>
              <w:t>This Article defines the general principles for the coordination and liaison for the performance of the present Contract.</w:t>
            </w:r>
          </w:p>
          <w:p w:rsidR="00B95AD3" w:rsidRPr="00FB1A93" w:rsidRDefault="00B95AD3">
            <w:pPr>
              <w:ind w:right="69"/>
              <w:jc w:val="both"/>
              <w:rPr>
                <w:lang w:val="en-US"/>
              </w:rPr>
            </w:pPr>
          </w:p>
        </w:tc>
        <w:tc>
          <w:tcPr>
            <w:tcW w:w="5184" w:type="dxa"/>
            <w:gridSpan w:val="2"/>
          </w:tcPr>
          <w:p w:rsidR="00B95AD3" w:rsidRPr="00FB1A93" w:rsidRDefault="00B95AD3" w:rsidP="00AA4A61">
            <w:pPr>
              <w:numPr>
                <w:ilvl w:val="1"/>
                <w:numId w:val="18"/>
              </w:numPr>
              <w:tabs>
                <w:tab w:val="num" w:pos="1"/>
              </w:tabs>
              <w:ind w:left="1" w:right="309" w:hanging="14"/>
              <w:jc w:val="both"/>
            </w:pPr>
            <w:r w:rsidRPr="00FB1A93">
              <w:rPr>
                <w:sz w:val="22"/>
                <w:lang w:val="en-US"/>
              </w:rPr>
              <w:t xml:space="preserve"> </w:t>
            </w:r>
            <w:r w:rsidRPr="00FB1A93">
              <w:rPr>
                <w:sz w:val="22"/>
              </w:rPr>
              <w:t>В настоящей статье определяются основные принципы координирования и взаимодействия в период выполнения настоящего  Контракта.</w:t>
            </w:r>
          </w:p>
        </w:tc>
      </w:tr>
      <w:tr w:rsidR="00B95AD3" w:rsidRPr="00FB1A93" w:rsidTr="00A23C25">
        <w:trPr>
          <w:gridAfter w:val="2"/>
          <w:wAfter w:w="4923" w:type="dxa"/>
          <w:trHeight w:val="80"/>
        </w:trPr>
        <w:tc>
          <w:tcPr>
            <w:tcW w:w="4950" w:type="dxa"/>
            <w:gridSpan w:val="3"/>
          </w:tcPr>
          <w:p w:rsidR="00B95AD3" w:rsidRPr="00FB1A93" w:rsidRDefault="00B95AD3">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18"/>
              </w:numPr>
              <w:tabs>
                <w:tab w:val="clear" w:pos="375"/>
                <w:tab w:val="num" w:pos="0"/>
                <w:tab w:val="num" w:pos="540"/>
              </w:tabs>
              <w:ind w:left="0" w:right="69" w:hanging="15"/>
              <w:jc w:val="both"/>
              <w:rPr>
                <w:lang w:val="en-US" w:eastAsia="zh-CN"/>
              </w:rPr>
            </w:pPr>
            <w:r w:rsidRPr="00FB1A93">
              <w:rPr>
                <w:sz w:val="22"/>
                <w:szCs w:val="22"/>
                <w:lang w:val="en-US"/>
              </w:rPr>
              <w:t xml:space="preserve">The Parties shall authorize their respective representatives to coordinate and liaise all activities during the implementation of the Contract, and may also authorize other representatives stationed in </w:t>
            </w:r>
            <w:smartTag w:uri="urn:schemas-microsoft-com:office:smarttags" w:element="country-region">
              <w:r w:rsidRPr="00FB1A93">
                <w:rPr>
                  <w:sz w:val="22"/>
                  <w:szCs w:val="22"/>
                  <w:lang w:val="en-US"/>
                </w:rPr>
                <w:t>Russia</w:t>
              </w:r>
            </w:smartTag>
            <w:r w:rsidRPr="00FB1A93">
              <w:rPr>
                <w:sz w:val="22"/>
                <w:szCs w:val="22"/>
                <w:lang w:val="en-US"/>
              </w:rPr>
              <w:t xml:space="preserve"> or in </w:t>
            </w:r>
            <w:smartTag w:uri="urn:schemas-microsoft-com:office:smarttags" w:element="place">
              <w:smartTag w:uri="urn:schemas-microsoft-com:office:smarttags" w:element="country-region">
                <w:r w:rsidRPr="00FB1A93">
                  <w:rPr>
                    <w:sz w:val="22"/>
                    <w:szCs w:val="22"/>
                    <w:lang w:val="en-US"/>
                  </w:rPr>
                  <w:t>Iran</w:t>
                </w:r>
              </w:smartTag>
            </w:smartTag>
            <w:r w:rsidRPr="00FB1A93">
              <w:rPr>
                <w:sz w:val="22"/>
                <w:szCs w:val="22"/>
                <w:lang w:val="en-US"/>
              </w:rPr>
              <w:t xml:space="preserve"> to deal with matters relating to the Contract within their respective scopes of responsibility.</w:t>
            </w:r>
          </w:p>
          <w:p w:rsidR="00B95AD3" w:rsidRPr="00FB1A93" w:rsidRDefault="00B95AD3">
            <w:pPr>
              <w:ind w:right="69"/>
              <w:jc w:val="both"/>
              <w:rPr>
                <w:lang w:val="en-US"/>
              </w:rPr>
            </w:pPr>
          </w:p>
        </w:tc>
        <w:tc>
          <w:tcPr>
            <w:tcW w:w="5184" w:type="dxa"/>
            <w:gridSpan w:val="2"/>
          </w:tcPr>
          <w:p w:rsidR="00B95AD3" w:rsidRPr="00FB1A93" w:rsidRDefault="00B95AD3" w:rsidP="0076505B">
            <w:pPr>
              <w:numPr>
                <w:ilvl w:val="0"/>
                <w:numId w:val="7"/>
              </w:numPr>
              <w:tabs>
                <w:tab w:val="num" w:pos="540"/>
                <w:tab w:val="num" w:pos="6120"/>
              </w:tabs>
              <w:ind w:left="0" w:right="309" w:firstLine="0"/>
              <w:jc w:val="both"/>
            </w:pPr>
            <w:r w:rsidRPr="00FB1A93">
              <w:rPr>
                <w:sz w:val="22"/>
              </w:rPr>
              <w:t xml:space="preserve">Стороны обязуются обозначить своих соответствующих представителей для координирования и обеспечения взаимодействия по всем видам деятельности в период реализации настоящего Контракта, и могут также назначить других  представителей, находящихся в России или ИРИ, для ведения дел, имеющих отношение к Контракту, в рамках соответствующих границ их ответственности. </w:t>
            </w:r>
          </w:p>
        </w:tc>
      </w:tr>
      <w:tr w:rsidR="00B95AD3" w:rsidRPr="00FB1A93" w:rsidTr="00A23C25">
        <w:trPr>
          <w:gridAfter w:val="2"/>
          <w:wAfter w:w="4923" w:type="dxa"/>
          <w:trHeight w:val="80"/>
        </w:trPr>
        <w:tc>
          <w:tcPr>
            <w:tcW w:w="4950" w:type="dxa"/>
            <w:gridSpan w:val="3"/>
          </w:tcPr>
          <w:p w:rsidR="00B95AD3" w:rsidRPr="00FB1A93" w:rsidRDefault="00B95AD3">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rsidP="00EF5927">
            <w:pPr>
              <w:ind w:right="69"/>
              <w:jc w:val="both"/>
              <w:rPr>
                <w:lang w:val="en-US"/>
              </w:rPr>
            </w:pPr>
            <w:r w:rsidRPr="00FB1A93">
              <w:rPr>
                <w:sz w:val="22"/>
                <w:szCs w:val="22"/>
                <w:lang w:val="en-US"/>
              </w:rPr>
              <w:t>The information for the authorized representatives (included but not limit to name, sex, telephone no., fax no, e-mail address, etc) shall be presented to each other by both Parties within two weeks after the date of signing the Contract.</w:t>
            </w:r>
          </w:p>
          <w:p w:rsidR="00B95AD3" w:rsidRPr="00FB1A93" w:rsidRDefault="00B95AD3">
            <w:pPr>
              <w:ind w:right="69"/>
              <w:jc w:val="both"/>
              <w:rPr>
                <w:lang w:val="en-US"/>
              </w:rPr>
            </w:pPr>
          </w:p>
        </w:tc>
        <w:tc>
          <w:tcPr>
            <w:tcW w:w="5184" w:type="dxa"/>
            <w:gridSpan w:val="2"/>
          </w:tcPr>
          <w:p w:rsidR="00B95AD3" w:rsidRPr="00FB1A93" w:rsidRDefault="00B95AD3">
            <w:pPr>
              <w:ind w:right="309"/>
              <w:jc w:val="both"/>
            </w:pPr>
            <w:r w:rsidRPr="00FB1A93">
              <w:rPr>
                <w:sz w:val="22"/>
              </w:rPr>
              <w:t xml:space="preserve">Данные на официальных представителей (включая, </w:t>
            </w:r>
            <w:r w:rsidR="002371D8">
              <w:rPr>
                <w:sz w:val="22"/>
              </w:rPr>
              <w:t xml:space="preserve">кроме прочего, </w:t>
            </w:r>
            <w:r w:rsidRPr="00FB1A93">
              <w:rPr>
                <w:sz w:val="22"/>
              </w:rPr>
              <w:t>фамилию, имя, отчество, должность, место работы, год рождения, пол, номер телефона, факса, электронной почты) должны быть направлены сторонами друг другу в течение двух недель после даты подписания Контракта.</w:t>
            </w:r>
          </w:p>
        </w:tc>
      </w:tr>
      <w:tr w:rsidR="00B95AD3" w:rsidRPr="00FB1A93" w:rsidTr="00A23C25">
        <w:trPr>
          <w:gridAfter w:val="2"/>
          <w:wAfter w:w="4923" w:type="dxa"/>
          <w:trHeight w:val="80"/>
        </w:trPr>
        <w:tc>
          <w:tcPr>
            <w:tcW w:w="4950" w:type="dxa"/>
            <w:gridSpan w:val="3"/>
          </w:tcPr>
          <w:p w:rsidR="00B95AD3" w:rsidRPr="00FB1A93" w:rsidRDefault="00B95AD3" w:rsidP="00EF5927">
            <w:pPr>
              <w:ind w:right="69"/>
              <w:jc w:val="both"/>
            </w:pPr>
          </w:p>
        </w:tc>
        <w:tc>
          <w:tcPr>
            <w:tcW w:w="5184" w:type="dxa"/>
            <w:gridSpan w:val="2"/>
          </w:tcPr>
          <w:p w:rsidR="00B95AD3" w:rsidRPr="00FB1A93" w:rsidRDefault="00B95AD3">
            <w:pPr>
              <w:ind w:right="309"/>
              <w:jc w:val="both"/>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18"/>
              </w:numPr>
              <w:tabs>
                <w:tab w:val="clear" w:pos="375"/>
                <w:tab w:val="num" w:pos="-180"/>
                <w:tab w:val="num" w:pos="540"/>
              </w:tabs>
              <w:ind w:left="0" w:right="69" w:hanging="15"/>
              <w:jc w:val="both"/>
              <w:rPr>
                <w:spacing w:val="-4"/>
                <w:lang w:val="en-US"/>
              </w:rPr>
            </w:pPr>
            <w:r w:rsidRPr="00FB1A93">
              <w:rPr>
                <w:sz w:val="22"/>
                <w:szCs w:val="22"/>
                <w:lang w:val="en-US"/>
              </w:rPr>
              <w:t xml:space="preserve">The method of liaison used by the </w:t>
            </w:r>
            <w:r>
              <w:rPr>
                <w:sz w:val="22"/>
                <w:szCs w:val="22"/>
                <w:lang w:val="en-US"/>
              </w:rPr>
              <w:t xml:space="preserve"> Principal</w:t>
            </w:r>
            <w:r w:rsidRPr="00FB1A93">
              <w:rPr>
                <w:sz w:val="22"/>
                <w:szCs w:val="22"/>
                <w:lang w:val="en-US"/>
              </w:rPr>
              <w:t xml:space="preserve"> and the Contractor shall be through the separate channels, e.g. correspondences, letters, fax, e-mail, personal contacts, meetings, telephone and so on.</w:t>
            </w:r>
          </w:p>
          <w:p w:rsidR="00B95AD3" w:rsidRPr="00FB1A93" w:rsidRDefault="00B95AD3" w:rsidP="00EF5927">
            <w:pPr>
              <w:ind w:right="69"/>
              <w:jc w:val="both"/>
              <w:rPr>
                <w:lang w:val="en-US"/>
              </w:rPr>
            </w:pPr>
          </w:p>
        </w:tc>
        <w:tc>
          <w:tcPr>
            <w:tcW w:w="5184" w:type="dxa"/>
            <w:gridSpan w:val="2"/>
          </w:tcPr>
          <w:p w:rsidR="00B95AD3" w:rsidRPr="00FB1A93" w:rsidRDefault="00B95AD3" w:rsidP="008F0134">
            <w:pPr>
              <w:numPr>
                <w:ilvl w:val="0"/>
                <w:numId w:val="7"/>
              </w:numPr>
              <w:tabs>
                <w:tab w:val="num" w:pos="540"/>
                <w:tab w:val="num" w:pos="6120"/>
              </w:tabs>
              <w:ind w:left="0" w:right="132" w:firstLine="0"/>
              <w:jc w:val="both"/>
              <w:rPr>
                <w:spacing w:val="-4"/>
              </w:rPr>
            </w:pPr>
            <w:r w:rsidRPr="00FB1A93">
              <w:rPr>
                <w:sz w:val="22"/>
              </w:rPr>
              <w:t xml:space="preserve">Метод взаимодействия </w:t>
            </w:r>
            <w:r w:rsidR="00FA4FE7">
              <w:rPr>
                <w:sz w:val="22"/>
              </w:rPr>
              <w:t>Заказчик</w:t>
            </w:r>
            <w:r w:rsidRPr="00FB1A93">
              <w:rPr>
                <w:sz w:val="22"/>
              </w:rPr>
              <w:t>а и Подрядчика должен обеспечивать связь посредством различных каналов, напр., посредством переписки, писем, факсимильной связи, электронной почты, личными контактами, совещаниями, телефонными переговорами и т.д.</w:t>
            </w:r>
          </w:p>
        </w:tc>
      </w:tr>
      <w:tr w:rsidR="00B95AD3" w:rsidRPr="00FB1A93" w:rsidTr="00A23C25">
        <w:trPr>
          <w:gridAfter w:val="2"/>
          <w:wAfter w:w="4923" w:type="dxa"/>
          <w:trHeight w:val="80"/>
        </w:trPr>
        <w:tc>
          <w:tcPr>
            <w:tcW w:w="4950" w:type="dxa"/>
            <w:gridSpan w:val="3"/>
          </w:tcPr>
          <w:p w:rsidR="00B95AD3" w:rsidRPr="00FB1A93" w:rsidRDefault="00B95AD3" w:rsidP="00EF5927">
            <w:pPr>
              <w:ind w:right="69"/>
              <w:jc w:val="both"/>
            </w:pPr>
          </w:p>
        </w:tc>
        <w:tc>
          <w:tcPr>
            <w:tcW w:w="5184" w:type="dxa"/>
            <w:gridSpan w:val="2"/>
          </w:tcPr>
          <w:p w:rsidR="00B95AD3" w:rsidRPr="00FB1A93" w:rsidRDefault="00B95AD3" w:rsidP="008F0134">
            <w:pPr>
              <w:ind w:right="132"/>
              <w:jc w:val="both"/>
            </w:pPr>
          </w:p>
        </w:tc>
      </w:tr>
      <w:tr w:rsidR="00B95AD3" w:rsidRPr="00FB1A93" w:rsidTr="00A23C25">
        <w:trPr>
          <w:gridAfter w:val="2"/>
          <w:wAfter w:w="4923" w:type="dxa"/>
          <w:trHeight w:val="80"/>
        </w:trPr>
        <w:tc>
          <w:tcPr>
            <w:tcW w:w="4950" w:type="dxa"/>
            <w:gridSpan w:val="3"/>
          </w:tcPr>
          <w:p w:rsidR="00B95AD3" w:rsidRPr="00FB1A93" w:rsidRDefault="00B95AD3" w:rsidP="00B709D8">
            <w:pPr>
              <w:widowControl w:val="0"/>
              <w:tabs>
                <w:tab w:val="num" w:pos="540"/>
              </w:tabs>
              <w:ind w:left="-15" w:right="69"/>
              <w:jc w:val="both"/>
              <w:rPr>
                <w:lang w:val="en-US"/>
              </w:rPr>
            </w:pPr>
            <w:r w:rsidRPr="00FB1A93">
              <w:rPr>
                <w:sz w:val="22"/>
                <w:szCs w:val="22"/>
                <w:lang w:val="en-US"/>
              </w:rPr>
              <w:t>Communications on management, commercial and technical issue could be conducted through oral form or by electronic means including e-mail at first for the sake of convenience and speediness. Afterwards they must be officially confirmed by legible writing forms.</w:t>
            </w:r>
          </w:p>
        </w:tc>
        <w:tc>
          <w:tcPr>
            <w:tcW w:w="5184" w:type="dxa"/>
            <w:gridSpan w:val="2"/>
          </w:tcPr>
          <w:p w:rsidR="00B95AD3" w:rsidRPr="00FB1A93" w:rsidRDefault="00B95AD3" w:rsidP="008F0134">
            <w:pPr>
              <w:ind w:right="132"/>
              <w:jc w:val="both"/>
            </w:pPr>
            <w:r w:rsidRPr="00FB1A93">
              <w:rPr>
                <w:spacing w:val="-4"/>
                <w:sz w:val="22"/>
              </w:rPr>
              <w:t>В целях удобства и ускорения взаимодействие по вопросам управления, вопросам коммерческого и технического характера может быть осуществлено сначала устно или посредством  электронной связи. Далее все контакты должны быть официально подтверждены официальными письменными документами.</w:t>
            </w:r>
          </w:p>
        </w:tc>
      </w:tr>
      <w:tr w:rsidR="00B95AD3" w:rsidRPr="00FB1A93" w:rsidTr="00A23C25">
        <w:trPr>
          <w:gridAfter w:val="2"/>
          <w:wAfter w:w="4923" w:type="dxa"/>
          <w:trHeight w:val="80"/>
        </w:trPr>
        <w:tc>
          <w:tcPr>
            <w:tcW w:w="4950" w:type="dxa"/>
            <w:gridSpan w:val="3"/>
          </w:tcPr>
          <w:p w:rsidR="00B95AD3" w:rsidRPr="00FB1A93" w:rsidRDefault="00B95AD3" w:rsidP="00EF5927">
            <w:pPr>
              <w:ind w:right="69"/>
              <w:jc w:val="both"/>
            </w:pPr>
          </w:p>
        </w:tc>
        <w:tc>
          <w:tcPr>
            <w:tcW w:w="5184" w:type="dxa"/>
            <w:gridSpan w:val="2"/>
          </w:tcPr>
          <w:p w:rsidR="00B95AD3" w:rsidRPr="00FB1A93" w:rsidRDefault="00B95AD3" w:rsidP="008F0134">
            <w:pPr>
              <w:ind w:right="132"/>
              <w:jc w:val="both"/>
            </w:pP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rPr>
            </w:pPr>
            <w:r w:rsidRPr="00FB1A93">
              <w:rPr>
                <w:color w:val="auto"/>
                <w:sz w:val="22"/>
                <w:szCs w:val="22"/>
                <w:u w:val="none"/>
              </w:rPr>
              <w:t>ARTICLE 12 VARIATION AND SUSPENSION</w:t>
            </w:r>
          </w:p>
          <w:p w:rsidR="00B95AD3" w:rsidRPr="00FB1A93" w:rsidRDefault="00B95AD3" w:rsidP="00EF5927">
            <w:pPr>
              <w:spacing w:line="120" w:lineRule="atLeast"/>
              <w:ind w:right="69"/>
              <w:jc w:val="both"/>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color w:val="auto"/>
                <w:sz w:val="22"/>
                <w:szCs w:val="22"/>
                <w:u w:val="none"/>
                <w:lang w:val="ru-RU"/>
              </w:rPr>
            </w:pPr>
            <w:r w:rsidRPr="00FB1A93">
              <w:rPr>
                <w:sz w:val="22"/>
                <w:szCs w:val="22"/>
                <w:u w:val="none"/>
                <w:lang w:val="ru-RU"/>
              </w:rPr>
              <w:t>СТАТЬЯ 12  ИЗМЕНЕНИЯ И ВРЕМЕННОЕ ПРЕКРАЩЕНИЕ ОБЯЗАТЕЛЬСТВ ПО КОНТРАКТУ</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1"/>
                <w:numId w:val="8"/>
              </w:numPr>
              <w:ind w:left="0" w:right="69" w:firstLine="0"/>
              <w:jc w:val="both"/>
              <w:rPr>
                <w:lang w:val="en-US"/>
              </w:rPr>
            </w:pPr>
            <w:r w:rsidRPr="00FB1A93">
              <w:rPr>
                <w:sz w:val="22"/>
                <w:szCs w:val="22"/>
                <w:lang w:val="en-US"/>
              </w:rPr>
              <w:t xml:space="preserve">Each party has the right to deliver the </w:t>
            </w:r>
            <w:r w:rsidRPr="00FB1A93">
              <w:rPr>
                <w:sz w:val="22"/>
                <w:szCs w:val="22"/>
                <w:lang w:val="en-US"/>
              </w:rPr>
              <w:lastRenderedPageBreak/>
              <w:t>request to the other party for making variation to this Contract upon the final agreement of both Parties, the variation shall be confirmed by signing the relevant Amendment to the Contract.</w:t>
            </w:r>
          </w:p>
          <w:p w:rsidR="00B95AD3" w:rsidRPr="00FB1A93" w:rsidRDefault="00B95AD3">
            <w:pPr>
              <w:ind w:right="69"/>
              <w:jc w:val="both"/>
              <w:rPr>
                <w:lang w:val="en-US"/>
              </w:rPr>
            </w:pPr>
          </w:p>
        </w:tc>
        <w:tc>
          <w:tcPr>
            <w:tcW w:w="5184" w:type="dxa"/>
            <w:gridSpan w:val="2"/>
          </w:tcPr>
          <w:p w:rsidR="00B95AD3" w:rsidRPr="00FB1A93" w:rsidRDefault="00B95AD3" w:rsidP="00AA4A61">
            <w:pPr>
              <w:numPr>
                <w:ilvl w:val="1"/>
                <w:numId w:val="19"/>
              </w:numPr>
              <w:tabs>
                <w:tab w:val="num" w:pos="1"/>
              </w:tabs>
              <w:ind w:left="0" w:right="132" w:hanging="14"/>
              <w:jc w:val="both"/>
            </w:pPr>
            <w:r w:rsidRPr="00FB1A93">
              <w:rPr>
                <w:sz w:val="22"/>
                <w:lang w:val="en-US"/>
              </w:rPr>
              <w:lastRenderedPageBreak/>
              <w:t xml:space="preserve"> </w:t>
            </w:r>
            <w:r w:rsidRPr="00FB1A93">
              <w:rPr>
                <w:sz w:val="22"/>
              </w:rPr>
              <w:t xml:space="preserve">Каждая из сторон имеет право направить </w:t>
            </w:r>
            <w:r w:rsidRPr="00FB1A93">
              <w:rPr>
                <w:sz w:val="22"/>
              </w:rPr>
              <w:lastRenderedPageBreak/>
              <w:t>заявку другой стороне о внесении   изменений в настоящий Контракт. По окончательному согласованию обеих сторон изменение должно быть подтверждено посредством подписания соответствующего Дополнения к Контракту.</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19"/>
              </w:numPr>
              <w:ind w:left="0" w:right="69" w:firstLine="0"/>
              <w:jc w:val="both"/>
              <w:rPr>
                <w:lang w:val="en-US"/>
              </w:rPr>
            </w:pPr>
            <w:r w:rsidRPr="00FB1A93">
              <w:rPr>
                <w:sz w:val="22"/>
                <w:szCs w:val="22"/>
                <w:lang w:val="en-US"/>
              </w:rPr>
              <w:t xml:space="preserve">During implementation of the Contract, the </w:t>
            </w:r>
            <w:r>
              <w:rPr>
                <w:sz w:val="22"/>
                <w:szCs w:val="22"/>
                <w:lang w:val="en-US"/>
              </w:rPr>
              <w:t xml:space="preserve"> Principal</w:t>
            </w:r>
            <w:r w:rsidRPr="00FB1A93">
              <w:rPr>
                <w:sz w:val="22"/>
                <w:szCs w:val="22"/>
                <w:lang w:val="en-US"/>
              </w:rPr>
              <w:t xml:space="preserve"> shall have the right to suspend the rendering of services or any portion thereof for some reasons by giving to the Contractor a written notice thereof by fax 7 (seven) days prior to the effective date of the suspension. The written notice shall specify the portion of the services to be suspended and the effective date of suspension and the estimated date of resumption, if possible. The original copy of suspension notice shall be sent to the Contractor by registered airmail thereafter.</w:t>
            </w:r>
          </w:p>
          <w:p w:rsidR="00B95AD3" w:rsidRPr="00FB1A93" w:rsidRDefault="00B95AD3">
            <w:pPr>
              <w:ind w:right="69"/>
              <w:jc w:val="both"/>
              <w:rPr>
                <w:lang w:val="en-US"/>
              </w:rPr>
            </w:pPr>
          </w:p>
        </w:tc>
        <w:tc>
          <w:tcPr>
            <w:tcW w:w="5184" w:type="dxa"/>
            <w:gridSpan w:val="2"/>
          </w:tcPr>
          <w:p w:rsidR="00B95AD3" w:rsidRPr="00FB1A93" w:rsidRDefault="00B95AD3" w:rsidP="008F0134">
            <w:pPr>
              <w:numPr>
                <w:ilvl w:val="1"/>
                <w:numId w:val="8"/>
              </w:numPr>
              <w:ind w:left="0" w:right="132" w:firstLine="0"/>
              <w:jc w:val="both"/>
            </w:pPr>
            <w:r w:rsidRPr="00FB1A93">
              <w:rPr>
                <w:sz w:val="22"/>
              </w:rPr>
              <w:t xml:space="preserve">В процессе реализации настоящего Контракта </w:t>
            </w:r>
            <w:r w:rsidR="00FA4FE7">
              <w:rPr>
                <w:sz w:val="22"/>
              </w:rPr>
              <w:t>Заказчик</w:t>
            </w:r>
            <w:r w:rsidRPr="00FB1A93">
              <w:rPr>
                <w:sz w:val="22"/>
              </w:rPr>
              <w:t xml:space="preserve"> имеет право временно </w:t>
            </w:r>
            <w:ins w:id="912" w:author="Павлютенков Юрий Владимирович" w:date="2014-03-28T09:18:00Z">
              <w:r w:rsidR="00075E43" w:rsidRPr="00075E43">
                <w:rPr>
                  <w:sz w:val="22"/>
                  <w:highlight w:val="green"/>
                  <w:rPrChange w:id="913" w:author="Павлютенков Юрий Владимирович" w:date="2014-03-28T09:18:00Z">
                    <w:rPr>
                      <w:sz w:val="22"/>
                    </w:rPr>
                  </w:rPrChange>
                </w:rPr>
                <w:t>приостановить</w:t>
              </w:r>
              <w:r w:rsidR="00F56C9B">
                <w:rPr>
                  <w:sz w:val="22"/>
                </w:rPr>
                <w:t xml:space="preserve"> </w:t>
              </w:r>
            </w:ins>
            <w:r w:rsidRPr="00FB1A93">
              <w:rPr>
                <w:sz w:val="22"/>
              </w:rPr>
              <w:t>оказание услуг полностью или частично по каким-либо причинам посредством направления Подрядчику письменного уведомления об этом факсом за 7 (семь) дней до даты приостановления. В письменном уведомлении должен быть указан перечень приостановленных услуг, дата вступления в силу временного прекращения и планируемая дата возобновления оказания услуг, если это возможно. Позднее зарегистрированный оригинал письма-уведомления должен быть направлен Подрядчику авиапочтой.</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19"/>
              </w:numPr>
              <w:ind w:left="0" w:right="69" w:firstLine="0"/>
              <w:jc w:val="both"/>
              <w:rPr>
                <w:lang w:val="en-US"/>
              </w:rPr>
            </w:pPr>
            <w:r w:rsidRPr="00FB1A93">
              <w:rPr>
                <w:sz w:val="22"/>
                <w:szCs w:val="22"/>
                <w:lang w:val="en-US"/>
              </w:rPr>
              <w:t xml:space="preserve">The Contractor shall suspend the rendering of services specified in accordance with the notice and use its best efforts to minimize the impact of the suspension with the assistance of the </w:t>
            </w:r>
            <w:r>
              <w:rPr>
                <w:sz w:val="22"/>
                <w:szCs w:val="22"/>
                <w:lang w:val="en-US"/>
              </w:rPr>
              <w:t xml:space="preserve"> Principal</w:t>
            </w:r>
            <w:r w:rsidRPr="00FB1A93">
              <w:rPr>
                <w:sz w:val="22"/>
                <w:szCs w:val="22"/>
                <w:lang w:val="en-US"/>
              </w:rPr>
              <w:t>. However, the Contractor shall continue to carry out all unsuspended rendering of services.</w:t>
            </w:r>
          </w:p>
          <w:p w:rsidR="00B95AD3" w:rsidRPr="00FB1A93" w:rsidRDefault="00B95AD3">
            <w:pPr>
              <w:ind w:right="69"/>
              <w:jc w:val="both"/>
              <w:rPr>
                <w:lang w:val="en-US"/>
              </w:rPr>
            </w:pPr>
          </w:p>
        </w:tc>
        <w:tc>
          <w:tcPr>
            <w:tcW w:w="5184" w:type="dxa"/>
            <w:gridSpan w:val="2"/>
          </w:tcPr>
          <w:p w:rsidR="00B95AD3" w:rsidRPr="00FB1A93" w:rsidRDefault="00B95AD3" w:rsidP="008F0134">
            <w:pPr>
              <w:numPr>
                <w:ilvl w:val="1"/>
                <w:numId w:val="8"/>
              </w:numPr>
              <w:ind w:left="0" w:right="132" w:firstLine="0"/>
              <w:jc w:val="both"/>
            </w:pPr>
            <w:r w:rsidRPr="00FB1A93">
              <w:rPr>
                <w:sz w:val="22"/>
              </w:rPr>
              <w:t xml:space="preserve">Подрядчик обязуется приостановить оказание услуг, обозначенных в уведомлении, и приложить все возможные усилия для сведения к минимуму последствий приостановки при поддержке </w:t>
            </w:r>
            <w:r w:rsidR="00FA4FE7">
              <w:rPr>
                <w:sz w:val="22"/>
              </w:rPr>
              <w:t>Заказчик</w:t>
            </w:r>
            <w:r w:rsidRPr="00FB1A93">
              <w:rPr>
                <w:sz w:val="22"/>
              </w:rPr>
              <w:t>а. Однако Подрядчик обязуется продолжать оказание услуг, не подлежащие приостановлению.</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pPr>
              <w:snapToGrid w:val="0"/>
              <w:ind w:right="69"/>
              <w:jc w:val="both"/>
              <w:rPr>
                <w:lang w:val="en-US"/>
              </w:rPr>
            </w:pPr>
            <w:r w:rsidRPr="00FB1A93">
              <w:rPr>
                <w:sz w:val="22"/>
                <w:szCs w:val="22"/>
                <w:lang w:val="en-US"/>
              </w:rPr>
              <w:t xml:space="preserve">12.4 If the above suspension is caused by reasons for which the Contractor is responsible, then the Contractor shall correct its default in performing its obligations under the Contract or eliminate deviation from the quality standards specified in the Contract which caused the suspension and resume the rendering of services as soon as possible without any extra costs to the </w:t>
            </w:r>
            <w:r>
              <w:rPr>
                <w:sz w:val="22"/>
                <w:szCs w:val="22"/>
                <w:lang w:val="en-US"/>
              </w:rPr>
              <w:t xml:space="preserve"> Principal</w:t>
            </w:r>
            <w:r w:rsidRPr="00FB1A93">
              <w:rPr>
                <w:sz w:val="22"/>
                <w:szCs w:val="22"/>
                <w:lang w:val="en-US"/>
              </w:rPr>
              <w:t xml:space="preserve"> (AEOI) and/or extension of the Project Schedule as well as the Contractor's responsibility for Contract Warranties. The Contractor shall pay the </w:t>
            </w:r>
            <w:r>
              <w:rPr>
                <w:sz w:val="22"/>
                <w:szCs w:val="22"/>
                <w:lang w:val="en-US"/>
              </w:rPr>
              <w:t xml:space="preserve"> Principal</w:t>
            </w:r>
            <w:r w:rsidRPr="00FB1A93">
              <w:rPr>
                <w:sz w:val="22"/>
                <w:szCs w:val="22"/>
                <w:lang w:val="en-US"/>
              </w:rPr>
              <w:t xml:space="preserve"> the additional costs actually incurred by the </w:t>
            </w:r>
            <w:r>
              <w:rPr>
                <w:sz w:val="22"/>
                <w:szCs w:val="22"/>
                <w:lang w:val="en-US"/>
              </w:rPr>
              <w:t xml:space="preserve"> Principal</w:t>
            </w:r>
            <w:r w:rsidRPr="00FB1A93">
              <w:rPr>
                <w:sz w:val="22"/>
                <w:szCs w:val="22"/>
                <w:lang w:val="en-US"/>
              </w:rPr>
              <w:t xml:space="preserve"> resulting solely and reasonably from the said suspension but under no circumstances the total sum of these additional costs shall exceed 10% of the cost of the suspended services.</w:t>
            </w:r>
          </w:p>
          <w:p w:rsidR="00B95AD3" w:rsidRPr="00FB1A93" w:rsidRDefault="00B95AD3">
            <w:pPr>
              <w:ind w:right="69"/>
              <w:jc w:val="both"/>
              <w:rPr>
                <w:lang w:val="en-US"/>
              </w:rPr>
            </w:pPr>
          </w:p>
        </w:tc>
        <w:tc>
          <w:tcPr>
            <w:tcW w:w="5184" w:type="dxa"/>
            <w:gridSpan w:val="2"/>
          </w:tcPr>
          <w:p w:rsidR="00B95AD3" w:rsidRPr="00FB1A93" w:rsidRDefault="00B95AD3" w:rsidP="008F0134">
            <w:pPr>
              <w:snapToGrid w:val="0"/>
              <w:ind w:right="132"/>
              <w:jc w:val="both"/>
            </w:pPr>
            <w:r w:rsidRPr="00FB1A93">
              <w:rPr>
                <w:sz w:val="22"/>
              </w:rPr>
              <w:t xml:space="preserve">12.4 В случае если такого рода приостановка   вызвана причинами, ответственность  за которые несет Подрядчик, Подрядчик обязуется исправить свою недоработку посредством выполнения обязательств по Контракту или устранить отклонение от стандартов качества, оговоренных Контрактом, что привело к временному прекращению, а также возобновить оказание услуг в ближайшее время без взимания дополнительной оплаты с </w:t>
            </w:r>
            <w:r w:rsidR="00FA4FE7">
              <w:rPr>
                <w:sz w:val="22"/>
              </w:rPr>
              <w:t>Заказчик</w:t>
            </w:r>
            <w:r w:rsidRPr="00FB1A93">
              <w:rPr>
                <w:sz w:val="22"/>
              </w:rPr>
              <w:t xml:space="preserve">а и/или продления Графика оказание услуг, а  также изменения степени ответственности Подрядчика по контрактным гарантиям. Подрядчик обязуется возместить </w:t>
            </w:r>
            <w:r w:rsidR="00FA4FE7">
              <w:rPr>
                <w:sz w:val="22"/>
              </w:rPr>
              <w:t>Заказчик</w:t>
            </w:r>
            <w:r w:rsidRPr="00FB1A93">
              <w:rPr>
                <w:sz w:val="22"/>
              </w:rPr>
              <w:t xml:space="preserve">у все дополнительные затраты, которые понес </w:t>
            </w:r>
            <w:r w:rsidR="00FA4FE7">
              <w:rPr>
                <w:sz w:val="22"/>
              </w:rPr>
              <w:t>Заказчик</w:t>
            </w:r>
            <w:r w:rsidRPr="00FB1A93">
              <w:rPr>
                <w:sz w:val="22"/>
              </w:rPr>
              <w:t xml:space="preserve"> на  практике непосредственно в результате и по причине вышеупомянутой приостановки, но ни при каких обстоятельствах общая сумма возмещаемых таких дополнительных затрат не должна превышать 10%  от стоимости приостановленных услуг.</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pPr>
              <w:widowControl w:val="0"/>
              <w:ind w:right="69"/>
              <w:jc w:val="both"/>
              <w:rPr>
                <w:lang w:val="en-US"/>
              </w:rPr>
            </w:pPr>
            <w:r w:rsidRPr="00FB1A93">
              <w:rPr>
                <w:sz w:val="22"/>
                <w:szCs w:val="22"/>
                <w:lang w:val="en-US"/>
              </w:rPr>
              <w:t xml:space="preserve">12.5 If the above suspension is caused by the reason for which the </w:t>
            </w:r>
            <w:r>
              <w:rPr>
                <w:sz w:val="22"/>
                <w:szCs w:val="22"/>
                <w:lang w:val="en-US"/>
              </w:rPr>
              <w:t xml:space="preserve"> Principal</w:t>
            </w:r>
            <w:r w:rsidRPr="00FB1A93">
              <w:rPr>
                <w:sz w:val="22"/>
                <w:szCs w:val="22"/>
                <w:lang w:val="en-US"/>
              </w:rPr>
              <w:t xml:space="preserve"> is responsible, then the </w:t>
            </w:r>
            <w:r>
              <w:rPr>
                <w:sz w:val="22"/>
                <w:szCs w:val="22"/>
                <w:lang w:val="en-US"/>
              </w:rPr>
              <w:t xml:space="preserve"> Principal</w:t>
            </w:r>
            <w:r w:rsidRPr="00FB1A93">
              <w:rPr>
                <w:sz w:val="22"/>
                <w:szCs w:val="22"/>
                <w:lang w:val="en-US"/>
              </w:rPr>
              <w:t xml:space="preserve"> shall pay the Contractor the additional cost actually incurred by the Contractor resulting solely and reasonably from the said suspension but under no circumstances the total sum of these additional costs shall exceed 10% of the cost of the suspended </w:t>
            </w:r>
            <w:r w:rsidRPr="00FB1A93">
              <w:rPr>
                <w:sz w:val="22"/>
                <w:szCs w:val="22"/>
                <w:lang w:val="en-US"/>
              </w:rPr>
              <w:lastRenderedPageBreak/>
              <w:t>services.</w:t>
            </w:r>
          </w:p>
          <w:p w:rsidR="00B95AD3" w:rsidRPr="00FB1A93" w:rsidRDefault="00B95AD3">
            <w:pPr>
              <w:tabs>
                <w:tab w:val="left" w:pos="3615"/>
              </w:tabs>
              <w:rPr>
                <w:lang w:val="en-US"/>
              </w:rPr>
            </w:pPr>
          </w:p>
        </w:tc>
        <w:tc>
          <w:tcPr>
            <w:tcW w:w="5184" w:type="dxa"/>
            <w:gridSpan w:val="2"/>
          </w:tcPr>
          <w:p w:rsidR="00B95AD3" w:rsidRPr="00FB1A93" w:rsidRDefault="00B95AD3" w:rsidP="008F0134">
            <w:pPr>
              <w:snapToGrid w:val="0"/>
              <w:ind w:right="132"/>
              <w:jc w:val="both"/>
            </w:pPr>
            <w:r w:rsidRPr="00FB1A93">
              <w:rPr>
                <w:sz w:val="22"/>
              </w:rPr>
              <w:lastRenderedPageBreak/>
              <w:t xml:space="preserve">12.5 В случае, если вышеупомянутая приостановка произошла по причине, ответственность за которую несет </w:t>
            </w:r>
            <w:r w:rsidR="00FA4FE7">
              <w:rPr>
                <w:sz w:val="22"/>
              </w:rPr>
              <w:t>Заказчик</w:t>
            </w:r>
            <w:r w:rsidRPr="00FB1A93">
              <w:rPr>
                <w:sz w:val="22"/>
              </w:rPr>
              <w:t xml:space="preserve">, </w:t>
            </w:r>
            <w:r w:rsidR="00FA4FE7">
              <w:rPr>
                <w:sz w:val="22"/>
              </w:rPr>
              <w:t>Заказчик</w:t>
            </w:r>
            <w:r w:rsidRPr="00FB1A93">
              <w:rPr>
                <w:sz w:val="22"/>
                <w:szCs w:val="22"/>
              </w:rPr>
              <w:t xml:space="preserve"> </w:t>
            </w:r>
            <w:r w:rsidRPr="00FB1A93">
              <w:rPr>
                <w:sz w:val="22"/>
              </w:rPr>
              <w:t xml:space="preserve">обязуется выплатить Подрядчику дополнительную сумму, соответствующую затратам,  которые понес Подрядчик на  практике непосредственно в результате и по причине вышеупомянутой </w:t>
            </w:r>
            <w:r w:rsidRPr="00FB1A93">
              <w:rPr>
                <w:sz w:val="22"/>
              </w:rPr>
              <w:lastRenderedPageBreak/>
              <w:t>приостановки, но ни при каких обстоятельствах общая сумма возмещаемых таких дополнительных затрат не должна превышать 10%  от стоимости приостановленных услуг.</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0"/>
              </w:numPr>
              <w:ind w:left="0" w:right="69" w:firstLine="0"/>
              <w:jc w:val="both"/>
              <w:rPr>
                <w:lang w:val="en-US"/>
              </w:rPr>
            </w:pPr>
            <w:r w:rsidRPr="00FB1A93">
              <w:rPr>
                <w:sz w:val="22"/>
                <w:szCs w:val="22"/>
                <w:lang w:val="en-US"/>
              </w:rPr>
              <w:t xml:space="preserve">The Contractor shall resume the rendering of services immediately after the cause of the suspension is eliminated and after receiving the written notice by facsimile or telex concerning termination of the suspension by the </w:t>
            </w:r>
            <w:r>
              <w:rPr>
                <w:sz w:val="22"/>
                <w:szCs w:val="22"/>
                <w:lang w:val="en-US"/>
              </w:rPr>
              <w:t xml:space="preserve"> Principal</w:t>
            </w:r>
            <w:r w:rsidRPr="00FB1A93">
              <w:rPr>
                <w:sz w:val="22"/>
                <w:szCs w:val="22"/>
                <w:lang w:val="en-US"/>
              </w:rPr>
              <w:t>. The original copy of notice shall be sent to the Contractor by registered airmail thereafter.</w:t>
            </w:r>
          </w:p>
          <w:p w:rsidR="00B95AD3" w:rsidRPr="00FB1A93" w:rsidRDefault="00B95AD3">
            <w:pPr>
              <w:ind w:right="69"/>
              <w:jc w:val="both"/>
              <w:rPr>
                <w:lang w:val="en-US"/>
              </w:rPr>
            </w:pPr>
          </w:p>
        </w:tc>
        <w:tc>
          <w:tcPr>
            <w:tcW w:w="5184" w:type="dxa"/>
            <w:gridSpan w:val="2"/>
          </w:tcPr>
          <w:p w:rsidR="006C6408" w:rsidRDefault="00B95AD3">
            <w:pPr>
              <w:numPr>
                <w:ilvl w:val="1"/>
                <w:numId w:val="21"/>
              </w:numPr>
              <w:tabs>
                <w:tab w:val="left" w:pos="40"/>
              </w:tabs>
              <w:ind w:left="40" w:right="132" w:firstLine="0"/>
              <w:jc w:val="both"/>
              <w:pPrChange w:id="914" w:author="Павлютенков Юрий Владимирович" w:date="2014-03-28T10:46:00Z">
                <w:pPr>
                  <w:numPr>
                    <w:ilvl w:val="1"/>
                    <w:numId w:val="21"/>
                  </w:numPr>
                  <w:tabs>
                    <w:tab w:val="left" w:pos="40"/>
                  </w:tabs>
                  <w:ind w:left="430" w:right="132" w:hanging="390"/>
                  <w:jc w:val="both"/>
                </w:pPr>
              </w:pPrChange>
            </w:pPr>
            <w:r w:rsidRPr="004F798A">
              <w:rPr>
                <w:sz w:val="22"/>
              </w:rPr>
              <w:t xml:space="preserve">Подрядчик обязуется возобновить оказание услуг непосредственно после устранения причины приостановки и  по получении письменного уведомления </w:t>
            </w:r>
            <w:r w:rsidR="00FA4FE7" w:rsidRPr="004F798A">
              <w:rPr>
                <w:sz w:val="22"/>
              </w:rPr>
              <w:t>Заказчик</w:t>
            </w:r>
            <w:r w:rsidRPr="004F798A">
              <w:rPr>
                <w:sz w:val="22"/>
              </w:rPr>
              <w:t>а</w:t>
            </w:r>
            <w:r w:rsidRPr="004F798A">
              <w:rPr>
                <w:sz w:val="22"/>
                <w:szCs w:val="22"/>
              </w:rPr>
              <w:t xml:space="preserve"> </w:t>
            </w:r>
            <w:r w:rsidRPr="004F798A">
              <w:rPr>
                <w:sz w:val="22"/>
              </w:rPr>
              <w:t xml:space="preserve">о прекращении приостановки оказания услуг по факсу или </w:t>
            </w:r>
            <w:del w:id="915" w:author="Павлютенков Юрий Владимирович" w:date="2014-03-28T10:46:00Z">
              <w:r w:rsidR="00075E43" w:rsidRPr="00075E43">
                <w:rPr>
                  <w:sz w:val="22"/>
                  <w:highlight w:val="red"/>
                  <w:rPrChange w:id="916" w:author="Павлютенков Юрий Владимирович" w:date="2014-03-28T10:46:00Z">
                    <w:rPr>
                      <w:sz w:val="22"/>
                    </w:rPr>
                  </w:rPrChange>
                </w:rPr>
                <w:delText>телеграммой</w:delText>
              </w:r>
            </w:del>
            <w:ins w:id="917" w:author="Павлютенков Юрий Владимирович" w:date="2014-03-28T10:46:00Z">
              <w:r w:rsidR="00075E43" w:rsidRPr="00075E43">
                <w:rPr>
                  <w:sz w:val="22"/>
                  <w:highlight w:val="green"/>
                  <w:rPrChange w:id="918" w:author="Павлютенков Юрий Владимирович" w:date="2014-03-28T10:46:00Z">
                    <w:rPr>
                      <w:sz w:val="22"/>
                    </w:rPr>
                  </w:rPrChange>
                </w:rPr>
                <w:t>электронной почтой</w:t>
              </w:r>
            </w:ins>
            <w:r w:rsidRPr="004F798A">
              <w:rPr>
                <w:sz w:val="22"/>
              </w:rPr>
              <w:t xml:space="preserve">. Позднее зарегистрированный оригинал письма-уведомления должен быть направлен Подрядчику </w:t>
            </w:r>
            <w:del w:id="919" w:author="Павлютенков Юрий Владимирович" w:date="2014-03-28T10:46:00Z">
              <w:r w:rsidR="00075E43" w:rsidRPr="00075E43">
                <w:rPr>
                  <w:sz w:val="22"/>
                  <w:highlight w:val="red"/>
                  <w:rPrChange w:id="920" w:author="Павлютенков Юрий Владимирович" w:date="2014-03-28T10:46:00Z">
                    <w:rPr>
                      <w:sz w:val="22"/>
                    </w:rPr>
                  </w:rPrChange>
                </w:rPr>
                <w:delText>авиа</w:delText>
              </w:r>
            </w:del>
            <w:r w:rsidRPr="004F798A">
              <w:rPr>
                <w:sz w:val="22"/>
              </w:rPr>
              <w:t>почтой.</w:t>
            </w:r>
          </w:p>
        </w:tc>
      </w:tr>
      <w:tr w:rsidR="00B95AD3" w:rsidRPr="00FB1A93" w:rsidTr="00A23C25">
        <w:trPr>
          <w:gridAfter w:val="2"/>
          <w:wAfter w:w="4923" w:type="dxa"/>
          <w:trHeight w:val="80"/>
        </w:trPr>
        <w:tc>
          <w:tcPr>
            <w:tcW w:w="4950" w:type="dxa"/>
            <w:gridSpan w:val="3"/>
          </w:tcPr>
          <w:p w:rsidR="00B95AD3" w:rsidRPr="00FB1A93" w:rsidRDefault="00B95AD3" w:rsidP="00F3076C">
            <w:pPr>
              <w:widowControl w:val="0"/>
              <w:ind w:right="69"/>
              <w:jc w:val="both"/>
            </w:pPr>
          </w:p>
        </w:tc>
        <w:tc>
          <w:tcPr>
            <w:tcW w:w="5184" w:type="dxa"/>
            <w:gridSpan w:val="2"/>
          </w:tcPr>
          <w:p w:rsidR="00B95AD3" w:rsidRPr="00FB1A93" w:rsidRDefault="00B95AD3" w:rsidP="00F3076C">
            <w:pPr>
              <w:tabs>
                <w:tab w:val="left" w:pos="40"/>
              </w:tabs>
              <w:ind w:left="40" w:right="132"/>
              <w:jc w:val="both"/>
            </w:pPr>
          </w:p>
        </w:tc>
      </w:tr>
      <w:tr w:rsidR="00B95AD3" w:rsidRPr="006C6408" w:rsidTr="00A23C25">
        <w:trPr>
          <w:gridAfter w:val="2"/>
          <w:wAfter w:w="4923" w:type="dxa"/>
          <w:trHeight w:val="80"/>
        </w:trPr>
        <w:tc>
          <w:tcPr>
            <w:tcW w:w="4950" w:type="dxa"/>
            <w:gridSpan w:val="3"/>
          </w:tcPr>
          <w:p w:rsidR="00B95AD3" w:rsidRPr="00FB1A93" w:rsidRDefault="00B95AD3" w:rsidP="00AA4A61">
            <w:pPr>
              <w:widowControl w:val="0"/>
              <w:numPr>
                <w:ilvl w:val="1"/>
                <w:numId w:val="21"/>
              </w:numPr>
              <w:ind w:left="0" w:right="69" w:firstLine="0"/>
              <w:jc w:val="both"/>
              <w:rPr>
                <w:lang w:val="en-US"/>
              </w:rPr>
            </w:pPr>
            <w:r w:rsidRPr="00FB1A93">
              <w:rPr>
                <w:sz w:val="22"/>
                <w:szCs w:val="22"/>
                <w:lang w:val="en-US"/>
              </w:rPr>
              <w:t xml:space="preserve">The Contractor shall never have the right to suspend the rendering of services or any portion there of unless agreed by the </w:t>
            </w:r>
            <w:r>
              <w:rPr>
                <w:sz w:val="22"/>
                <w:szCs w:val="22"/>
                <w:lang w:val="en-US"/>
              </w:rPr>
              <w:t xml:space="preserve"> Principal</w:t>
            </w:r>
            <w:r w:rsidRPr="00FB1A93">
              <w:rPr>
                <w:sz w:val="22"/>
                <w:szCs w:val="22"/>
                <w:lang w:val="en-US"/>
              </w:rPr>
              <w:t xml:space="preserve"> prior to based on the sufficient reason supported by the Contractor.</w:t>
            </w:r>
          </w:p>
          <w:p w:rsidR="00B95AD3" w:rsidRPr="00FB1A93" w:rsidRDefault="00B95AD3">
            <w:pPr>
              <w:ind w:right="69"/>
              <w:jc w:val="both"/>
              <w:rPr>
                <w:lang w:val="en-US" w:eastAsia="zh-CN"/>
              </w:rPr>
            </w:pPr>
          </w:p>
          <w:p w:rsidR="00B95AD3" w:rsidRPr="00FB1A93" w:rsidRDefault="00B95AD3">
            <w:pPr>
              <w:ind w:right="69"/>
              <w:jc w:val="both"/>
              <w:rPr>
                <w:lang w:val="en-US" w:eastAsia="zh-CN"/>
              </w:rPr>
            </w:pPr>
          </w:p>
        </w:tc>
        <w:tc>
          <w:tcPr>
            <w:tcW w:w="5184" w:type="dxa"/>
            <w:gridSpan w:val="2"/>
          </w:tcPr>
          <w:p w:rsidR="00B95AD3" w:rsidRPr="00CD4102" w:rsidRDefault="00075E43" w:rsidP="002668F1">
            <w:pPr>
              <w:numPr>
                <w:ilvl w:val="1"/>
                <w:numId w:val="20"/>
              </w:numPr>
              <w:ind w:left="40" w:right="132" w:firstLine="0"/>
              <w:jc w:val="both"/>
              <w:rPr>
                <w:highlight w:val="red"/>
                <w:lang w:val="en-US"/>
                <w:rPrChange w:id="921" w:author="Павлютенков Юрий Владимирович" w:date="2014-03-28T13:01:00Z">
                  <w:rPr/>
                </w:rPrChange>
              </w:rPr>
            </w:pPr>
            <w:del w:id="922" w:author="Павлютенков Юрий Владимирович" w:date="2014-03-28T09:19:00Z">
              <w:r w:rsidRPr="00075E43">
                <w:rPr>
                  <w:sz w:val="22"/>
                  <w:highlight w:val="red"/>
                  <w:lang w:val="en-US"/>
                  <w:rPrChange w:id="923" w:author="Павлютенков Юрий Владимирович" w:date="2014-03-28T09:19:00Z">
                    <w:rPr>
                      <w:sz w:val="22"/>
                      <w:lang w:val="en-US"/>
                    </w:rPr>
                  </w:rPrChange>
                </w:rPr>
                <w:delText xml:space="preserve"> </w:delText>
              </w:r>
              <w:r w:rsidRPr="00075E43">
                <w:rPr>
                  <w:sz w:val="22"/>
                  <w:highlight w:val="red"/>
                  <w:rPrChange w:id="924" w:author="Павлютенков Юрий Владимирович" w:date="2014-03-28T09:19:00Z">
                    <w:rPr>
                      <w:sz w:val="22"/>
                    </w:rPr>
                  </w:rPrChange>
                </w:rPr>
                <w:delText>Подрядчик</w:delText>
              </w:r>
              <w:r w:rsidRPr="00075E43">
                <w:rPr>
                  <w:sz w:val="22"/>
                  <w:highlight w:val="red"/>
                  <w:lang w:val="en-US"/>
                  <w:rPrChange w:id="925" w:author="Павлютенков Юрий Владимирович" w:date="2014-03-28T13:01:00Z">
                    <w:rPr>
                      <w:sz w:val="22"/>
                    </w:rPr>
                  </w:rPrChange>
                </w:rPr>
                <w:delText xml:space="preserve"> </w:delText>
              </w:r>
              <w:r w:rsidRPr="00075E43">
                <w:rPr>
                  <w:sz w:val="22"/>
                  <w:highlight w:val="red"/>
                  <w:rPrChange w:id="926" w:author="Павлютенков Юрий Владимирович" w:date="2014-03-28T09:19:00Z">
                    <w:rPr>
                      <w:sz w:val="22"/>
                    </w:rPr>
                  </w:rPrChange>
                </w:rPr>
                <w:delText>не</w:delText>
              </w:r>
              <w:r w:rsidRPr="00075E43">
                <w:rPr>
                  <w:sz w:val="22"/>
                  <w:highlight w:val="red"/>
                  <w:lang w:val="en-US"/>
                  <w:rPrChange w:id="927" w:author="Павлютенков Юрий Владимирович" w:date="2014-03-28T13:01:00Z">
                    <w:rPr>
                      <w:sz w:val="22"/>
                    </w:rPr>
                  </w:rPrChange>
                </w:rPr>
                <w:delText xml:space="preserve"> </w:delText>
              </w:r>
              <w:r w:rsidRPr="00075E43">
                <w:rPr>
                  <w:sz w:val="22"/>
                  <w:highlight w:val="red"/>
                  <w:rPrChange w:id="928" w:author="Павлютенков Юрий Владимирович" w:date="2014-03-28T09:19:00Z">
                    <w:rPr>
                      <w:sz w:val="22"/>
                    </w:rPr>
                  </w:rPrChange>
                </w:rPr>
                <w:delText>имеет</w:delText>
              </w:r>
              <w:r w:rsidRPr="00075E43">
                <w:rPr>
                  <w:sz w:val="22"/>
                  <w:highlight w:val="red"/>
                  <w:lang w:val="en-US"/>
                  <w:rPrChange w:id="929" w:author="Павлютенков Юрий Владимирович" w:date="2014-03-28T13:01:00Z">
                    <w:rPr>
                      <w:sz w:val="22"/>
                    </w:rPr>
                  </w:rPrChange>
                </w:rPr>
                <w:delText xml:space="preserve"> </w:delText>
              </w:r>
              <w:r w:rsidRPr="00075E43">
                <w:rPr>
                  <w:sz w:val="22"/>
                  <w:highlight w:val="red"/>
                  <w:rPrChange w:id="930" w:author="Павлютенков Юрий Владимирович" w:date="2014-03-28T09:19:00Z">
                    <w:rPr>
                      <w:sz w:val="22"/>
                    </w:rPr>
                  </w:rPrChange>
                </w:rPr>
                <w:delText>права</w:delText>
              </w:r>
              <w:r w:rsidRPr="00075E43">
                <w:rPr>
                  <w:sz w:val="22"/>
                  <w:highlight w:val="red"/>
                  <w:lang w:val="en-US"/>
                  <w:rPrChange w:id="931" w:author="Павлютенков Юрий Владимирович" w:date="2014-03-28T13:01:00Z">
                    <w:rPr>
                      <w:sz w:val="22"/>
                    </w:rPr>
                  </w:rPrChange>
                </w:rPr>
                <w:delText xml:space="preserve"> </w:delText>
              </w:r>
              <w:r w:rsidRPr="00075E43">
                <w:rPr>
                  <w:sz w:val="22"/>
                  <w:highlight w:val="red"/>
                  <w:rPrChange w:id="932" w:author="Павлютенков Юрий Владимирович" w:date="2014-03-28T09:19:00Z">
                    <w:rPr>
                      <w:sz w:val="22"/>
                    </w:rPr>
                  </w:rPrChange>
                </w:rPr>
                <w:delText>приостанавливать</w:delText>
              </w:r>
              <w:r w:rsidRPr="00075E43">
                <w:rPr>
                  <w:sz w:val="22"/>
                  <w:highlight w:val="red"/>
                  <w:lang w:val="en-US"/>
                  <w:rPrChange w:id="933" w:author="Павлютенков Юрий Владимирович" w:date="2014-03-28T13:01:00Z">
                    <w:rPr>
                      <w:sz w:val="22"/>
                    </w:rPr>
                  </w:rPrChange>
                </w:rPr>
                <w:delText xml:space="preserve"> </w:delText>
              </w:r>
              <w:r w:rsidRPr="00075E43">
                <w:rPr>
                  <w:sz w:val="22"/>
                  <w:highlight w:val="red"/>
                  <w:rPrChange w:id="934" w:author="Павлютенков Юрий Владимирович" w:date="2014-03-28T09:19:00Z">
                    <w:rPr>
                      <w:sz w:val="22"/>
                    </w:rPr>
                  </w:rPrChange>
                </w:rPr>
                <w:delText>оказания</w:delText>
              </w:r>
              <w:r w:rsidRPr="00075E43">
                <w:rPr>
                  <w:sz w:val="22"/>
                  <w:highlight w:val="red"/>
                  <w:lang w:val="en-US"/>
                  <w:rPrChange w:id="935" w:author="Павлютенков Юрий Владимирович" w:date="2014-03-28T13:01:00Z">
                    <w:rPr>
                      <w:sz w:val="22"/>
                    </w:rPr>
                  </w:rPrChange>
                </w:rPr>
                <w:delText xml:space="preserve"> </w:delText>
              </w:r>
              <w:r w:rsidRPr="00075E43">
                <w:rPr>
                  <w:sz w:val="22"/>
                  <w:highlight w:val="red"/>
                  <w:rPrChange w:id="936" w:author="Павлютенков Юрий Владимирович" w:date="2014-03-28T09:19:00Z">
                    <w:rPr>
                      <w:sz w:val="22"/>
                    </w:rPr>
                  </w:rPrChange>
                </w:rPr>
                <w:delText>услуг</w:delText>
              </w:r>
              <w:r w:rsidRPr="00075E43">
                <w:rPr>
                  <w:sz w:val="22"/>
                  <w:highlight w:val="red"/>
                  <w:lang w:val="en-US"/>
                  <w:rPrChange w:id="937" w:author="Павлютенков Юрий Владимирович" w:date="2014-03-28T13:01:00Z">
                    <w:rPr>
                      <w:sz w:val="22"/>
                    </w:rPr>
                  </w:rPrChange>
                </w:rPr>
                <w:delText xml:space="preserve"> </w:delText>
              </w:r>
              <w:r w:rsidRPr="00075E43">
                <w:rPr>
                  <w:sz w:val="22"/>
                  <w:highlight w:val="red"/>
                  <w:rPrChange w:id="938" w:author="Павлютенков Юрий Владимирович" w:date="2014-03-28T09:19:00Z">
                    <w:rPr>
                      <w:sz w:val="22"/>
                    </w:rPr>
                  </w:rPrChange>
                </w:rPr>
                <w:delText>полностью</w:delText>
              </w:r>
              <w:r w:rsidRPr="00075E43">
                <w:rPr>
                  <w:sz w:val="22"/>
                  <w:highlight w:val="red"/>
                  <w:lang w:val="en-US"/>
                  <w:rPrChange w:id="939" w:author="Павлютенков Юрий Владимирович" w:date="2014-03-28T13:01:00Z">
                    <w:rPr>
                      <w:sz w:val="22"/>
                    </w:rPr>
                  </w:rPrChange>
                </w:rPr>
                <w:delText xml:space="preserve"> </w:delText>
              </w:r>
              <w:r w:rsidRPr="00075E43">
                <w:rPr>
                  <w:sz w:val="22"/>
                  <w:highlight w:val="red"/>
                  <w:rPrChange w:id="940" w:author="Павлютенков Юрий Владимирович" w:date="2014-03-28T09:19:00Z">
                    <w:rPr>
                      <w:sz w:val="22"/>
                    </w:rPr>
                  </w:rPrChange>
                </w:rPr>
                <w:delText>или</w:delText>
              </w:r>
              <w:r w:rsidRPr="00075E43">
                <w:rPr>
                  <w:sz w:val="22"/>
                  <w:highlight w:val="red"/>
                  <w:lang w:val="en-US"/>
                  <w:rPrChange w:id="941" w:author="Павлютенков Юрий Владимирович" w:date="2014-03-28T13:01:00Z">
                    <w:rPr>
                      <w:sz w:val="22"/>
                    </w:rPr>
                  </w:rPrChange>
                </w:rPr>
                <w:delText xml:space="preserve"> </w:delText>
              </w:r>
              <w:r w:rsidRPr="00075E43">
                <w:rPr>
                  <w:sz w:val="22"/>
                  <w:highlight w:val="red"/>
                  <w:rPrChange w:id="942" w:author="Павлютенков Юрий Владимирович" w:date="2014-03-28T09:19:00Z">
                    <w:rPr>
                      <w:sz w:val="22"/>
                    </w:rPr>
                  </w:rPrChange>
                </w:rPr>
                <w:delText>частично</w:delText>
              </w:r>
              <w:r w:rsidRPr="00075E43">
                <w:rPr>
                  <w:sz w:val="22"/>
                  <w:highlight w:val="red"/>
                  <w:lang w:val="en-US"/>
                  <w:rPrChange w:id="943" w:author="Павлютенков Юрий Владимирович" w:date="2014-03-28T13:01:00Z">
                    <w:rPr>
                      <w:sz w:val="22"/>
                    </w:rPr>
                  </w:rPrChange>
                </w:rPr>
                <w:delText xml:space="preserve"> </w:delText>
              </w:r>
              <w:r w:rsidRPr="00075E43">
                <w:rPr>
                  <w:sz w:val="22"/>
                  <w:highlight w:val="red"/>
                  <w:rPrChange w:id="944" w:author="Павлютенков Юрий Владимирович" w:date="2014-03-28T09:19:00Z">
                    <w:rPr>
                      <w:sz w:val="22"/>
                    </w:rPr>
                  </w:rPrChange>
                </w:rPr>
                <w:delText>ни</w:delText>
              </w:r>
              <w:r w:rsidRPr="00075E43">
                <w:rPr>
                  <w:sz w:val="22"/>
                  <w:highlight w:val="red"/>
                  <w:lang w:val="en-US"/>
                  <w:rPrChange w:id="945" w:author="Павлютенков Юрий Владимирович" w:date="2014-03-28T13:01:00Z">
                    <w:rPr>
                      <w:sz w:val="22"/>
                    </w:rPr>
                  </w:rPrChange>
                </w:rPr>
                <w:delText xml:space="preserve"> </w:delText>
              </w:r>
              <w:r w:rsidRPr="00075E43">
                <w:rPr>
                  <w:sz w:val="22"/>
                  <w:highlight w:val="red"/>
                  <w:rPrChange w:id="946" w:author="Павлютенков Юрий Владимирович" w:date="2014-03-28T09:19:00Z">
                    <w:rPr>
                      <w:sz w:val="22"/>
                    </w:rPr>
                  </w:rPrChange>
                </w:rPr>
                <w:delText>при</w:delText>
              </w:r>
              <w:r w:rsidRPr="00075E43">
                <w:rPr>
                  <w:sz w:val="22"/>
                  <w:highlight w:val="red"/>
                  <w:lang w:val="en-US"/>
                  <w:rPrChange w:id="947" w:author="Павлютенков Юрий Владимирович" w:date="2014-03-28T13:01:00Z">
                    <w:rPr>
                      <w:sz w:val="22"/>
                    </w:rPr>
                  </w:rPrChange>
                </w:rPr>
                <w:delText xml:space="preserve"> </w:delText>
              </w:r>
              <w:r w:rsidRPr="00075E43">
                <w:rPr>
                  <w:sz w:val="22"/>
                  <w:highlight w:val="red"/>
                  <w:rPrChange w:id="948" w:author="Павлютенков Юрий Владимирович" w:date="2014-03-28T09:19:00Z">
                    <w:rPr>
                      <w:sz w:val="22"/>
                    </w:rPr>
                  </w:rPrChange>
                </w:rPr>
                <w:delText>каких</w:delText>
              </w:r>
              <w:r w:rsidRPr="00075E43">
                <w:rPr>
                  <w:sz w:val="22"/>
                  <w:highlight w:val="red"/>
                  <w:lang w:val="en-US"/>
                  <w:rPrChange w:id="949" w:author="Павлютенков Юрий Владимирович" w:date="2014-03-28T13:01:00Z">
                    <w:rPr>
                      <w:sz w:val="22"/>
                    </w:rPr>
                  </w:rPrChange>
                </w:rPr>
                <w:delText xml:space="preserve"> </w:delText>
              </w:r>
              <w:r w:rsidRPr="00075E43">
                <w:rPr>
                  <w:sz w:val="22"/>
                  <w:highlight w:val="red"/>
                  <w:rPrChange w:id="950" w:author="Павлютенков Юрий Владимирович" w:date="2014-03-28T09:19:00Z">
                    <w:rPr>
                      <w:sz w:val="22"/>
                    </w:rPr>
                  </w:rPrChange>
                </w:rPr>
                <w:delText>обстоятельствах</w:delText>
              </w:r>
              <w:r w:rsidRPr="00075E43">
                <w:rPr>
                  <w:sz w:val="22"/>
                  <w:highlight w:val="red"/>
                  <w:lang w:val="en-US"/>
                  <w:rPrChange w:id="951" w:author="Павлютенков Юрий Владимирович" w:date="2014-03-28T13:01:00Z">
                    <w:rPr>
                      <w:sz w:val="22"/>
                    </w:rPr>
                  </w:rPrChange>
                </w:rPr>
                <w:delText xml:space="preserve">, </w:delText>
              </w:r>
              <w:r w:rsidRPr="00075E43">
                <w:rPr>
                  <w:sz w:val="22"/>
                  <w:highlight w:val="red"/>
                  <w:rPrChange w:id="952" w:author="Павлютенков Юрий Владимирович" w:date="2014-03-28T09:19:00Z">
                    <w:rPr>
                      <w:sz w:val="22"/>
                    </w:rPr>
                  </w:rPrChange>
                </w:rPr>
                <w:delText>за</w:delText>
              </w:r>
              <w:r w:rsidRPr="00075E43">
                <w:rPr>
                  <w:sz w:val="22"/>
                  <w:highlight w:val="red"/>
                  <w:lang w:val="en-US"/>
                  <w:rPrChange w:id="953" w:author="Павлютенков Юрий Владимирович" w:date="2014-03-28T13:01:00Z">
                    <w:rPr>
                      <w:sz w:val="22"/>
                    </w:rPr>
                  </w:rPrChange>
                </w:rPr>
                <w:delText xml:space="preserve"> </w:delText>
              </w:r>
              <w:r w:rsidRPr="00075E43">
                <w:rPr>
                  <w:sz w:val="22"/>
                  <w:highlight w:val="red"/>
                  <w:rPrChange w:id="954" w:author="Павлютенков Юрий Владимирович" w:date="2014-03-28T09:19:00Z">
                    <w:rPr>
                      <w:sz w:val="22"/>
                    </w:rPr>
                  </w:rPrChange>
                </w:rPr>
                <w:delText>исключением</w:delText>
              </w:r>
              <w:r w:rsidRPr="00075E43">
                <w:rPr>
                  <w:sz w:val="22"/>
                  <w:highlight w:val="red"/>
                  <w:lang w:val="en-US"/>
                  <w:rPrChange w:id="955" w:author="Павлютенков Юрий Владимирович" w:date="2014-03-28T13:01:00Z">
                    <w:rPr>
                      <w:sz w:val="22"/>
                    </w:rPr>
                  </w:rPrChange>
                </w:rPr>
                <w:delText xml:space="preserve"> </w:delText>
              </w:r>
              <w:r w:rsidRPr="00075E43">
                <w:rPr>
                  <w:sz w:val="22"/>
                  <w:highlight w:val="red"/>
                  <w:rPrChange w:id="956" w:author="Павлютенков Юрий Владимирович" w:date="2014-03-28T09:19:00Z">
                    <w:rPr>
                      <w:sz w:val="22"/>
                    </w:rPr>
                  </w:rPrChange>
                </w:rPr>
                <w:delText>случаев</w:delText>
              </w:r>
              <w:r w:rsidRPr="00075E43">
                <w:rPr>
                  <w:sz w:val="22"/>
                  <w:highlight w:val="red"/>
                  <w:lang w:val="en-US"/>
                  <w:rPrChange w:id="957" w:author="Павлютенков Юрий Владимирович" w:date="2014-03-28T13:01:00Z">
                    <w:rPr>
                      <w:sz w:val="22"/>
                    </w:rPr>
                  </w:rPrChange>
                </w:rPr>
                <w:delText xml:space="preserve">, </w:delText>
              </w:r>
              <w:r w:rsidRPr="00075E43">
                <w:rPr>
                  <w:sz w:val="22"/>
                  <w:highlight w:val="red"/>
                  <w:rPrChange w:id="958" w:author="Павлютенков Юрий Владимирович" w:date="2014-03-28T09:19:00Z">
                    <w:rPr>
                      <w:sz w:val="22"/>
                    </w:rPr>
                  </w:rPrChange>
                </w:rPr>
                <w:delText>когда</w:delText>
              </w:r>
              <w:r w:rsidRPr="00075E43">
                <w:rPr>
                  <w:sz w:val="22"/>
                  <w:highlight w:val="red"/>
                  <w:lang w:val="en-US"/>
                  <w:rPrChange w:id="959" w:author="Павлютенков Юрий Владимирович" w:date="2014-03-28T13:01:00Z">
                    <w:rPr>
                      <w:sz w:val="22"/>
                    </w:rPr>
                  </w:rPrChange>
                </w:rPr>
                <w:delText xml:space="preserve"> </w:delText>
              </w:r>
              <w:r w:rsidRPr="00075E43">
                <w:rPr>
                  <w:sz w:val="22"/>
                  <w:highlight w:val="red"/>
                  <w:rPrChange w:id="960" w:author="Павлютенков Юрий Владимирович" w:date="2014-03-28T09:19:00Z">
                    <w:rPr>
                      <w:sz w:val="22"/>
                    </w:rPr>
                  </w:rPrChange>
                </w:rPr>
                <w:delText>таковое</w:delText>
              </w:r>
              <w:r w:rsidRPr="00075E43">
                <w:rPr>
                  <w:sz w:val="22"/>
                  <w:highlight w:val="red"/>
                  <w:lang w:val="en-US"/>
                  <w:rPrChange w:id="961" w:author="Павлютенков Юрий Владимирович" w:date="2014-03-28T13:01:00Z">
                    <w:rPr>
                      <w:sz w:val="22"/>
                    </w:rPr>
                  </w:rPrChange>
                </w:rPr>
                <w:delText xml:space="preserve"> </w:delText>
              </w:r>
              <w:r w:rsidRPr="00075E43">
                <w:rPr>
                  <w:sz w:val="22"/>
                  <w:highlight w:val="red"/>
                  <w:rPrChange w:id="962" w:author="Павлютенков Юрий Владимирович" w:date="2014-03-28T09:19:00Z">
                    <w:rPr>
                      <w:sz w:val="22"/>
                    </w:rPr>
                  </w:rPrChange>
                </w:rPr>
                <w:delText>заранее</w:delText>
              </w:r>
              <w:r w:rsidRPr="00075E43">
                <w:rPr>
                  <w:sz w:val="22"/>
                  <w:highlight w:val="red"/>
                  <w:lang w:val="en-US"/>
                  <w:rPrChange w:id="963" w:author="Павлютенков Юрий Владимирович" w:date="2014-03-28T13:01:00Z">
                    <w:rPr>
                      <w:sz w:val="22"/>
                    </w:rPr>
                  </w:rPrChange>
                </w:rPr>
                <w:delText xml:space="preserve"> </w:delText>
              </w:r>
              <w:r w:rsidRPr="00075E43">
                <w:rPr>
                  <w:sz w:val="22"/>
                  <w:highlight w:val="red"/>
                  <w:rPrChange w:id="964" w:author="Павлютенков Юрий Владимирович" w:date="2014-03-28T09:19:00Z">
                    <w:rPr>
                      <w:sz w:val="22"/>
                    </w:rPr>
                  </w:rPrChange>
                </w:rPr>
                <w:delText>согласовано</w:delText>
              </w:r>
              <w:r w:rsidRPr="00075E43">
                <w:rPr>
                  <w:sz w:val="22"/>
                  <w:highlight w:val="red"/>
                  <w:lang w:val="en-US"/>
                  <w:rPrChange w:id="965" w:author="Павлютенков Юрий Владимирович" w:date="2014-03-28T13:01:00Z">
                    <w:rPr>
                      <w:sz w:val="22"/>
                    </w:rPr>
                  </w:rPrChange>
                </w:rPr>
                <w:delText xml:space="preserve"> </w:delText>
              </w:r>
              <w:r w:rsidRPr="00075E43">
                <w:rPr>
                  <w:sz w:val="22"/>
                  <w:highlight w:val="red"/>
                  <w:rPrChange w:id="966" w:author="Павлютенков Юрий Владимирович" w:date="2014-03-28T09:19:00Z">
                    <w:rPr>
                      <w:sz w:val="22"/>
                    </w:rPr>
                  </w:rPrChange>
                </w:rPr>
                <w:delText>с</w:delText>
              </w:r>
              <w:r w:rsidRPr="00075E43">
                <w:rPr>
                  <w:sz w:val="22"/>
                  <w:highlight w:val="red"/>
                  <w:lang w:val="en-US"/>
                  <w:rPrChange w:id="967" w:author="Павлютенков Юрий Владимирович" w:date="2014-03-28T13:01:00Z">
                    <w:rPr>
                      <w:sz w:val="22"/>
                    </w:rPr>
                  </w:rPrChange>
                </w:rPr>
                <w:delText xml:space="preserve"> </w:delText>
              </w:r>
              <w:r w:rsidRPr="00075E43">
                <w:rPr>
                  <w:sz w:val="22"/>
                  <w:highlight w:val="red"/>
                  <w:rPrChange w:id="968" w:author="Павлютенков Юрий Владимирович" w:date="2014-03-28T09:19:00Z">
                    <w:rPr>
                      <w:sz w:val="22"/>
                    </w:rPr>
                  </w:rPrChange>
                </w:rPr>
                <w:delText>Заказчиком</w:delText>
              </w:r>
              <w:r w:rsidRPr="00075E43">
                <w:rPr>
                  <w:sz w:val="22"/>
                  <w:highlight w:val="red"/>
                  <w:lang w:val="en-US"/>
                  <w:rPrChange w:id="969" w:author="Павлютенков Юрий Владимирович" w:date="2014-03-28T13:01:00Z">
                    <w:rPr>
                      <w:sz w:val="22"/>
                    </w:rPr>
                  </w:rPrChange>
                </w:rPr>
                <w:delText xml:space="preserve"> </w:delText>
              </w:r>
              <w:r w:rsidRPr="00075E43">
                <w:rPr>
                  <w:sz w:val="22"/>
                  <w:highlight w:val="red"/>
                  <w:rPrChange w:id="970" w:author="Павлютенков Юрий Владимирович" w:date="2014-03-28T09:19:00Z">
                    <w:rPr>
                      <w:sz w:val="22"/>
                    </w:rPr>
                  </w:rPrChange>
                </w:rPr>
                <w:delText>на</w:delText>
              </w:r>
              <w:r w:rsidRPr="00075E43">
                <w:rPr>
                  <w:sz w:val="22"/>
                  <w:highlight w:val="red"/>
                  <w:lang w:val="en-US"/>
                  <w:rPrChange w:id="971" w:author="Павлютенков Юрий Владимирович" w:date="2014-03-28T13:01:00Z">
                    <w:rPr>
                      <w:sz w:val="22"/>
                    </w:rPr>
                  </w:rPrChange>
                </w:rPr>
                <w:delText xml:space="preserve"> </w:delText>
              </w:r>
              <w:r w:rsidRPr="00075E43">
                <w:rPr>
                  <w:sz w:val="22"/>
                  <w:highlight w:val="red"/>
                  <w:rPrChange w:id="972" w:author="Павлютенков Юрий Владимирович" w:date="2014-03-28T09:19:00Z">
                    <w:rPr>
                      <w:sz w:val="22"/>
                    </w:rPr>
                  </w:rPrChange>
                </w:rPr>
                <w:delText>основе</w:delText>
              </w:r>
              <w:r w:rsidRPr="00075E43">
                <w:rPr>
                  <w:sz w:val="22"/>
                  <w:highlight w:val="red"/>
                  <w:lang w:val="en-US"/>
                  <w:rPrChange w:id="973" w:author="Павлютенков Юрий Владимирович" w:date="2014-03-28T13:01:00Z">
                    <w:rPr>
                      <w:sz w:val="22"/>
                    </w:rPr>
                  </w:rPrChange>
                </w:rPr>
                <w:delText xml:space="preserve"> </w:delText>
              </w:r>
              <w:r w:rsidRPr="00075E43">
                <w:rPr>
                  <w:sz w:val="22"/>
                  <w:highlight w:val="red"/>
                  <w:rPrChange w:id="974" w:author="Павлютенков Юрий Владимирович" w:date="2014-03-28T09:19:00Z">
                    <w:rPr>
                      <w:sz w:val="22"/>
                    </w:rPr>
                  </w:rPrChange>
                </w:rPr>
                <w:delText>обоснованных</w:delText>
              </w:r>
              <w:r w:rsidRPr="00075E43">
                <w:rPr>
                  <w:sz w:val="22"/>
                  <w:highlight w:val="red"/>
                  <w:lang w:val="en-US"/>
                  <w:rPrChange w:id="975" w:author="Павлютенков Юрий Владимирович" w:date="2014-03-28T13:01:00Z">
                    <w:rPr>
                      <w:sz w:val="22"/>
                    </w:rPr>
                  </w:rPrChange>
                </w:rPr>
                <w:delText xml:space="preserve"> </w:delText>
              </w:r>
              <w:r w:rsidRPr="00075E43">
                <w:rPr>
                  <w:sz w:val="22"/>
                  <w:highlight w:val="red"/>
                  <w:rPrChange w:id="976" w:author="Павлютенков Юрий Владимирович" w:date="2014-03-28T09:19:00Z">
                    <w:rPr>
                      <w:sz w:val="22"/>
                    </w:rPr>
                  </w:rPrChange>
                </w:rPr>
                <w:delText>причин</w:delText>
              </w:r>
              <w:r w:rsidRPr="00075E43">
                <w:rPr>
                  <w:sz w:val="22"/>
                  <w:highlight w:val="red"/>
                  <w:lang w:val="en-US"/>
                  <w:rPrChange w:id="977" w:author="Павлютенков Юрий Владимирович" w:date="2014-03-28T13:01:00Z">
                    <w:rPr>
                      <w:sz w:val="22"/>
                    </w:rPr>
                  </w:rPrChange>
                </w:rPr>
                <w:delText xml:space="preserve">, </w:delText>
              </w:r>
              <w:r w:rsidRPr="00075E43">
                <w:rPr>
                  <w:sz w:val="22"/>
                  <w:highlight w:val="red"/>
                  <w:rPrChange w:id="978" w:author="Павлютенков Юрий Владимирович" w:date="2014-03-28T09:19:00Z">
                    <w:rPr>
                      <w:sz w:val="22"/>
                    </w:rPr>
                  </w:rPrChange>
                </w:rPr>
                <w:delText>предоставленной</w:delText>
              </w:r>
              <w:r w:rsidRPr="00075E43">
                <w:rPr>
                  <w:sz w:val="22"/>
                  <w:highlight w:val="red"/>
                  <w:lang w:val="en-US"/>
                  <w:rPrChange w:id="979" w:author="Павлютенков Юрий Владимирович" w:date="2014-03-28T13:01:00Z">
                    <w:rPr>
                      <w:sz w:val="22"/>
                    </w:rPr>
                  </w:rPrChange>
                </w:rPr>
                <w:delText xml:space="preserve"> </w:delText>
              </w:r>
              <w:r w:rsidRPr="00075E43">
                <w:rPr>
                  <w:sz w:val="22"/>
                  <w:highlight w:val="red"/>
                  <w:rPrChange w:id="980" w:author="Павлютенков Юрий Владимирович" w:date="2014-03-28T09:19:00Z">
                    <w:rPr>
                      <w:sz w:val="22"/>
                    </w:rPr>
                  </w:rPrChange>
                </w:rPr>
                <w:delText>Подрядчиком</w:delText>
              </w:r>
              <w:r w:rsidRPr="00075E43">
                <w:rPr>
                  <w:sz w:val="22"/>
                  <w:highlight w:val="red"/>
                  <w:lang w:val="en-US"/>
                  <w:rPrChange w:id="981" w:author="Павлютенков Юрий Владимирович" w:date="2014-03-28T13:01:00Z">
                    <w:rPr>
                      <w:sz w:val="22"/>
                    </w:rPr>
                  </w:rPrChange>
                </w:rPr>
                <w:delText>.</w:delText>
              </w:r>
            </w:del>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240" w:lineRule="auto"/>
              <w:ind w:right="69"/>
              <w:jc w:val="both"/>
              <w:rPr>
                <w:color w:val="auto"/>
                <w:sz w:val="22"/>
                <w:szCs w:val="22"/>
                <w:u w:val="none"/>
              </w:rPr>
            </w:pPr>
            <w:r w:rsidRPr="00FB1A93">
              <w:rPr>
                <w:color w:val="auto"/>
                <w:sz w:val="22"/>
                <w:szCs w:val="22"/>
                <w:u w:val="none"/>
              </w:rPr>
              <w:t>ARTICLE 13  PROPERTY RIGHTS AND CONFIDENTIALtY</w:t>
            </w:r>
          </w:p>
        </w:tc>
        <w:tc>
          <w:tcPr>
            <w:tcW w:w="5184" w:type="dxa"/>
            <w:gridSpan w:val="2"/>
          </w:tcPr>
          <w:p w:rsidR="00B95AD3" w:rsidRPr="00FB1A93" w:rsidRDefault="00B95AD3" w:rsidP="008F0134">
            <w:pPr>
              <w:pStyle w:val="2"/>
              <w:numPr>
                <w:ilvl w:val="0"/>
                <w:numId w:val="0"/>
              </w:numPr>
              <w:spacing w:before="0" w:after="0" w:line="240" w:lineRule="auto"/>
              <w:ind w:right="132"/>
              <w:jc w:val="both"/>
              <w:rPr>
                <w:color w:val="auto"/>
                <w:sz w:val="22"/>
                <w:szCs w:val="22"/>
                <w:u w:val="none"/>
                <w:lang w:val="ru-RU"/>
              </w:rPr>
            </w:pPr>
            <w:r w:rsidRPr="00FB1A93">
              <w:rPr>
                <w:color w:val="auto"/>
                <w:sz w:val="22"/>
                <w:szCs w:val="22"/>
                <w:u w:val="none"/>
                <w:lang w:val="ru-RU"/>
              </w:rPr>
              <w:t>СТАТЬЯ 13  ПРАВА СОБСТВЕННОСТИ И КОНФИДЕНЦИАЛЬНОСТЬ</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1"/>
                <w:numId w:val="9"/>
              </w:numPr>
              <w:ind w:left="0" w:right="69" w:firstLine="0"/>
              <w:jc w:val="both"/>
              <w:rPr>
                <w:lang w:val="en-US"/>
              </w:rPr>
            </w:pPr>
            <w:r w:rsidRPr="00FB1A93">
              <w:rPr>
                <w:sz w:val="22"/>
                <w:szCs w:val="22"/>
                <w:lang w:val="en-US"/>
              </w:rPr>
              <w:t>In case of production by the Contractor at rendering services under the present Contract items of intellectual property (IIP), all rights to such items belong to the Contractor.</w:t>
            </w:r>
          </w:p>
          <w:p w:rsidR="00B95AD3" w:rsidRPr="00FB1A93" w:rsidRDefault="00B95AD3" w:rsidP="00EF5927">
            <w:pPr>
              <w:pStyle w:val="2"/>
              <w:numPr>
                <w:ilvl w:val="0"/>
                <w:numId w:val="0"/>
              </w:numPr>
              <w:spacing w:before="0" w:after="0" w:line="120" w:lineRule="atLeast"/>
              <w:ind w:right="69"/>
              <w:jc w:val="both"/>
              <w:rPr>
                <w:color w:val="auto"/>
                <w:sz w:val="22"/>
                <w:szCs w:val="22"/>
                <w:u w:val="none"/>
              </w:rPr>
            </w:pPr>
          </w:p>
        </w:tc>
        <w:tc>
          <w:tcPr>
            <w:tcW w:w="5184" w:type="dxa"/>
            <w:gridSpan w:val="2"/>
          </w:tcPr>
          <w:p w:rsidR="00B95AD3" w:rsidRPr="00FB1A93" w:rsidRDefault="00B95AD3" w:rsidP="002668F1">
            <w:pPr>
              <w:pStyle w:val="a9"/>
              <w:tabs>
                <w:tab w:val="left" w:pos="1134"/>
              </w:tabs>
              <w:snapToGrid w:val="0"/>
              <w:spacing w:after="0"/>
              <w:ind w:right="132"/>
              <w:jc w:val="both"/>
            </w:pPr>
            <w:r w:rsidRPr="00FB1A93">
              <w:rPr>
                <w:sz w:val="22"/>
                <w:szCs w:val="22"/>
              </w:rPr>
              <w:t>13.1 В случае создания Подрядчиком при выполнении услуг по настоящему контракту объектов интеллектуальной собственности (ОИС), все права на такие объекты принадлежат Подрядчику.</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2668F1">
            <w:pPr>
              <w:pStyle w:val="a9"/>
              <w:tabs>
                <w:tab w:val="left" w:pos="1134"/>
              </w:tabs>
              <w:snapToGrid w:val="0"/>
              <w:spacing w:after="0"/>
              <w:ind w:right="132"/>
              <w:jc w:val="both"/>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1"/>
                <w:numId w:val="9"/>
              </w:numPr>
              <w:ind w:left="0" w:right="69" w:firstLine="0"/>
              <w:jc w:val="both"/>
              <w:rPr>
                <w:lang w:val="en-US"/>
              </w:rPr>
            </w:pPr>
            <w:r w:rsidRPr="00FB1A93">
              <w:rPr>
                <w:sz w:val="22"/>
                <w:szCs w:val="22"/>
                <w:lang w:val="en-US"/>
              </w:rPr>
              <w:t>The right to receive the protection document performed by the Contractor within the present Contract IIP is entrenched by the Contractor.</w:t>
            </w:r>
          </w:p>
        </w:tc>
        <w:tc>
          <w:tcPr>
            <w:tcW w:w="5184" w:type="dxa"/>
            <w:gridSpan w:val="2"/>
          </w:tcPr>
          <w:p w:rsidR="00B95AD3" w:rsidRPr="00FB1A93" w:rsidRDefault="00B95AD3" w:rsidP="002668F1">
            <w:pPr>
              <w:pStyle w:val="a9"/>
              <w:tabs>
                <w:tab w:val="left" w:pos="1134"/>
              </w:tabs>
              <w:snapToGrid w:val="0"/>
              <w:spacing w:after="0"/>
              <w:ind w:right="132"/>
              <w:jc w:val="both"/>
            </w:pPr>
            <w:r w:rsidRPr="00FB1A93">
              <w:rPr>
                <w:sz w:val="22"/>
                <w:szCs w:val="22"/>
              </w:rPr>
              <w:t>13.2 Право получить охранный документ созданный Подрядчиком в рамках настоящего контракта ОИС закрепляется за Подрядчиком.</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1"/>
                <w:numId w:val="9"/>
              </w:numPr>
              <w:ind w:left="0" w:right="69" w:firstLine="0"/>
              <w:jc w:val="both"/>
              <w:rPr>
                <w:lang w:val="en-US"/>
              </w:rPr>
            </w:pPr>
            <w:r w:rsidRPr="00FB1A93">
              <w:rPr>
                <w:sz w:val="22"/>
                <w:szCs w:val="22"/>
                <w:lang w:val="en-US"/>
              </w:rPr>
              <w:t xml:space="preserve">In case of application of IIP the rights on which belong to the Contractor at rendering of services under the Contract, the </w:t>
            </w:r>
            <w:r>
              <w:rPr>
                <w:sz w:val="22"/>
                <w:szCs w:val="22"/>
                <w:lang w:val="en-US"/>
              </w:rPr>
              <w:t xml:space="preserve"> Principal</w:t>
            </w:r>
            <w:r w:rsidRPr="00FB1A93">
              <w:rPr>
                <w:sz w:val="22"/>
                <w:szCs w:val="22"/>
                <w:lang w:val="en-US"/>
              </w:rPr>
              <w:t xml:space="preserve"> has the right to get the rights on used IIP on the basis of the license contract concluded between the </w:t>
            </w:r>
            <w:r>
              <w:rPr>
                <w:sz w:val="22"/>
                <w:szCs w:val="22"/>
                <w:lang w:val="en-US"/>
              </w:rPr>
              <w:t xml:space="preserve"> Principal</w:t>
            </w:r>
            <w:r w:rsidRPr="00FB1A93">
              <w:rPr>
                <w:sz w:val="22"/>
                <w:szCs w:val="22"/>
                <w:lang w:val="en-US"/>
              </w:rPr>
              <w:t xml:space="preserve"> and the Contractor.</w:t>
            </w:r>
          </w:p>
        </w:tc>
        <w:tc>
          <w:tcPr>
            <w:tcW w:w="5184" w:type="dxa"/>
            <w:gridSpan w:val="2"/>
          </w:tcPr>
          <w:p w:rsidR="00B95AD3" w:rsidRPr="00FB1A93" w:rsidRDefault="00B95AD3" w:rsidP="008F0134">
            <w:pPr>
              <w:pStyle w:val="a9"/>
              <w:tabs>
                <w:tab w:val="left" w:pos="1134"/>
              </w:tabs>
              <w:snapToGrid w:val="0"/>
              <w:spacing w:after="0"/>
              <w:ind w:right="132"/>
              <w:jc w:val="both"/>
            </w:pPr>
            <w:r w:rsidRPr="00FB1A93">
              <w:rPr>
                <w:sz w:val="22"/>
                <w:szCs w:val="22"/>
              </w:rPr>
              <w:t xml:space="preserve">13.3 В случае использования при оказании услуг по Контракту ОИС права на которые принадлежат Подрядчику, </w:t>
            </w:r>
            <w:r w:rsidR="00FA4FE7">
              <w:rPr>
                <w:sz w:val="22"/>
                <w:szCs w:val="22"/>
              </w:rPr>
              <w:t>Заказчик</w:t>
            </w:r>
            <w:r w:rsidRPr="00FB1A93">
              <w:rPr>
                <w:sz w:val="22"/>
                <w:szCs w:val="22"/>
              </w:rPr>
              <w:t xml:space="preserve"> имеет право приобрести права на используемые ОИС на основе лицензионного договора, заключаемого между </w:t>
            </w:r>
            <w:r w:rsidR="00FA4FE7">
              <w:rPr>
                <w:sz w:val="22"/>
                <w:szCs w:val="22"/>
              </w:rPr>
              <w:t>Заказчик</w:t>
            </w:r>
            <w:r w:rsidRPr="00FB1A93">
              <w:rPr>
                <w:sz w:val="22"/>
                <w:szCs w:val="22"/>
              </w:rPr>
              <w:t>ом и Подрядчиком.</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76505B">
            <w:pPr>
              <w:widowControl w:val="0"/>
              <w:numPr>
                <w:ilvl w:val="1"/>
                <w:numId w:val="9"/>
              </w:numPr>
              <w:ind w:left="0" w:right="69" w:firstLine="0"/>
              <w:jc w:val="both"/>
              <w:rPr>
                <w:lang w:val="en-US"/>
              </w:rPr>
            </w:pPr>
            <w:r w:rsidRPr="00FB1A93">
              <w:rPr>
                <w:sz w:val="22"/>
                <w:szCs w:val="22"/>
                <w:lang w:val="en-US"/>
              </w:rPr>
              <w:t>The data, graphs, drawings and other documents including the information, marked as confidential, provided by one Party (hereinafter "Proprietary Information") to the other Party for purpose of implementing this Contract shall remain the exclusive property of the Party (including its subcontractors) which provides such Proprietary Information.</w:t>
            </w:r>
          </w:p>
          <w:p w:rsidR="00B95AD3" w:rsidRPr="00FB1A93" w:rsidRDefault="00B95AD3" w:rsidP="00EF5927">
            <w:pPr>
              <w:pStyle w:val="2"/>
              <w:numPr>
                <w:ilvl w:val="0"/>
                <w:numId w:val="0"/>
              </w:numPr>
              <w:spacing w:before="0" w:after="0" w:line="120" w:lineRule="atLeast"/>
              <w:ind w:right="69"/>
              <w:jc w:val="both"/>
              <w:rPr>
                <w:color w:val="auto"/>
                <w:sz w:val="22"/>
                <w:szCs w:val="22"/>
                <w:u w:val="none"/>
              </w:rPr>
            </w:pPr>
          </w:p>
        </w:tc>
        <w:tc>
          <w:tcPr>
            <w:tcW w:w="5184" w:type="dxa"/>
            <w:gridSpan w:val="2"/>
          </w:tcPr>
          <w:p w:rsidR="00B95AD3" w:rsidRPr="00FB1A93" w:rsidRDefault="00B95AD3" w:rsidP="00AA4A61">
            <w:pPr>
              <w:numPr>
                <w:ilvl w:val="1"/>
                <w:numId w:val="22"/>
              </w:numPr>
              <w:ind w:left="-5" w:right="132" w:firstLine="0"/>
              <w:jc w:val="both"/>
            </w:pPr>
            <w:r w:rsidRPr="00FB1A93">
              <w:rPr>
                <w:sz w:val="22"/>
                <w:szCs w:val="22"/>
                <w:lang w:val="en-US"/>
              </w:rPr>
              <w:t> </w:t>
            </w:r>
            <w:r w:rsidRPr="00FB1A93">
              <w:rPr>
                <w:sz w:val="22"/>
                <w:szCs w:val="22"/>
              </w:rPr>
              <w:t>Данные, графики, чертежи и другая документация, включая информацию, отмеченную как конфиденциальная (далее «Авторская Информация»), предоставленная одной Стороной другой Стороне с целью выполнения настоящего Контракта, должна оставаться эксклюзивной собственностью Стороны (включая ее субподрядчиков), которая предоставляет такого рода Авторскую Информацию.</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2"/>
              </w:numPr>
              <w:ind w:left="0" w:right="69" w:firstLine="0"/>
              <w:jc w:val="both"/>
              <w:rPr>
                <w:lang w:val="en-US"/>
              </w:rPr>
            </w:pPr>
            <w:r w:rsidRPr="00FB1A93">
              <w:rPr>
                <w:sz w:val="22"/>
                <w:szCs w:val="22"/>
                <w:lang w:val="en-US"/>
              </w:rPr>
              <w:t xml:space="preserve">The </w:t>
            </w:r>
            <w:r>
              <w:rPr>
                <w:sz w:val="22"/>
                <w:szCs w:val="22"/>
                <w:lang w:val="en-US"/>
              </w:rPr>
              <w:t xml:space="preserve"> Principal</w:t>
            </w:r>
            <w:r w:rsidRPr="00FB1A93">
              <w:rPr>
                <w:sz w:val="22"/>
                <w:szCs w:val="22"/>
                <w:lang w:val="en-US"/>
              </w:rPr>
              <w:t xml:space="preserve"> shall neither publish nor otherwise disclose or otherwise make available the Proprietary Information of the Contractor to any third Party without the prior written permission of the Contractor. For the purposes of this Article the </w:t>
            </w:r>
            <w:r w:rsidRPr="00FB1A93">
              <w:rPr>
                <w:sz w:val="22"/>
                <w:szCs w:val="22"/>
                <w:lang w:val="en-US"/>
              </w:rPr>
              <w:lastRenderedPageBreak/>
              <w:t xml:space="preserve">representatives and subcontractors of the </w:t>
            </w:r>
            <w:r>
              <w:rPr>
                <w:sz w:val="22"/>
                <w:szCs w:val="22"/>
                <w:lang w:val="en-US"/>
              </w:rPr>
              <w:t xml:space="preserve"> Principal</w:t>
            </w:r>
            <w:r w:rsidRPr="00FB1A93">
              <w:rPr>
                <w:sz w:val="22"/>
                <w:szCs w:val="22"/>
                <w:lang w:val="en-US"/>
              </w:rPr>
              <w:t xml:space="preserve"> as well as Iranian authorities or State institutions shall not be treated as third party but transferring the information to them should be conducted on conditions that the information shall be used by them only for the design, erection, commissioning, construction, operation and maintenance of the Contract Plant and shall not be transferred or otherwise made available such information to any third Party. </w:t>
            </w:r>
          </w:p>
          <w:p w:rsidR="00B95AD3" w:rsidRPr="00FB1A93" w:rsidRDefault="00B95AD3" w:rsidP="00EF5927">
            <w:pPr>
              <w:pStyle w:val="2"/>
              <w:numPr>
                <w:ilvl w:val="0"/>
                <w:numId w:val="0"/>
              </w:numPr>
              <w:spacing w:before="0" w:after="0" w:line="120" w:lineRule="atLeast"/>
              <w:ind w:right="69"/>
              <w:jc w:val="both"/>
              <w:rPr>
                <w:color w:val="auto"/>
                <w:sz w:val="22"/>
                <w:szCs w:val="22"/>
                <w:u w:val="none"/>
              </w:rPr>
            </w:pPr>
          </w:p>
        </w:tc>
        <w:tc>
          <w:tcPr>
            <w:tcW w:w="5184" w:type="dxa"/>
            <w:gridSpan w:val="2"/>
          </w:tcPr>
          <w:p w:rsidR="00B95AD3" w:rsidRPr="00FB1A93" w:rsidRDefault="00FA4FE7" w:rsidP="00AA4A61">
            <w:pPr>
              <w:numPr>
                <w:ilvl w:val="1"/>
                <w:numId w:val="23"/>
              </w:numPr>
              <w:ind w:left="0" w:right="132" w:hanging="5"/>
              <w:jc w:val="both"/>
            </w:pPr>
            <w:r>
              <w:rPr>
                <w:sz w:val="22"/>
                <w:szCs w:val="22"/>
              </w:rPr>
              <w:lastRenderedPageBreak/>
              <w:t>Заказчик</w:t>
            </w:r>
            <w:r w:rsidR="00B95AD3" w:rsidRPr="00FB1A93">
              <w:rPr>
                <w:sz w:val="22"/>
                <w:szCs w:val="22"/>
              </w:rPr>
              <w:t xml:space="preserve"> не имеет права ни публиковать, ни разглашать каким-либо другим способом, ни предоставлять иначе Авторскую Информацию Подрядчика какой-либо третьей стороне без письменного разрешения на то со стороны </w:t>
            </w:r>
            <w:r w:rsidR="00B95AD3" w:rsidRPr="00FB1A93">
              <w:rPr>
                <w:sz w:val="22"/>
                <w:szCs w:val="22"/>
              </w:rPr>
              <w:lastRenderedPageBreak/>
              <w:t xml:space="preserve">Подрядчика. Для целей настоящей Статьи представители и субподрядчики </w:t>
            </w:r>
            <w:r>
              <w:rPr>
                <w:sz w:val="22"/>
                <w:szCs w:val="22"/>
              </w:rPr>
              <w:t>Заказчик</w:t>
            </w:r>
            <w:r w:rsidR="00B95AD3" w:rsidRPr="00FB1A93">
              <w:rPr>
                <w:sz w:val="22"/>
                <w:szCs w:val="22"/>
              </w:rPr>
              <w:t xml:space="preserve">а, а также организации и государственные институты ИРИ не должны рассматриваться в качестве третьих  сторон, однако, передача им информации должна осуществляться при условии использования ее исключительно в целях проектирования, монтажа, ввода в эксплуатацию, строительства, эксплуатации и технического обслуживания и ремонта, проводимых на АЭС, оговоренной Контрактом, без ее передачи или предоставления иным способом какой-либо третьей стороне.  </w:t>
            </w:r>
          </w:p>
        </w:tc>
      </w:tr>
      <w:tr w:rsidR="00B95AD3" w:rsidRPr="00FB1A93" w:rsidTr="00A23C25">
        <w:trPr>
          <w:gridAfter w:val="2"/>
          <w:wAfter w:w="4923" w:type="dxa"/>
          <w:trHeight w:val="80"/>
        </w:trPr>
        <w:tc>
          <w:tcPr>
            <w:tcW w:w="4950" w:type="dxa"/>
            <w:gridSpan w:val="3"/>
          </w:tcPr>
          <w:p w:rsidR="00B95AD3" w:rsidRPr="00FB1A93" w:rsidRDefault="00B95AD3" w:rsidP="00EF5927">
            <w:pPr>
              <w:pStyle w:val="2"/>
              <w:numPr>
                <w:ilvl w:val="0"/>
                <w:numId w:val="0"/>
              </w:numPr>
              <w:spacing w:before="0" w:after="0" w:line="120" w:lineRule="atLeast"/>
              <w:ind w:right="69"/>
              <w:jc w:val="both"/>
              <w:rPr>
                <w:color w:val="auto"/>
                <w:sz w:val="22"/>
                <w:szCs w:val="22"/>
                <w:u w:val="none"/>
                <w:lang w:val="ru-RU"/>
              </w:rPr>
            </w:pPr>
          </w:p>
        </w:tc>
        <w:tc>
          <w:tcPr>
            <w:tcW w:w="5184" w:type="dxa"/>
            <w:gridSpan w:val="2"/>
          </w:tcPr>
          <w:p w:rsidR="00B95AD3" w:rsidRPr="00FB1A93" w:rsidRDefault="00B95AD3" w:rsidP="008F0134">
            <w:pPr>
              <w:pStyle w:val="2"/>
              <w:numPr>
                <w:ilvl w:val="0"/>
                <w:numId w:val="0"/>
              </w:numPr>
              <w:spacing w:before="0" w:after="0" w:line="120" w:lineRule="atLeast"/>
              <w:ind w:right="132"/>
              <w:jc w:val="both"/>
              <w:rPr>
                <w:sz w:val="22"/>
                <w:szCs w:val="22"/>
                <w:u w:val="none"/>
                <w:lang w:val="ru-RU"/>
              </w:rPr>
            </w:pPr>
          </w:p>
        </w:tc>
      </w:tr>
      <w:tr w:rsidR="00B95AD3" w:rsidRPr="00FB1A93" w:rsidTr="00A23C25">
        <w:trPr>
          <w:gridAfter w:val="2"/>
          <w:wAfter w:w="4923" w:type="dxa"/>
          <w:trHeight w:val="80"/>
        </w:trPr>
        <w:tc>
          <w:tcPr>
            <w:tcW w:w="4950" w:type="dxa"/>
            <w:gridSpan w:val="3"/>
          </w:tcPr>
          <w:p w:rsidR="00B95AD3" w:rsidRPr="00FB1A93" w:rsidRDefault="00B95AD3" w:rsidP="00EF5927">
            <w:pPr>
              <w:widowControl w:val="0"/>
              <w:ind w:right="69"/>
              <w:jc w:val="both"/>
              <w:rPr>
                <w:lang w:val="en-US"/>
              </w:rPr>
            </w:pPr>
            <w:r w:rsidRPr="00FB1A93">
              <w:rPr>
                <w:sz w:val="22"/>
                <w:szCs w:val="22"/>
                <w:lang w:val="en-US"/>
              </w:rPr>
              <w:t xml:space="preserve">The provisions set forth above in this clause shall not apply to information which the </w:t>
            </w:r>
            <w:r>
              <w:rPr>
                <w:sz w:val="22"/>
                <w:szCs w:val="22"/>
                <w:lang w:val="en-US"/>
              </w:rPr>
              <w:t xml:space="preserve"> Principal</w:t>
            </w:r>
            <w:r w:rsidRPr="00FB1A93">
              <w:rPr>
                <w:sz w:val="22"/>
                <w:szCs w:val="22"/>
                <w:lang w:val="en-US" w:eastAsia="zh-CN"/>
              </w:rPr>
              <w:t xml:space="preserve"> </w:t>
            </w:r>
            <w:r w:rsidRPr="00FB1A93">
              <w:rPr>
                <w:sz w:val="22"/>
                <w:szCs w:val="22"/>
                <w:lang w:val="en-US"/>
              </w:rPr>
              <w:t xml:space="preserve">can reasonably demonstrate: </w:t>
            </w:r>
          </w:p>
          <w:p w:rsidR="00B95AD3" w:rsidRPr="00FB1A93" w:rsidRDefault="00B95AD3" w:rsidP="00EF5927">
            <w:pPr>
              <w:widowControl w:val="0"/>
              <w:ind w:left="708" w:right="69"/>
              <w:jc w:val="both"/>
              <w:rPr>
                <w:lang w:val="en-US"/>
              </w:rPr>
            </w:pPr>
            <w:r w:rsidRPr="00FB1A93">
              <w:rPr>
                <w:sz w:val="22"/>
                <w:szCs w:val="22"/>
                <w:lang w:val="en-US"/>
              </w:rPr>
              <w:t>(1) as being generally available to the public,</w:t>
            </w:r>
          </w:p>
          <w:p w:rsidR="00B95AD3" w:rsidRPr="00FB1A93" w:rsidRDefault="00B95AD3" w:rsidP="00EF5927">
            <w:pPr>
              <w:widowControl w:val="0"/>
              <w:ind w:left="708" w:right="69"/>
              <w:jc w:val="both"/>
              <w:rPr>
                <w:lang w:val="en-US"/>
              </w:rPr>
            </w:pPr>
            <w:r w:rsidRPr="00FB1A93">
              <w:rPr>
                <w:sz w:val="22"/>
                <w:szCs w:val="22"/>
                <w:lang w:val="en-US"/>
              </w:rPr>
              <w:t xml:space="preserve">(2) which is prior to its transfer to the </w:t>
            </w:r>
            <w:r>
              <w:rPr>
                <w:sz w:val="22"/>
                <w:szCs w:val="22"/>
                <w:lang w:val="en-US"/>
              </w:rPr>
              <w:t xml:space="preserve"> Principal</w:t>
            </w:r>
            <w:r w:rsidRPr="00FB1A93">
              <w:rPr>
                <w:sz w:val="22"/>
                <w:szCs w:val="22"/>
                <w:lang w:val="en-US"/>
              </w:rPr>
              <w:t xml:space="preserve"> has already been in the possession of the </w:t>
            </w:r>
            <w:r>
              <w:rPr>
                <w:sz w:val="22"/>
                <w:szCs w:val="22"/>
                <w:lang w:val="en-US"/>
              </w:rPr>
              <w:t xml:space="preserve"> Principal</w:t>
            </w:r>
            <w:r w:rsidRPr="00FB1A93">
              <w:rPr>
                <w:sz w:val="22"/>
                <w:szCs w:val="22"/>
                <w:lang w:val="en-US" w:eastAsia="zh-CN"/>
              </w:rPr>
              <w:t xml:space="preserve"> </w:t>
            </w:r>
            <w:r w:rsidRPr="00FB1A93">
              <w:rPr>
                <w:sz w:val="22"/>
                <w:szCs w:val="22"/>
                <w:lang w:val="en-US"/>
              </w:rPr>
              <w:t xml:space="preserve">or </w:t>
            </w:r>
          </w:p>
          <w:p w:rsidR="00B95AD3" w:rsidRPr="00FB1A93" w:rsidRDefault="00B95AD3" w:rsidP="005D4EDE">
            <w:pPr>
              <w:widowControl w:val="0"/>
              <w:ind w:left="708" w:right="69"/>
              <w:jc w:val="both"/>
              <w:rPr>
                <w:lang w:val="en-US"/>
              </w:rPr>
            </w:pPr>
            <w:r w:rsidRPr="00FB1A93">
              <w:rPr>
                <w:sz w:val="22"/>
                <w:szCs w:val="22"/>
                <w:lang w:val="en-US"/>
              </w:rPr>
              <w:t>(3) has been rightfully received from a third Party.</w:t>
            </w:r>
          </w:p>
        </w:tc>
        <w:tc>
          <w:tcPr>
            <w:tcW w:w="5184" w:type="dxa"/>
            <w:gridSpan w:val="2"/>
          </w:tcPr>
          <w:p w:rsidR="00B95AD3" w:rsidRPr="00FB1A93" w:rsidRDefault="00B95AD3" w:rsidP="008F0134">
            <w:pPr>
              <w:ind w:right="132"/>
              <w:jc w:val="both"/>
            </w:pPr>
            <w:r w:rsidRPr="00FB1A93">
              <w:rPr>
                <w:sz w:val="22"/>
                <w:szCs w:val="22"/>
              </w:rPr>
              <w:t xml:space="preserve">Положения, изложенные выше в настоящей статье, не относятся к информации, в отношении которой </w:t>
            </w:r>
            <w:r w:rsidR="00FA4FE7">
              <w:rPr>
                <w:sz w:val="22"/>
                <w:szCs w:val="22"/>
              </w:rPr>
              <w:t>Заказчик</w:t>
            </w:r>
            <w:r w:rsidRPr="00FB1A93">
              <w:rPr>
                <w:sz w:val="22"/>
                <w:szCs w:val="22"/>
              </w:rPr>
              <w:t xml:space="preserve"> может представить обоснованные доказательства того, что: </w:t>
            </w:r>
          </w:p>
          <w:p w:rsidR="00B95AD3" w:rsidRPr="00FB1A93" w:rsidRDefault="00B95AD3" w:rsidP="008F0134">
            <w:pPr>
              <w:ind w:left="708" w:right="132"/>
              <w:jc w:val="both"/>
            </w:pPr>
            <w:r w:rsidRPr="00FB1A93">
              <w:rPr>
                <w:sz w:val="22"/>
                <w:szCs w:val="22"/>
              </w:rPr>
              <w:t xml:space="preserve">(1) эта информация доступна широкой общественности, </w:t>
            </w:r>
          </w:p>
          <w:p w:rsidR="00B95AD3" w:rsidRPr="00FB1A93" w:rsidRDefault="00B95AD3" w:rsidP="008F0134">
            <w:pPr>
              <w:ind w:left="708" w:right="132"/>
              <w:jc w:val="both"/>
            </w:pPr>
            <w:r w:rsidRPr="00FB1A93">
              <w:rPr>
                <w:sz w:val="22"/>
                <w:szCs w:val="22"/>
              </w:rPr>
              <w:t xml:space="preserve">(2) эта информация до ее передачи </w:t>
            </w:r>
            <w:r w:rsidR="00FA4FE7">
              <w:rPr>
                <w:sz w:val="22"/>
                <w:szCs w:val="22"/>
              </w:rPr>
              <w:t>Заказчик</w:t>
            </w:r>
            <w:r w:rsidRPr="00FB1A93">
              <w:rPr>
                <w:sz w:val="22"/>
                <w:szCs w:val="22"/>
              </w:rPr>
              <w:t xml:space="preserve">у уже находилась во владении </w:t>
            </w:r>
            <w:r w:rsidR="00FA4FE7">
              <w:rPr>
                <w:sz w:val="22"/>
                <w:szCs w:val="22"/>
              </w:rPr>
              <w:t>Заказчик</w:t>
            </w:r>
            <w:r w:rsidRPr="00FB1A93">
              <w:rPr>
                <w:sz w:val="22"/>
                <w:szCs w:val="22"/>
              </w:rPr>
              <w:t>а или (3) была получена на законных основаниях от третьей стороны.</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3"/>
              </w:numPr>
              <w:ind w:left="0" w:right="69" w:firstLine="0"/>
              <w:jc w:val="both"/>
              <w:rPr>
                <w:lang w:val="en-US"/>
              </w:rPr>
            </w:pPr>
            <w:r w:rsidRPr="00FB1A93">
              <w:rPr>
                <w:sz w:val="22"/>
                <w:szCs w:val="22"/>
                <w:lang w:val="en-US"/>
              </w:rPr>
              <w:t xml:space="preserve">The Contractor shall keep confidential the Proprietary Information of the </w:t>
            </w:r>
            <w:r>
              <w:rPr>
                <w:sz w:val="22"/>
                <w:szCs w:val="22"/>
                <w:lang w:val="en-US"/>
              </w:rPr>
              <w:t xml:space="preserve"> Principal</w:t>
            </w:r>
            <w:r w:rsidRPr="00FB1A93">
              <w:rPr>
                <w:sz w:val="22"/>
                <w:szCs w:val="22"/>
                <w:lang w:val="en-US"/>
              </w:rPr>
              <w:t xml:space="preserve">, their partners and consultants and shall not transfer, disclose or otherwise make it available to third party without the prior written consent of the </w:t>
            </w:r>
            <w:r>
              <w:rPr>
                <w:sz w:val="22"/>
                <w:szCs w:val="22"/>
                <w:lang w:val="en-US"/>
              </w:rPr>
              <w:t xml:space="preserve"> Principal</w:t>
            </w:r>
            <w:r w:rsidRPr="00FB1A93">
              <w:rPr>
                <w:sz w:val="22"/>
                <w:szCs w:val="22"/>
                <w:lang w:val="en-US"/>
              </w:rPr>
              <w:t xml:space="preserve">. Subcontractors of the Contractor and the Russian authorities or State institutions, to whom the proprietary information of the </w:t>
            </w:r>
            <w:r>
              <w:rPr>
                <w:sz w:val="22"/>
                <w:szCs w:val="22"/>
                <w:lang w:val="en-US"/>
              </w:rPr>
              <w:t xml:space="preserve"> Principal</w:t>
            </w:r>
            <w:r w:rsidRPr="00FB1A93">
              <w:rPr>
                <w:sz w:val="22"/>
                <w:szCs w:val="22"/>
                <w:lang w:val="en-US"/>
              </w:rPr>
              <w:t xml:space="preserve"> should be transferred or otherwise made available for the purpose of the Contractor's implementing Contract obligations, are not to be treated as third party.</w:t>
            </w:r>
          </w:p>
          <w:p w:rsidR="00B95AD3" w:rsidRPr="00FB1A93" w:rsidRDefault="00B95AD3" w:rsidP="00E30864">
            <w:pPr>
              <w:keepNext/>
              <w:keepLines/>
              <w:tabs>
                <w:tab w:val="left" w:pos="0"/>
              </w:tabs>
              <w:snapToGrid w:val="0"/>
              <w:spacing w:line="240" w:lineRule="atLeast"/>
              <w:ind w:right="215"/>
              <w:jc w:val="both"/>
              <w:rPr>
                <w:lang w:val="en-US"/>
              </w:rPr>
            </w:pPr>
          </w:p>
        </w:tc>
        <w:tc>
          <w:tcPr>
            <w:tcW w:w="5184" w:type="dxa"/>
            <w:gridSpan w:val="2"/>
          </w:tcPr>
          <w:p w:rsidR="00B95AD3" w:rsidRPr="00FB1A93" w:rsidRDefault="00B95AD3" w:rsidP="00AA4A61">
            <w:pPr>
              <w:numPr>
                <w:ilvl w:val="1"/>
                <w:numId w:val="22"/>
              </w:numPr>
              <w:ind w:left="0" w:right="132" w:firstLine="5"/>
              <w:jc w:val="both"/>
            </w:pPr>
            <w:r w:rsidRPr="00FB1A93">
              <w:rPr>
                <w:sz w:val="22"/>
                <w:szCs w:val="22"/>
              </w:rPr>
              <w:t xml:space="preserve">Подрядчик обязуется держать в секрете Авторскую Информацию </w:t>
            </w:r>
            <w:r w:rsidR="00FA4FE7">
              <w:rPr>
                <w:sz w:val="22"/>
                <w:szCs w:val="22"/>
              </w:rPr>
              <w:t>Заказчик</w:t>
            </w:r>
            <w:r w:rsidRPr="00FB1A93">
              <w:rPr>
                <w:sz w:val="22"/>
                <w:szCs w:val="22"/>
              </w:rPr>
              <w:t xml:space="preserve">а и его партнеров и консультантов и не передавать, разглашать или предоставлять иным способом третьим сторонам без предварительного письменного согласия </w:t>
            </w:r>
            <w:r w:rsidR="005E1E60">
              <w:rPr>
                <w:sz w:val="22"/>
                <w:szCs w:val="22"/>
              </w:rPr>
              <w:t>Иноз</w:t>
            </w:r>
            <w:r w:rsidRPr="00FB1A93">
              <w:rPr>
                <w:sz w:val="22"/>
                <w:szCs w:val="22"/>
              </w:rPr>
              <w:t xml:space="preserve">аказчика. Субподрядчики Подрядчика и российские организации или государственные институты, которым авторская информация </w:t>
            </w:r>
            <w:r w:rsidR="00FA4FE7">
              <w:rPr>
                <w:sz w:val="22"/>
                <w:szCs w:val="22"/>
              </w:rPr>
              <w:t>Заказчик</w:t>
            </w:r>
            <w:r w:rsidRPr="00FB1A93">
              <w:rPr>
                <w:sz w:val="22"/>
                <w:szCs w:val="22"/>
              </w:rPr>
              <w:t>а должна быть передана или предоставлена иным способом в целях выполнения Подрядчиком обязательств по Контракту, не должны рассматриваться как третьи стороны.</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C239FD">
            <w:pPr>
              <w:widowControl w:val="0"/>
              <w:ind w:right="69"/>
              <w:jc w:val="both"/>
              <w:rPr>
                <w:lang w:val="en-US"/>
              </w:rPr>
            </w:pPr>
            <w:r w:rsidRPr="00FB1A93">
              <w:rPr>
                <w:sz w:val="22"/>
                <w:szCs w:val="22"/>
                <w:lang w:val="en-US"/>
              </w:rPr>
              <w:t xml:space="preserve">The subcontractors of the Contractor shall assume the same obligations as the Contractor to the above-mentioned information. The provisions set forth above in this Clause shall not apply to information which the Contractor can reasonably demonstrate: </w:t>
            </w:r>
          </w:p>
          <w:p w:rsidR="00B95AD3" w:rsidRPr="00FB1A93" w:rsidRDefault="00B95AD3" w:rsidP="00C239FD">
            <w:pPr>
              <w:widowControl w:val="0"/>
              <w:ind w:right="69"/>
              <w:jc w:val="both"/>
              <w:rPr>
                <w:lang w:val="en-US"/>
              </w:rPr>
            </w:pPr>
          </w:p>
          <w:p w:rsidR="00B95AD3" w:rsidRPr="00FB1A93" w:rsidRDefault="00B95AD3" w:rsidP="00C239FD">
            <w:pPr>
              <w:widowControl w:val="0"/>
              <w:ind w:right="69"/>
              <w:jc w:val="both"/>
              <w:rPr>
                <w:lang w:val="en-US"/>
              </w:rPr>
            </w:pPr>
          </w:p>
          <w:p w:rsidR="00B95AD3" w:rsidRPr="00FB1A93" w:rsidRDefault="00B95AD3" w:rsidP="008F0134">
            <w:pPr>
              <w:widowControl w:val="0"/>
              <w:ind w:left="372" w:right="69"/>
              <w:jc w:val="both"/>
              <w:rPr>
                <w:lang w:val="en-US"/>
              </w:rPr>
            </w:pPr>
            <w:r w:rsidRPr="00FB1A93">
              <w:rPr>
                <w:sz w:val="22"/>
                <w:szCs w:val="22"/>
                <w:lang w:val="en-US"/>
              </w:rPr>
              <w:t>(1) as being generally available to the public,</w:t>
            </w:r>
          </w:p>
          <w:p w:rsidR="00B95AD3" w:rsidRPr="00FB1A93" w:rsidRDefault="00B95AD3" w:rsidP="008F0134">
            <w:pPr>
              <w:keepNext/>
              <w:keepLines/>
              <w:tabs>
                <w:tab w:val="left" w:pos="1092"/>
              </w:tabs>
              <w:snapToGrid w:val="0"/>
              <w:spacing w:line="240" w:lineRule="atLeast"/>
              <w:ind w:left="372" w:right="215"/>
              <w:jc w:val="both"/>
              <w:rPr>
                <w:lang w:val="en-US"/>
              </w:rPr>
            </w:pPr>
            <w:r w:rsidRPr="00FB1A93">
              <w:rPr>
                <w:sz w:val="22"/>
                <w:szCs w:val="22"/>
                <w:lang w:val="en-US"/>
              </w:rPr>
              <w:t xml:space="preserve">(2) which is prior to its transfer to the </w:t>
            </w:r>
            <w:r>
              <w:rPr>
                <w:sz w:val="22"/>
                <w:szCs w:val="22"/>
                <w:lang w:val="en-US"/>
              </w:rPr>
              <w:t xml:space="preserve"> Principal</w:t>
            </w:r>
            <w:r w:rsidRPr="00FB1A93">
              <w:rPr>
                <w:sz w:val="22"/>
                <w:szCs w:val="22"/>
                <w:lang w:val="en-US"/>
              </w:rPr>
              <w:t xml:space="preserve"> has already been in the possession of the </w:t>
            </w:r>
            <w:r>
              <w:rPr>
                <w:sz w:val="22"/>
                <w:szCs w:val="22"/>
                <w:lang w:val="en-US"/>
              </w:rPr>
              <w:t xml:space="preserve"> Principal</w:t>
            </w:r>
            <w:r w:rsidRPr="00FB1A93">
              <w:rPr>
                <w:sz w:val="22"/>
                <w:szCs w:val="22"/>
                <w:lang w:val="en-US" w:eastAsia="zh-CN"/>
              </w:rPr>
              <w:t xml:space="preserve"> </w:t>
            </w:r>
            <w:r w:rsidRPr="00FB1A93">
              <w:rPr>
                <w:sz w:val="22"/>
                <w:szCs w:val="22"/>
                <w:lang w:val="en-US"/>
              </w:rPr>
              <w:t xml:space="preserve">or </w:t>
            </w:r>
          </w:p>
          <w:p w:rsidR="00B95AD3" w:rsidRPr="00FB1A93" w:rsidRDefault="00B95AD3" w:rsidP="008F0134">
            <w:pPr>
              <w:keepNext/>
              <w:keepLines/>
              <w:tabs>
                <w:tab w:val="left" w:pos="1092"/>
              </w:tabs>
              <w:snapToGrid w:val="0"/>
              <w:spacing w:line="240" w:lineRule="atLeast"/>
              <w:ind w:left="372" w:right="215"/>
              <w:jc w:val="both"/>
              <w:rPr>
                <w:lang w:val="en-US"/>
              </w:rPr>
            </w:pPr>
            <w:r w:rsidRPr="00FB1A93">
              <w:rPr>
                <w:sz w:val="22"/>
                <w:szCs w:val="22"/>
                <w:lang w:val="en-US"/>
              </w:rPr>
              <w:t>(3) has been rightfully received from a third Party.</w:t>
            </w:r>
          </w:p>
        </w:tc>
        <w:tc>
          <w:tcPr>
            <w:tcW w:w="5184" w:type="dxa"/>
            <w:gridSpan w:val="2"/>
          </w:tcPr>
          <w:p w:rsidR="00B95AD3" w:rsidRPr="00FB1A93" w:rsidRDefault="00B95AD3" w:rsidP="008F0134">
            <w:pPr>
              <w:ind w:right="132"/>
              <w:jc w:val="both"/>
            </w:pPr>
            <w:r w:rsidRPr="00FB1A93">
              <w:rPr>
                <w:sz w:val="22"/>
                <w:szCs w:val="22"/>
              </w:rPr>
              <w:t xml:space="preserve">Что касается вышеупомянутой информации, Субподрядчики Подрядчика обязуются принять на себя такие же обязательства, как и Подрядчик. Положения, изложенные выше в настоящей статье, не относятся к информации, в отношении которой Подрядчик может представить обоснованные доказательства того, что: </w:t>
            </w:r>
          </w:p>
          <w:p w:rsidR="00B95AD3" w:rsidRPr="00FB1A93" w:rsidRDefault="00B95AD3" w:rsidP="008F0134">
            <w:pPr>
              <w:ind w:left="156" w:right="132"/>
              <w:jc w:val="both"/>
            </w:pPr>
            <w:r w:rsidRPr="00FB1A93">
              <w:rPr>
                <w:sz w:val="22"/>
                <w:szCs w:val="22"/>
              </w:rPr>
              <w:t xml:space="preserve">(1) эта информация доступна широкой общественности, </w:t>
            </w:r>
          </w:p>
          <w:p w:rsidR="00B95AD3" w:rsidRPr="00FB1A93" w:rsidRDefault="00B95AD3" w:rsidP="008F0134">
            <w:pPr>
              <w:ind w:left="156" w:right="132"/>
              <w:jc w:val="both"/>
            </w:pPr>
            <w:r w:rsidRPr="00FB1A93">
              <w:rPr>
                <w:sz w:val="22"/>
                <w:szCs w:val="22"/>
              </w:rPr>
              <w:t xml:space="preserve">(2) эта информация до ее передачи </w:t>
            </w:r>
            <w:r w:rsidR="00FA4FE7">
              <w:rPr>
                <w:sz w:val="22"/>
                <w:szCs w:val="22"/>
              </w:rPr>
              <w:t>Заказчик</w:t>
            </w:r>
            <w:r w:rsidRPr="00FB1A93">
              <w:rPr>
                <w:sz w:val="22"/>
                <w:szCs w:val="22"/>
              </w:rPr>
              <w:t xml:space="preserve">у уже находилась во владении </w:t>
            </w:r>
            <w:r w:rsidR="00FA4FE7">
              <w:rPr>
                <w:sz w:val="22"/>
                <w:szCs w:val="22"/>
              </w:rPr>
              <w:t>Заказчик</w:t>
            </w:r>
            <w:r w:rsidRPr="00FB1A93">
              <w:rPr>
                <w:sz w:val="22"/>
                <w:szCs w:val="22"/>
              </w:rPr>
              <w:t xml:space="preserve">а или </w:t>
            </w:r>
          </w:p>
          <w:p w:rsidR="00B95AD3" w:rsidRPr="00FB1A93" w:rsidRDefault="00B95AD3" w:rsidP="008F0134">
            <w:pPr>
              <w:ind w:left="156" w:right="132"/>
              <w:jc w:val="both"/>
            </w:pPr>
            <w:r w:rsidRPr="00FB1A93">
              <w:rPr>
                <w:sz w:val="22"/>
                <w:szCs w:val="22"/>
              </w:rPr>
              <w:t>(3) была получена на законных основаниях от третьей стороны.</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2"/>
              </w:numPr>
              <w:ind w:left="0" w:right="69" w:firstLine="0"/>
              <w:jc w:val="both"/>
              <w:rPr>
                <w:lang w:val="en-US"/>
              </w:rPr>
            </w:pPr>
            <w:r w:rsidRPr="00FB1A93">
              <w:rPr>
                <w:sz w:val="22"/>
                <w:szCs w:val="22"/>
                <w:lang w:val="en-US"/>
              </w:rPr>
              <w:t>All the data, graphs, drawings and other documents including the information marked as confidential, elaborated by both Parties (including subcontractors) are the properties of both Parties.</w:t>
            </w:r>
          </w:p>
          <w:p w:rsidR="00B95AD3" w:rsidRPr="00FB1A93" w:rsidRDefault="00B95AD3">
            <w:pPr>
              <w:ind w:right="69"/>
              <w:jc w:val="both"/>
              <w:rPr>
                <w:lang w:val="en-US"/>
              </w:rPr>
            </w:pPr>
          </w:p>
        </w:tc>
        <w:tc>
          <w:tcPr>
            <w:tcW w:w="5184" w:type="dxa"/>
            <w:gridSpan w:val="2"/>
          </w:tcPr>
          <w:p w:rsidR="00B95AD3" w:rsidRPr="00FB1A93" w:rsidRDefault="00B95AD3" w:rsidP="008F0134">
            <w:pPr>
              <w:ind w:right="132"/>
              <w:jc w:val="both"/>
            </w:pPr>
            <w:r w:rsidRPr="00FB1A93">
              <w:rPr>
                <w:sz w:val="22"/>
                <w:szCs w:val="22"/>
              </w:rPr>
              <w:t>13.7. Все данные, графики, чертежи и  другая документация, включая информацию с грифом «конфиденциальная», разработанные обеими Сторонами (включая субподрядчиков), являются собственностью обеих Сторон.</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2"/>
              </w:numPr>
              <w:ind w:left="0" w:right="69" w:firstLine="0"/>
              <w:jc w:val="both"/>
              <w:rPr>
                <w:lang w:val="en-US"/>
              </w:rPr>
            </w:pPr>
            <w:r w:rsidRPr="00FB1A93">
              <w:rPr>
                <w:sz w:val="22"/>
                <w:szCs w:val="22"/>
                <w:lang w:val="en-US"/>
              </w:rPr>
              <w:t>The Parties undertake not to infringe a third Party's patent, copyright and other rights by virtue of the execution and performance of the Contract.</w:t>
            </w:r>
          </w:p>
        </w:tc>
        <w:tc>
          <w:tcPr>
            <w:tcW w:w="5184" w:type="dxa"/>
            <w:gridSpan w:val="2"/>
          </w:tcPr>
          <w:p w:rsidR="00B95AD3" w:rsidRPr="00FB1A93" w:rsidRDefault="00B95AD3" w:rsidP="008F0134">
            <w:pPr>
              <w:ind w:right="132"/>
              <w:jc w:val="both"/>
            </w:pPr>
            <w:r w:rsidRPr="00FB1A93">
              <w:rPr>
                <w:sz w:val="22"/>
                <w:szCs w:val="22"/>
              </w:rPr>
              <w:t>13.8 Стороны договариваются в процессе не нарушать патента, авторского права и других прав третьей стороны посредством выполнения и реализации Контракта.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2"/>
              </w:numPr>
              <w:ind w:left="0" w:right="69" w:firstLine="0"/>
              <w:jc w:val="both"/>
              <w:rPr>
                <w:lang w:val="en-US"/>
              </w:rPr>
            </w:pPr>
            <w:r w:rsidRPr="00FB1A93">
              <w:rPr>
                <w:sz w:val="22"/>
                <w:szCs w:val="22"/>
                <w:lang w:val="en-US"/>
              </w:rPr>
              <w:t xml:space="preserve">In the event of any infringement, claim or action brought against the </w:t>
            </w:r>
            <w:r>
              <w:rPr>
                <w:sz w:val="22"/>
                <w:szCs w:val="22"/>
                <w:lang w:val="en-US"/>
              </w:rPr>
              <w:t xml:space="preserve"> Principal</w:t>
            </w:r>
            <w:r w:rsidRPr="00FB1A93">
              <w:rPr>
                <w:sz w:val="22"/>
                <w:szCs w:val="22"/>
                <w:lang w:val="en-US" w:eastAsia="zh-CN"/>
              </w:rPr>
              <w:t xml:space="preserve"> </w:t>
            </w:r>
            <w:r w:rsidRPr="00FB1A93">
              <w:rPr>
                <w:sz w:val="22"/>
                <w:szCs w:val="22"/>
                <w:lang w:val="en-US"/>
              </w:rPr>
              <w:t xml:space="preserve">resulting from the use of documents provided by the Contractor, the Contractor shall be responsible for all negotiations for the settlement of such claim or action, and shall be legally and financially fully responsible for such claim or action, except the cases, when the above events occur due to the </w:t>
            </w:r>
            <w:r>
              <w:rPr>
                <w:sz w:val="22"/>
                <w:szCs w:val="22"/>
                <w:lang w:val="en-US"/>
              </w:rPr>
              <w:t xml:space="preserve"> Principal</w:t>
            </w:r>
            <w:r w:rsidRPr="00FB1A93">
              <w:rPr>
                <w:sz w:val="22"/>
                <w:szCs w:val="22"/>
                <w:lang w:val="en-US"/>
              </w:rPr>
              <w:t>'s fault.</w:t>
            </w:r>
          </w:p>
          <w:p w:rsidR="00B95AD3" w:rsidRPr="00FB1A93" w:rsidRDefault="00B95AD3">
            <w:pPr>
              <w:ind w:right="69"/>
              <w:jc w:val="both"/>
              <w:rPr>
                <w:lang w:val="en-US"/>
              </w:rPr>
            </w:pPr>
          </w:p>
        </w:tc>
        <w:tc>
          <w:tcPr>
            <w:tcW w:w="5184" w:type="dxa"/>
            <w:gridSpan w:val="2"/>
          </w:tcPr>
          <w:p w:rsidR="00B95AD3" w:rsidRPr="00FB1A93" w:rsidRDefault="00B95AD3" w:rsidP="008F0134">
            <w:pPr>
              <w:ind w:right="132"/>
              <w:jc w:val="both"/>
            </w:pPr>
            <w:r w:rsidRPr="00FB1A93">
              <w:rPr>
                <w:sz w:val="22"/>
                <w:szCs w:val="22"/>
              </w:rPr>
              <w:t xml:space="preserve">13.9 В случае какого-либо нарушения, претензии  или предъявления иска к </w:t>
            </w:r>
            <w:r w:rsidR="00FA4FE7">
              <w:rPr>
                <w:sz w:val="22"/>
                <w:szCs w:val="22"/>
              </w:rPr>
              <w:t>Заказчик</w:t>
            </w:r>
            <w:r w:rsidRPr="00FB1A93">
              <w:rPr>
                <w:sz w:val="22"/>
                <w:szCs w:val="22"/>
              </w:rPr>
              <w:t xml:space="preserve">у в результате использования документов, предоставленных Подрядчиком, Подрядчик берет на себя обязательства ведения всех переговоров по урегулированию такого рода претензии или иска и несет юридическую и финансовую ответственность за такого рода претензию или иск, за исключением случаев, когда вышеизложенные события происходят по вине </w:t>
            </w:r>
            <w:r w:rsidR="00FA4FE7">
              <w:rPr>
                <w:sz w:val="22"/>
                <w:szCs w:val="22"/>
              </w:rPr>
              <w:t>Заказчик</w:t>
            </w:r>
            <w:r w:rsidRPr="00FB1A93">
              <w:rPr>
                <w:sz w:val="22"/>
                <w:szCs w:val="22"/>
              </w:rPr>
              <w:t>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2"/>
              </w:numPr>
              <w:ind w:left="0" w:right="69" w:firstLine="0"/>
              <w:jc w:val="both"/>
              <w:rPr>
                <w:lang w:val="en-US"/>
              </w:rPr>
            </w:pPr>
            <w:r w:rsidRPr="00FB1A93">
              <w:rPr>
                <w:sz w:val="22"/>
                <w:szCs w:val="22"/>
                <w:lang w:val="en-US"/>
              </w:rPr>
              <w:t>Obligations of the Parties, provided for by the present Article shall be valid within 5 years after the expiration of BNPP.</w:t>
            </w:r>
          </w:p>
          <w:p w:rsidR="00B95AD3" w:rsidRPr="00FB1A93" w:rsidRDefault="00B95AD3">
            <w:pPr>
              <w:ind w:right="69"/>
              <w:jc w:val="both"/>
              <w:rPr>
                <w:lang w:val="en-US"/>
              </w:rPr>
            </w:pPr>
          </w:p>
        </w:tc>
        <w:tc>
          <w:tcPr>
            <w:tcW w:w="5184" w:type="dxa"/>
            <w:gridSpan w:val="2"/>
          </w:tcPr>
          <w:p w:rsidR="00B95AD3" w:rsidRPr="00FB1A93" w:rsidRDefault="00B95AD3" w:rsidP="008F0134">
            <w:pPr>
              <w:ind w:right="132"/>
              <w:jc w:val="both"/>
            </w:pPr>
            <w:r w:rsidRPr="00FB1A93">
              <w:rPr>
                <w:sz w:val="22"/>
                <w:szCs w:val="22"/>
              </w:rPr>
              <w:t>13.10 Обязательства Сторон, изложенные в настоящей Статье, сохраняют свою юридическую силу в течение 5  лет после завершения срока службы БАЭС.</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C239FD">
            <w:pPr>
              <w:pStyle w:val="2"/>
              <w:numPr>
                <w:ilvl w:val="0"/>
                <w:numId w:val="0"/>
              </w:numPr>
              <w:spacing w:before="0" w:after="0" w:line="240" w:lineRule="auto"/>
              <w:ind w:left="720" w:right="69" w:hanging="720"/>
              <w:jc w:val="both"/>
              <w:rPr>
                <w:color w:val="auto"/>
                <w:sz w:val="22"/>
                <w:szCs w:val="22"/>
                <w:u w:val="none"/>
                <w:lang w:val="ru-RU"/>
              </w:rPr>
            </w:pPr>
            <w:r w:rsidRPr="00FB1A93">
              <w:rPr>
                <w:sz w:val="22"/>
                <w:szCs w:val="22"/>
                <w:u w:val="none"/>
              </w:rPr>
              <w:t>ARTICLE 14   WARRANTY</w:t>
            </w:r>
          </w:p>
        </w:tc>
        <w:tc>
          <w:tcPr>
            <w:tcW w:w="5184" w:type="dxa"/>
            <w:gridSpan w:val="2"/>
          </w:tcPr>
          <w:p w:rsidR="00B95AD3" w:rsidRPr="00FB1A93" w:rsidRDefault="00B95AD3" w:rsidP="008F0134">
            <w:pPr>
              <w:pStyle w:val="2"/>
              <w:numPr>
                <w:ilvl w:val="0"/>
                <w:numId w:val="0"/>
              </w:numPr>
              <w:spacing w:before="0" w:after="0" w:line="240" w:lineRule="auto"/>
              <w:ind w:right="132"/>
              <w:jc w:val="both"/>
              <w:rPr>
                <w:color w:val="auto"/>
                <w:sz w:val="22"/>
                <w:szCs w:val="22"/>
                <w:u w:val="none"/>
                <w:lang w:val="ru-RU"/>
              </w:rPr>
            </w:pPr>
            <w:r w:rsidRPr="00FB1A93">
              <w:rPr>
                <w:sz w:val="22"/>
                <w:szCs w:val="22"/>
                <w:u w:val="none"/>
              </w:rPr>
              <w:t>СТАТЬЯ 14   ГАРАНТИИ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left" w:pos="0"/>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C239FD">
            <w:pPr>
              <w:widowControl w:val="0"/>
              <w:numPr>
                <w:ilvl w:val="0"/>
                <w:numId w:val="10"/>
              </w:numPr>
              <w:tabs>
                <w:tab w:val="clear" w:pos="425"/>
                <w:tab w:val="num" w:pos="540"/>
              </w:tabs>
              <w:ind w:left="0" w:right="69" w:firstLine="0"/>
              <w:jc w:val="both"/>
              <w:rPr>
                <w:lang w:val="en-US"/>
              </w:rPr>
            </w:pPr>
            <w:r w:rsidRPr="00FB1A93">
              <w:rPr>
                <w:sz w:val="22"/>
                <w:szCs w:val="22"/>
                <w:lang w:val="en-US"/>
              </w:rPr>
              <w:t>The Contractor warrants its service rendered is within the scope of work stipulated in Article 3 and in the Addenda to the present Contract to be signed later on.</w:t>
            </w:r>
          </w:p>
        </w:tc>
        <w:tc>
          <w:tcPr>
            <w:tcW w:w="5184" w:type="dxa"/>
            <w:gridSpan w:val="2"/>
          </w:tcPr>
          <w:p w:rsidR="00B95AD3" w:rsidRPr="00FB1A93" w:rsidRDefault="00B95AD3" w:rsidP="00AA4A61">
            <w:pPr>
              <w:numPr>
                <w:ilvl w:val="1"/>
                <w:numId w:val="24"/>
              </w:numPr>
              <w:tabs>
                <w:tab w:val="num" w:pos="1"/>
              </w:tabs>
              <w:ind w:left="0" w:right="132" w:firstLine="0"/>
              <w:jc w:val="both"/>
            </w:pPr>
            <w:r w:rsidRPr="00FB1A93">
              <w:rPr>
                <w:sz w:val="22"/>
                <w:szCs w:val="22"/>
              </w:rPr>
              <w:t>Подрядчик гарантирует предоставление услуг в объеме, определенном в Статье 3 и Дополнениях к настоящему Контракту, которые будут заключены позднее.</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num" w:pos="1"/>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4"/>
              </w:numPr>
              <w:tabs>
                <w:tab w:val="clear" w:pos="375"/>
                <w:tab w:val="num" w:pos="0"/>
                <w:tab w:val="left" w:pos="540"/>
              </w:tabs>
              <w:ind w:left="0" w:right="69" w:firstLine="0"/>
              <w:jc w:val="both"/>
              <w:rPr>
                <w:lang w:val="en-US"/>
              </w:rPr>
            </w:pPr>
            <w:r w:rsidRPr="00FB1A93">
              <w:rPr>
                <w:sz w:val="22"/>
                <w:szCs w:val="22"/>
                <w:lang w:val="en-US"/>
              </w:rPr>
              <w:t>The Contractor warrants that its services and recommendations rendered under the terms of the Contract, shall be performed with the best of its know-how, expertise and knowledge and in accordance with the latest internationally recognized rules and guidelines, agreed regulations as well as in conformity with the current state of the art.</w:t>
            </w:r>
          </w:p>
        </w:tc>
        <w:tc>
          <w:tcPr>
            <w:tcW w:w="5184" w:type="dxa"/>
            <w:gridSpan w:val="2"/>
          </w:tcPr>
          <w:p w:rsidR="00B95AD3" w:rsidRPr="00FB1A93" w:rsidRDefault="00B95AD3" w:rsidP="008F0134">
            <w:pPr>
              <w:numPr>
                <w:ilvl w:val="0"/>
                <w:numId w:val="10"/>
              </w:numPr>
              <w:tabs>
                <w:tab w:val="clear" w:pos="425"/>
                <w:tab w:val="num" w:pos="1"/>
                <w:tab w:val="num" w:pos="540"/>
              </w:tabs>
              <w:ind w:left="0" w:right="132" w:firstLine="0"/>
              <w:jc w:val="both"/>
            </w:pPr>
            <w:r w:rsidRPr="00FB1A93">
              <w:rPr>
                <w:sz w:val="22"/>
                <w:szCs w:val="22"/>
              </w:rPr>
              <w:t xml:space="preserve">Подрядчик гарантирует, что услуги и рекомендации, предлагаемые им по условиям настоящего Контракта, будут предоставлены, согласно последним достижениям ноу-хау, навыков и знаний и в соответствии с последними международно-принятыми правилами и нормами, согласованными современными нормативами.    </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num" w:pos="1"/>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4"/>
              </w:numPr>
              <w:tabs>
                <w:tab w:val="clear" w:pos="375"/>
                <w:tab w:val="num" w:pos="0"/>
                <w:tab w:val="left" w:pos="540"/>
              </w:tabs>
              <w:ind w:left="0" w:right="69" w:firstLine="0"/>
              <w:jc w:val="both"/>
              <w:rPr>
                <w:lang w:val="en-US"/>
              </w:rPr>
            </w:pPr>
            <w:r w:rsidRPr="00FB1A93">
              <w:rPr>
                <w:sz w:val="22"/>
                <w:szCs w:val="22"/>
                <w:lang w:val="en-US"/>
              </w:rPr>
              <w:t>With respect to the assignment of the Contractor’s specialists and selection of subcontractors as required for the performance of their Contract, the Contractor warrants careful selection of such specialists and subcontractors.</w:t>
            </w:r>
          </w:p>
          <w:p w:rsidR="00B95AD3" w:rsidRPr="00FB1A93" w:rsidRDefault="00B95AD3">
            <w:pPr>
              <w:widowControl w:val="0"/>
              <w:tabs>
                <w:tab w:val="left" w:pos="540"/>
              </w:tabs>
              <w:ind w:right="69"/>
              <w:jc w:val="both"/>
              <w:rPr>
                <w:lang w:val="en-US"/>
              </w:rPr>
            </w:pPr>
            <w:r w:rsidRPr="00FB1A93">
              <w:rPr>
                <w:sz w:val="22"/>
                <w:szCs w:val="22"/>
                <w:lang w:val="en-US"/>
              </w:rPr>
              <w:t>The performance of any work by subcontractors shall not release the Contractor from the performance of liabilities, guarantees and responsibility set forth in the present Contract.</w:t>
            </w:r>
          </w:p>
          <w:p w:rsidR="00B95AD3" w:rsidRPr="00FB1A93" w:rsidRDefault="00B95AD3">
            <w:pPr>
              <w:ind w:right="69"/>
              <w:jc w:val="both"/>
              <w:rPr>
                <w:lang w:val="en-US"/>
              </w:rPr>
            </w:pPr>
          </w:p>
        </w:tc>
        <w:tc>
          <w:tcPr>
            <w:tcW w:w="5184" w:type="dxa"/>
            <w:gridSpan w:val="2"/>
          </w:tcPr>
          <w:p w:rsidR="00B95AD3" w:rsidRPr="00FB1A93" w:rsidRDefault="00B95AD3" w:rsidP="008F0134">
            <w:pPr>
              <w:numPr>
                <w:ilvl w:val="0"/>
                <w:numId w:val="10"/>
              </w:numPr>
              <w:tabs>
                <w:tab w:val="clear" w:pos="425"/>
                <w:tab w:val="num" w:pos="1"/>
                <w:tab w:val="num" w:pos="540"/>
              </w:tabs>
              <w:ind w:left="0" w:right="132" w:firstLine="0"/>
              <w:jc w:val="both"/>
            </w:pPr>
            <w:r w:rsidRPr="00FB1A93">
              <w:rPr>
                <w:sz w:val="22"/>
                <w:szCs w:val="22"/>
              </w:rPr>
              <w:t>В отношении назначения специалистов со стороны Подрядчика и выбора субподрядчиков в целях выполнения обязательств по Контракту Подрядчик гарантирует тщательный отбор такого рода специалистов и субподрядчиков.</w:t>
            </w:r>
          </w:p>
          <w:p w:rsidR="00B95AD3" w:rsidRPr="00FB1A93" w:rsidRDefault="00B95AD3" w:rsidP="008F0134">
            <w:pPr>
              <w:keepNext/>
              <w:keepLines/>
              <w:tabs>
                <w:tab w:val="num" w:pos="1"/>
              </w:tabs>
              <w:snapToGrid w:val="0"/>
              <w:spacing w:line="240" w:lineRule="atLeast"/>
              <w:ind w:right="132"/>
              <w:jc w:val="both"/>
              <w:rPr>
                <w:spacing w:val="2"/>
              </w:rPr>
            </w:pPr>
            <w:r w:rsidRPr="00FB1A93">
              <w:rPr>
                <w:spacing w:val="2"/>
                <w:sz w:val="22"/>
                <w:szCs w:val="22"/>
              </w:rPr>
              <w:t xml:space="preserve">Выполнение какой бы то ни было работы субподрядчиками не освобождает Подрядчика от выполнения им своих обязательств, гарантий и ответственности, предусмотренных </w:t>
            </w:r>
            <w:r w:rsidRPr="00FB1A93">
              <w:rPr>
                <w:bCs/>
                <w:spacing w:val="2"/>
                <w:sz w:val="22"/>
                <w:szCs w:val="22"/>
              </w:rPr>
              <w:t>настоящим Контрактом</w:t>
            </w:r>
            <w:r w:rsidRPr="00FB1A93">
              <w:rPr>
                <w:spacing w:val="2"/>
                <w:sz w:val="22"/>
                <w:szCs w:val="22"/>
              </w:rPr>
              <w:t xml:space="preserve">. </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A10115" w:rsidRDefault="00B95AD3" w:rsidP="008F0134">
            <w:pPr>
              <w:keepNext/>
              <w:keepLines/>
              <w:tabs>
                <w:tab w:val="num" w:pos="1"/>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pStyle w:val="2"/>
              <w:numPr>
                <w:ilvl w:val="0"/>
                <w:numId w:val="0"/>
              </w:numPr>
              <w:spacing w:before="0" w:after="0" w:line="240" w:lineRule="auto"/>
              <w:ind w:right="69"/>
              <w:jc w:val="both"/>
              <w:rPr>
                <w:color w:val="auto"/>
                <w:sz w:val="22"/>
                <w:szCs w:val="22"/>
                <w:u w:val="none"/>
              </w:rPr>
            </w:pPr>
            <w:r w:rsidRPr="00FB1A93">
              <w:rPr>
                <w:sz w:val="22"/>
                <w:szCs w:val="22"/>
                <w:u w:val="none"/>
              </w:rPr>
              <w:t>ARTICLE 15  Third Party Nuclear Liability</w:t>
            </w:r>
          </w:p>
        </w:tc>
        <w:tc>
          <w:tcPr>
            <w:tcW w:w="5184" w:type="dxa"/>
            <w:gridSpan w:val="2"/>
          </w:tcPr>
          <w:p w:rsidR="00B95AD3" w:rsidRPr="00A10115" w:rsidRDefault="00985D0E" w:rsidP="00A10115">
            <w:pPr>
              <w:pStyle w:val="2"/>
              <w:numPr>
                <w:ilvl w:val="0"/>
                <w:numId w:val="0"/>
              </w:numPr>
              <w:tabs>
                <w:tab w:val="num" w:pos="1"/>
              </w:tabs>
              <w:spacing w:before="0" w:after="0" w:line="240" w:lineRule="auto"/>
              <w:ind w:left="-108" w:right="132" w:firstLine="12"/>
              <w:jc w:val="both"/>
              <w:rPr>
                <w:color w:val="auto"/>
                <w:sz w:val="22"/>
                <w:szCs w:val="22"/>
                <w:u w:val="none"/>
                <w:lang w:val="ru-RU"/>
              </w:rPr>
            </w:pPr>
            <w:r w:rsidRPr="00A10115">
              <w:rPr>
                <w:color w:val="auto"/>
                <w:sz w:val="22"/>
                <w:szCs w:val="22"/>
                <w:u w:val="none"/>
                <w:lang w:val="ru-RU"/>
              </w:rPr>
              <w:t>СТАТЬЯ 15  ЯДЕРНАЯ ОТВЕТСТВЕННОСТЬ</w:t>
            </w:r>
            <w:r w:rsidR="005E1E60" w:rsidRPr="00A10115">
              <w:rPr>
                <w:color w:val="auto"/>
                <w:sz w:val="22"/>
                <w:szCs w:val="22"/>
                <w:u w:val="none"/>
                <w:lang w:val="ru-RU"/>
              </w:rPr>
              <w:t xml:space="preserve"> </w:t>
            </w:r>
            <w:r w:rsidR="00A10115" w:rsidRPr="00A10115">
              <w:rPr>
                <w:color w:val="auto"/>
                <w:sz w:val="22"/>
                <w:szCs w:val="22"/>
                <w:u w:val="none"/>
                <w:lang w:val="ru-RU"/>
              </w:rPr>
              <w:t xml:space="preserve">перед третьими </w:t>
            </w:r>
            <w:r w:rsidR="00C04213" w:rsidRPr="00A10115">
              <w:rPr>
                <w:color w:val="auto"/>
                <w:sz w:val="22"/>
                <w:szCs w:val="22"/>
                <w:u w:val="none"/>
                <w:lang w:val="ru-RU"/>
              </w:rPr>
              <w:t>ЛИЦ</w:t>
            </w:r>
            <w:r w:rsidR="00A10115" w:rsidRPr="00A10115">
              <w:rPr>
                <w:color w:val="auto"/>
                <w:sz w:val="22"/>
                <w:szCs w:val="22"/>
                <w:u w:val="none"/>
                <w:lang w:val="ru-RU"/>
              </w:rPr>
              <w:t>ами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num" w:pos="1"/>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ind w:right="69"/>
              <w:jc w:val="both"/>
              <w:rPr>
                <w:bCs/>
                <w:iCs/>
                <w:lang w:val="en-US"/>
              </w:rPr>
            </w:pPr>
            <w:r w:rsidRPr="00FB1A93">
              <w:rPr>
                <w:bCs/>
                <w:iCs/>
                <w:sz w:val="22"/>
                <w:szCs w:val="22"/>
                <w:lang w:val="en-US"/>
              </w:rPr>
              <w:t xml:space="preserve">15.1 The </w:t>
            </w:r>
            <w:r>
              <w:rPr>
                <w:bCs/>
                <w:iCs/>
                <w:sz w:val="22"/>
                <w:szCs w:val="22"/>
                <w:lang w:val="en-US"/>
              </w:rPr>
              <w:t xml:space="preserve"> Principal</w:t>
            </w:r>
            <w:r w:rsidRPr="00FB1A93">
              <w:rPr>
                <w:bCs/>
                <w:iCs/>
                <w:sz w:val="22"/>
                <w:szCs w:val="22"/>
                <w:lang w:val="en-US"/>
              </w:rPr>
              <w:t xml:space="preserve"> agrees to hold harmless the Contractor, its subsidiaries, employees and subcontractors in respect of third Party nuclear liability arising from a Nuclear Incident occurring in connection with this agreement, provided that the </w:t>
            </w:r>
            <w:r w:rsidRPr="00FB1A93">
              <w:rPr>
                <w:bCs/>
                <w:iCs/>
                <w:sz w:val="22"/>
                <w:szCs w:val="22"/>
                <w:lang w:val="en-US"/>
              </w:rPr>
              <w:lastRenderedPageBreak/>
              <w:t xml:space="preserve">Contractor will immediately notify the </w:t>
            </w:r>
            <w:r>
              <w:rPr>
                <w:bCs/>
                <w:iCs/>
                <w:sz w:val="22"/>
                <w:szCs w:val="22"/>
                <w:lang w:val="en-US"/>
              </w:rPr>
              <w:t xml:space="preserve"> Principal</w:t>
            </w:r>
            <w:r w:rsidRPr="00FB1A93">
              <w:rPr>
                <w:bCs/>
                <w:iCs/>
                <w:sz w:val="22"/>
                <w:szCs w:val="22"/>
                <w:lang w:val="en-US"/>
              </w:rPr>
              <w:t xml:space="preserve"> of any claims for damages against the Contractor from the third Party or other claims. Also the </w:t>
            </w:r>
            <w:r>
              <w:rPr>
                <w:bCs/>
                <w:iCs/>
                <w:sz w:val="22"/>
                <w:szCs w:val="22"/>
                <w:lang w:val="en-US"/>
              </w:rPr>
              <w:t xml:space="preserve"> Principal</w:t>
            </w:r>
            <w:r w:rsidRPr="00FB1A93">
              <w:rPr>
                <w:bCs/>
                <w:iCs/>
                <w:sz w:val="22"/>
                <w:szCs w:val="22"/>
                <w:lang w:val="en-US"/>
              </w:rPr>
              <w:t xml:space="preserve"> agrees to hold harmless the Contractor of any nuclear responsibility, fire safety, labor protection, environmental protection etc.</w:t>
            </w:r>
          </w:p>
          <w:p w:rsidR="00B95AD3" w:rsidRPr="00FB1A93" w:rsidRDefault="00B95AD3" w:rsidP="00E30864">
            <w:pPr>
              <w:keepNext/>
              <w:keepLines/>
              <w:tabs>
                <w:tab w:val="left" w:pos="0"/>
              </w:tabs>
              <w:snapToGrid w:val="0"/>
              <w:spacing w:line="240" w:lineRule="atLeast"/>
              <w:ind w:right="215"/>
              <w:jc w:val="both"/>
              <w:rPr>
                <w:lang w:val="en-US"/>
              </w:rPr>
            </w:pPr>
          </w:p>
        </w:tc>
        <w:tc>
          <w:tcPr>
            <w:tcW w:w="5184" w:type="dxa"/>
            <w:gridSpan w:val="2"/>
          </w:tcPr>
          <w:p w:rsidR="00B95AD3" w:rsidRPr="00FB1A93" w:rsidRDefault="00B95AD3" w:rsidP="008F0134">
            <w:pPr>
              <w:tabs>
                <w:tab w:val="num" w:pos="1"/>
              </w:tabs>
              <w:ind w:right="132"/>
              <w:jc w:val="both"/>
            </w:pPr>
            <w:r w:rsidRPr="00FB1A93">
              <w:rPr>
                <w:sz w:val="22"/>
                <w:szCs w:val="22"/>
              </w:rPr>
              <w:lastRenderedPageBreak/>
              <w:t xml:space="preserve">15.1 </w:t>
            </w:r>
            <w:r w:rsidR="00FA4FE7">
              <w:rPr>
                <w:sz w:val="22"/>
                <w:szCs w:val="22"/>
              </w:rPr>
              <w:t>Заказчик</w:t>
            </w:r>
            <w:r w:rsidRPr="00FB1A93">
              <w:rPr>
                <w:sz w:val="22"/>
                <w:szCs w:val="22"/>
              </w:rPr>
              <w:t xml:space="preserve"> освобождает Подрядчика, его дочерних предприятия, субподрядчиков и ответственный персонал от обязанности возмещения ядерного ущерба по претензиям третьих лиц, возникающей в случае Ядерного </w:t>
            </w:r>
            <w:r w:rsidRPr="00FB1A93">
              <w:rPr>
                <w:sz w:val="22"/>
                <w:szCs w:val="22"/>
              </w:rPr>
              <w:lastRenderedPageBreak/>
              <w:t xml:space="preserve">Инцидента, произошедшего в связи с выполнением настоящего соглашения, при условии, что Подрядчик немедленно уведомит </w:t>
            </w:r>
            <w:r w:rsidR="00FA4FE7">
              <w:rPr>
                <w:sz w:val="22"/>
                <w:szCs w:val="22"/>
              </w:rPr>
              <w:t>Заказчик</w:t>
            </w:r>
            <w:r w:rsidRPr="00FB1A93">
              <w:rPr>
                <w:sz w:val="22"/>
                <w:szCs w:val="22"/>
              </w:rPr>
              <w:t xml:space="preserve">а о факте предъявления любого требования против Подрядчика от третьих лиц о возмещении ущерба или других требований.  Также </w:t>
            </w:r>
            <w:r w:rsidR="00FA4FE7">
              <w:rPr>
                <w:sz w:val="22"/>
                <w:szCs w:val="22"/>
              </w:rPr>
              <w:t>Заказчик</w:t>
            </w:r>
            <w:r w:rsidRPr="00FB1A93">
              <w:rPr>
                <w:sz w:val="22"/>
                <w:szCs w:val="22"/>
              </w:rPr>
              <w:t xml:space="preserve"> освобождает Подрядчика от любой ядерной ответственности, ответственности за пожарную безопасность, охрану труда, защиту окружающей среды и т.д.</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8F0134">
            <w:pPr>
              <w:keepNext/>
              <w:keepLines/>
              <w:tabs>
                <w:tab w:val="num" w:pos="1"/>
                <w:tab w:val="left" w:pos="360"/>
              </w:tabs>
              <w:snapToGrid w:val="0"/>
              <w:spacing w:line="240" w:lineRule="atLeast"/>
              <w:ind w:right="132"/>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ind w:right="69"/>
              <w:jc w:val="both"/>
              <w:rPr>
                <w:bCs/>
                <w:iCs/>
                <w:lang w:val="en-US"/>
              </w:rPr>
            </w:pPr>
            <w:r w:rsidRPr="00FB1A93">
              <w:rPr>
                <w:bCs/>
                <w:iCs/>
                <w:sz w:val="22"/>
                <w:szCs w:val="22"/>
                <w:lang w:val="en-US"/>
              </w:rPr>
              <w:t xml:space="preserve">15.2 The Contractor, its subsidiaries, subcontractors or responsible personnel shall never be liable for any loss or damage of the </w:t>
            </w:r>
            <w:r>
              <w:rPr>
                <w:bCs/>
                <w:iCs/>
                <w:sz w:val="22"/>
                <w:szCs w:val="22"/>
                <w:lang w:val="en-US"/>
              </w:rPr>
              <w:t xml:space="preserve"> Principal</w:t>
            </w:r>
            <w:r w:rsidRPr="00FB1A93">
              <w:rPr>
                <w:bCs/>
                <w:iCs/>
                <w:sz w:val="22"/>
                <w:szCs w:val="22"/>
                <w:lang w:val="en-US"/>
              </w:rPr>
              <w:t>’s equipment or property, if this is caused by a Nuclear Incident occurring in connection with this agreement, and shall not bear expenses associated with recovery actions.</w:t>
            </w:r>
          </w:p>
          <w:p w:rsidR="00B95AD3" w:rsidRPr="00FB1A93" w:rsidRDefault="00B95AD3" w:rsidP="00E30864">
            <w:pPr>
              <w:keepNext/>
              <w:keepLines/>
              <w:tabs>
                <w:tab w:val="left" w:pos="0"/>
              </w:tabs>
              <w:snapToGrid w:val="0"/>
              <w:spacing w:line="240" w:lineRule="atLeast"/>
              <w:ind w:right="215"/>
              <w:jc w:val="both"/>
              <w:rPr>
                <w:lang w:val="en-US"/>
              </w:rPr>
            </w:pPr>
          </w:p>
        </w:tc>
        <w:tc>
          <w:tcPr>
            <w:tcW w:w="5184" w:type="dxa"/>
            <w:gridSpan w:val="2"/>
          </w:tcPr>
          <w:p w:rsidR="00B95AD3" w:rsidRPr="00FB1A93" w:rsidRDefault="00B95AD3" w:rsidP="004F1FFF">
            <w:pPr>
              <w:tabs>
                <w:tab w:val="num" w:pos="1"/>
              </w:tabs>
              <w:jc w:val="both"/>
            </w:pPr>
            <w:r w:rsidRPr="00FB1A93">
              <w:rPr>
                <w:sz w:val="22"/>
                <w:szCs w:val="22"/>
              </w:rPr>
              <w:t xml:space="preserve">15.2 Подрядчик, его дочерние предприятия, субподрядчики или ответственный персонал ни при каких обстоятельствах не несут ответственность за любой ущерб или повреждение оборудования или другой собственности </w:t>
            </w:r>
            <w:r w:rsidR="00FA4FE7">
              <w:rPr>
                <w:sz w:val="22"/>
                <w:szCs w:val="22"/>
              </w:rPr>
              <w:t>Заказчик</w:t>
            </w:r>
            <w:r w:rsidRPr="00FB1A93">
              <w:rPr>
                <w:sz w:val="22"/>
                <w:szCs w:val="22"/>
              </w:rPr>
              <w:t>а</w:t>
            </w:r>
            <w:r w:rsidRPr="00FB1A93">
              <w:rPr>
                <w:color w:val="FF0000"/>
                <w:sz w:val="22"/>
                <w:szCs w:val="22"/>
              </w:rPr>
              <w:t xml:space="preserve"> </w:t>
            </w:r>
            <w:r w:rsidRPr="00FB1A93">
              <w:rPr>
                <w:sz w:val="22"/>
                <w:szCs w:val="22"/>
              </w:rPr>
              <w:t>в случае, если таковые являются следствием Ядерного Инцидента, возникшего в связи с настоящим соглашением, и не несет траты, связанные с восстановительными мероприятиями.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pStyle w:val="2"/>
              <w:numPr>
                <w:ilvl w:val="0"/>
                <w:numId w:val="0"/>
              </w:numPr>
              <w:spacing w:before="0" w:after="0" w:line="240" w:lineRule="auto"/>
              <w:ind w:left="720" w:right="69" w:hanging="720"/>
              <w:jc w:val="both"/>
              <w:rPr>
                <w:color w:val="auto"/>
                <w:sz w:val="22"/>
                <w:szCs w:val="22"/>
                <w:u w:val="none"/>
                <w:lang w:val="ru-RU"/>
              </w:rPr>
            </w:pPr>
            <w:r w:rsidRPr="00FB1A93">
              <w:rPr>
                <w:sz w:val="22"/>
                <w:szCs w:val="22"/>
                <w:u w:val="none"/>
              </w:rPr>
              <w:t>ARTICLE 16   FORCE MAJEURE</w:t>
            </w:r>
          </w:p>
        </w:tc>
        <w:tc>
          <w:tcPr>
            <w:tcW w:w="5184" w:type="dxa"/>
            <w:gridSpan w:val="2"/>
          </w:tcPr>
          <w:p w:rsidR="00B95AD3" w:rsidRPr="00FB1A93" w:rsidRDefault="00B95AD3" w:rsidP="004F1FFF">
            <w:pPr>
              <w:pStyle w:val="2"/>
              <w:numPr>
                <w:ilvl w:val="0"/>
                <w:numId w:val="0"/>
              </w:numPr>
              <w:spacing w:before="0" w:after="0" w:line="240" w:lineRule="auto"/>
              <w:ind w:left="720" w:right="451" w:hanging="720"/>
              <w:jc w:val="both"/>
              <w:rPr>
                <w:color w:val="auto"/>
                <w:sz w:val="22"/>
                <w:szCs w:val="22"/>
                <w:u w:val="none"/>
                <w:lang w:val="ru-RU"/>
              </w:rPr>
            </w:pPr>
            <w:r w:rsidRPr="00FB1A93">
              <w:rPr>
                <w:sz w:val="22"/>
                <w:szCs w:val="22"/>
                <w:u w:val="none"/>
              </w:rPr>
              <w:t>СТАТЬЯ 16   ФОРС-МАЖОР</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snapToGrid w:val="0"/>
              <w:ind w:right="69"/>
              <w:jc w:val="both"/>
              <w:rPr>
                <w:lang w:val="en-US"/>
              </w:rPr>
            </w:pPr>
            <w:r w:rsidRPr="00FB1A93">
              <w:rPr>
                <w:sz w:val="22"/>
                <w:szCs w:val="22"/>
                <w:lang w:val="en-US"/>
              </w:rPr>
              <w:t>16.1 Should either of the Parties to the Contract be prevented from the execution of the Contract due either to an occurrence which directly causes delay of rendering of services which is unavoidable and/or unforeseeable such as war, serious fire, or natural disasters such as flood, typhoon, political risks, earthquake, or other concurrences beyond the reasonable control of both Parties, on which agreement shall be reached by the Both Parties as Force Majeure, the time for rendering of services under the Contract shall be extended by a period equal to the effect of those cases.</w:t>
            </w:r>
          </w:p>
          <w:p w:rsidR="00B95AD3" w:rsidRPr="00FB1A93" w:rsidRDefault="00B95AD3">
            <w:pPr>
              <w:ind w:right="69"/>
              <w:jc w:val="both"/>
              <w:rPr>
                <w:lang w:val="en-US"/>
              </w:rPr>
            </w:pPr>
          </w:p>
        </w:tc>
        <w:tc>
          <w:tcPr>
            <w:tcW w:w="5184" w:type="dxa"/>
            <w:gridSpan w:val="2"/>
          </w:tcPr>
          <w:p w:rsidR="00B95AD3" w:rsidRPr="00FB1A93" w:rsidRDefault="00B95AD3" w:rsidP="004F1FFF">
            <w:pPr>
              <w:snapToGrid w:val="0"/>
              <w:ind w:right="29"/>
              <w:jc w:val="both"/>
            </w:pPr>
            <w:r w:rsidRPr="00FB1A93">
              <w:rPr>
                <w:sz w:val="22"/>
              </w:rPr>
              <w:t>16.1 В случае невозможности выполнения Контракта любой из сторон по причине события, которое непосредственно вызвало задержку оказания услуг и является неизбежным и/или непредвиденным, такое как война, обширный пожар или стихийные бедствия, как наводнение, ураган, политические риски, землетрясение или другие события, выходящие за рамки разумного контроля любой из сторон, и которые рассматриваются обеими Сторонами как форс-мажор согласно принятому соглашению, период оказания услуг по Контракту должен быть продлен на время действия вышеуказанных событий.</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ind w:right="2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snapToGrid w:val="0"/>
              <w:ind w:right="69"/>
              <w:jc w:val="both"/>
              <w:rPr>
                <w:lang w:val="en-US"/>
              </w:rPr>
            </w:pPr>
            <w:r w:rsidRPr="00FB1A93">
              <w:rPr>
                <w:sz w:val="22"/>
                <w:szCs w:val="22"/>
                <w:lang w:val="en-US"/>
              </w:rPr>
              <w:t xml:space="preserve">16.2 The affected party shall notify the other party in writing within the shortest possible time of the occurrence of Force Majeure and inform about it within 10 (ten) days thereafter send by all possible means to the other party. The fact of Force Majeure circumstances shall be confirmed by the certificate issued by the Chamber of Trade and Industry of the country of the occurrence of Force Majeure. </w:t>
            </w:r>
          </w:p>
          <w:p w:rsidR="00B95AD3" w:rsidRPr="00FB1A93" w:rsidRDefault="00B95AD3">
            <w:pPr>
              <w:ind w:right="69"/>
              <w:jc w:val="both"/>
              <w:rPr>
                <w:lang w:val="en-US"/>
              </w:rPr>
            </w:pPr>
          </w:p>
        </w:tc>
        <w:tc>
          <w:tcPr>
            <w:tcW w:w="5184" w:type="dxa"/>
            <w:gridSpan w:val="2"/>
          </w:tcPr>
          <w:p w:rsidR="00B95AD3" w:rsidRPr="00FB1A93" w:rsidRDefault="00B95AD3" w:rsidP="004F1FFF">
            <w:pPr>
              <w:snapToGrid w:val="0"/>
              <w:ind w:right="29"/>
              <w:jc w:val="both"/>
            </w:pPr>
            <w:r w:rsidRPr="00FB1A93">
              <w:rPr>
                <w:sz w:val="22"/>
              </w:rPr>
              <w:t>16.2 Сторона, которая не в состоянии выполнить обязательства, обязуется уведомить другую сторону в письменном виде  и в кратчайший срок о возникновении форс-мажора и сообщить об этом другой стороне в течение 10 (десяти дней) любым возможным способом. Факт наличия форс-мажорных обстоятельств должен быть подтвержден актом Торгово-промышленной Палаты страны возникновения форс-мажорных обстоятельств.</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snapToGrid w:val="0"/>
              <w:ind w:right="69"/>
              <w:jc w:val="both"/>
              <w:rPr>
                <w:lang w:val="en-US"/>
              </w:rPr>
            </w:pPr>
            <w:r w:rsidRPr="00FB1A93">
              <w:rPr>
                <w:sz w:val="22"/>
                <w:szCs w:val="22"/>
                <w:lang w:val="en-US"/>
              </w:rPr>
              <w:t>16.3 Party affected by Force Majeure shall inform the other party as soon as possible by facsimile of the termination or elimination of the Force Majeure and immediately confirm such by registered airmail letter.</w:t>
            </w:r>
          </w:p>
          <w:p w:rsidR="00B95AD3" w:rsidRPr="00FB1A93" w:rsidRDefault="00B95AD3">
            <w:pPr>
              <w:ind w:right="69"/>
              <w:jc w:val="both"/>
              <w:rPr>
                <w:lang w:val="en-US"/>
              </w:rPr>
            </w:pPr>
          </w:p>
        </w:tc>
        <w:tc>
          <w:tcPr>
            <w:tcW w:w="5184" w:type="dxa"/>
            <w:gridSpan w:val="2"/>
          </w:tcPr>
          <w:p w:rsidR="00B95AD3" w:rsidRPr="00FB1A93" w:rsidRDefault="00B95AD3" w:rsidP="004F1FFF">
            <w:pPr>
              <w:snapToGrid w:val="0"/>
              <w:jc w:val="both"/>
            </w:pPr>
            <w:r w:rsidRPr="00FB1A93">
              <w:rPr>
                <w:sz w:val="22"/>
              </w:rPr>
              <w:t>16.3 Сторона, пострадавшая от форс-мажорных обстоятельств обязуется сообщить другой стороне в кратчайший срок о прекращении или устранении форс-мажора по факсу и немедленно подтвердить зарегистрированным письмом, отправленным  авиапочтой.</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numPr>
                <w:ilvl w:val="1"/>
                <w:numId w:val="11"/>
              </w:numPr>
              <w:tabs>
                <w:tab w:val="num" w:pos="0"/>
              </w:tabs>
              <w:snapToGrid w:val="0"/>
              <w:ind w:left="0" w:right="69" w:firstLine="0"/>
              <w:jc w:val="both"/>
              <w:rPr>
                <w:lang w:val="en-US"/>
              </w:rPr>
            </w:pPr>
            <w:r w:rsidRPr="00FB1A93">
              <w:rPr>
                <w:sz w:val="22"/>
                <w:szCs w:val="22"/>
                <w:lang w:val="en-US"/>
              </w:rPr>
              <w:t xml:space="preserve">Party affected by Force Majeure shall at all times take all reasonable steps to minimize any delay which may result form Force Majeure and </w:t>
            </w:r>
            <w:r w:rsidRPr="00FB1A93">
              <w:rPr>
                <w:sz w:val="22"/>
                <w:szCs w:val="22"/>
                <w:lang w:val="en-US"/>
              </w:rPr>
              <w:lastRenderedPageBreak/>
              <w:t>shall exert all reasonable efforts to mitigate the consequences or potential effects of Force Majeure.</w:t>
            </w:r>
          </w:p>
          <w:p w:rsidR="00B95AD3" w:rsidRPr="00FB1A93" w:rsidRDefault="00B95AD3">
            <w:pPr>
              <w:ind w:right="69"/>
              <w:jc w:val="both"/>
              <w:rPr>
                <w:lang w:val="en-US"/>
              </w:rPr>
            </w:pPr>
          </w:p>
        </w:tc>
        <w:tc>
          <w:tcPr>
            <w:tcW w:w="5184" w:type="dxa"/>
            <w:gridSpan w:val="2"/>
          </w:tcPr>
          <w:p w:rsidR="00B95AD3" w:rsidRPr="00FB1A93" w:rsidRDefault="00B95AD3" w:rsidP="00AA4A61">
            <w:pPr>
              <w:numPr>
                <w:ilvl w:val="1"/>
                <w:numId w:val="25"/>
              </w:numPr>
              <w:tabs>
                <w:tab w:val="num" w:pos="1"/>
              </w:tabs>
              <w:snapToGrid w:val="0"/>
              <w:ind w:left="1" w:right="29" w:hanging="14"/>
              <w:jc w:val="both"/>
            </w:pPr>
            <w:r w:rsidRPr="00FB1A93">
              <w:rPr>
                <w:sz w:val="22"/>
                <w:lang w:val="en-US"/>
              </w:rPr>
              <w:lastRenderedPageBreak/>
              <w:t xml:space="preserve"> </w:t>
            </w:r>
            <w:r w:rsidRPr="00FB1A93">
              <w:rPr>
                <w:sz w:val="22"/>
              </w:rPr>
              <w:t xml:space="preserve">Сторона, пострадавшая от форс-мажора, обязуется в любой момент выполнять все разумные шаги, чтобы свести к минимуму любые задержки, </w:t>
            </w:r>
            <w:r w:rsidRPr="00FB1A93">
              <w:rPr>
                <w:sz w:val="22"/>
              </w:rPr>
              <w:lastRenderedPageBreak/>
              <w:t>вызванные форс-мажорными обстоятельствами, а также прилагать все разумные усилия для смягчения последствий или потенциальных последствий форс-мажора.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5"/>
              </w:numPr>
              <w:snapToGrid w:val="0"/>
              <w:ind w:left="0" w:right="69" w:firstLine="0"/>
              <w:jc w:val="both"/>
              <w:rPr>
                <w:lang w:val="en-US"/>
              </w:rPr>
            </w:pPr>
            <w:r w:rsidRPr="00FB1A93">
              <w:rPr>
                <w:sz w:val="22"/>
                <w:szCs w:val="22"/>
                <w:lang w:val="en-US"/>
              </w:rPr>
              <w:t>Should the effect of Force Majeure last or are anticipated to last for more than 90 (ninety) consecutive days, both Parties shall settle the problem of further execution of the Contract by friendly negotiation and reach an agreement as soon as possible.</w:t>
            </w:r>
          </w:p>
          <w:p w:rsidR="00B95AD3" w:rsidRPr="00FB1A93" w:rsidRDefault="00B95AD3">
            <w:pPr>
              <w:ind w:right="69"/>
              <w:jc w:val="both"/>
              <w:rPr>
                <w:lang w:val="en-US" w:eastAsia="zh-CN"/>
              </w:rPr>
            </w:pPr>
          </w:p>
          <w:p w:rsidR="00B95AD3" w:rsidRPr="00FB1A93" w:rsidRDefault="00B95AD3">
            <w:pPr>
              <w:ind w:right="69"/>
              <w:jc w:val="both"/>
              <w:rPr>
                <w:lang w:val="en-US" w:eastAsia="zh-CN"/>
              </w:rPr>
            </w:pPr>
          </w:p>
        </w:tc>
        <w:tc>
          <w:tcPr>
            <w:tcW w:w="5184" w:type="dxa"/>
            <w:gridSpan w:val="2"/>
          </w:tcPr>
          <w:p w:rsidR="00B95AD3" w:rsidRPr="00FB1A93" w:rsidRDefault="00B95AD3" w:rsidP="004F1FFF">
            <w:pPr>
              <w:numPr>
                <w:ilvl w:val="1"/>
                <w:numId w:val="11"/>
              </w:numPr>
              <w:snapToGrid w:val="0"/>
              <w:ind w:left="0" w:right="29" w:firstLine="0"/>
              <w:jc w:val="both"/>
            </w:pPr>
            <w:r w:rsidRPr="00FB1A93">
              <w:rPr>
                <w:sz w:val="22"/>
              </w:rPr>
              <w:t>В случае если последствия форс-мажора продолжаются или ожидается, что их продолжительность составит более чем 90 (девяносто) дней подряд, обе Стороны обязуются урегулировать проблему последующего выполнения Контракта посредством дружественных переговоров и достигнуть соглашения в возможно короткие сроки.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pStyle w:val="2"/>
              <w:numPr>
                <w:ilvl w:val="0"/>
                <w:numId w:val="0"/>
              </w:numPr>
              <w:tabs>
                <w:tab w:val="left" w:pos="1620"/>
              </w:tabs>
              <w:spacing w:before="0" w:after="0" w:line="240" w:lineRule="auto"/>
              <w:ind w:right="69"/>
              <w:jc w:val="both"/>
              <w:rPr>
                <w:color w:val="auto"/>
                <w:sz w:val="22"/>
                <w:szCs w:val="22"/>
                <w:u w:val="none"/>
                <w:lang w:val="ru-RU"/>
              </w:rPr>
            </w:pPr>
            <w:r w:rsidRPr="00FB1A93">
              <w:rPr>
                <w:sz w:val="22"/>
                <w:szCs w:val="22"/>
                <w:u w:val="none"/>
              </w:rPr>
              <w:t>ARTICLE 17    LIQUIDATED DAMAGES</w:t>
            </w:r>
          </w:p>
        </w:tc>
        <w:tc>
          <w:tcPr>
            <w:tcW w:w="5184" w:type="dxa"/>
            <w:gridSpan w:val="2"/>
          </w:tcPr>
          <w:p w:rsidR="00B95AD3" w:rsidRPr="00FB1A93" w:rsidRDefault="00B95AD3" w:rsidP="004F1FFF">
            <w:pPr>
              <w:pStyle w:val="2"/>
              <w:numPr>
                <w:ilvl w:val="0"/>
                <w:numId w:val="0"/>
              </w:numPr>
              <w:tabs>
                <w:tab w:val="left" w:pos="1620"/>
              </w:tabs>
              <w:spacing w:before="0" w:after="0" w:line="240" w:lineRule="auto"/>
              <w:ind w:right="451"/>
              <w:jc w:val="both"/>
              <w:rPr>
                <w:color w:val="auto"/>
                <w:sz w:val="22"/>
                <w:szCs w:val="22"/>
                <w:u w:val="none"/>
                <w:lang w:val="ru-RU"/>
              </w:rPr>
            </w:pPr>
            <w:r w:rsidRPr="00FB1A93">
              <w:rPr>
                <w:sz w:val="22"/>
                <w:szCs w:val="22"/>
                <w:u w:val="none"/>
              </w:rPr>
              <w:t>СТАТЬЯ 17   ВОЗМЕЩЕНИЕ УБЫТКОВ</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snapToGrid w:val="0"/>
              <w:ind w:right="69"/>
              <w:jc w:val="both"/>
              <w:rPr>
                <w:lang w:val="en-US"/>
              </w:rPr>
            </w:pPr>
            <w:r w:rsidRPr="00FB1A93">
              <w:rPr>
                <w:sz w:val="22"/>
                <w:szCs w:val="22"/>
                <w:lang w:val="en-US"/>
              </w:rPr>
              <w:t xml:space="preserve">17.1 The Contractor has responsibility for providing the required conclusion with accordance Appendix </w:t>
            </w:r>
            <w:smartTag w:uri="urn:schemas-microsoft-com:office:smarttags" w:element="metricconverter">
              <w:smartTagPr>
                <w:attr w:name="ProductID" w:val="4 in"/>
              </w:smartTagPr>
              <w:r w:rsidRPr="00FB1A93">
                <w:rPr>
                  <w:sz w:val="22"/>
                  <w:szCs w:val="22"/>
                  <w:lang w:val="en-US"/>
                </w:rPr>
                <w:t>4 in</w:t>
              </w:r>
            </w:smartTag>
            <w:r w:rsidRPr="00FB1A93">
              <w:rPr>
                <w:sz w:val="22"/>
                <w:szCs w:val="22"/>
                <w:lang w:val="en-US"/>
              </w:rPr>
              <w:t xml:space="preserve"> due time stipulated in the present Contract, except for the cases of force-majeure circumstances, specified in Article 16 of the present Contract. Should the Contractor fail to submit </w:t>
            </w:r>
            <w:r w:rsidRPr="00FB1A93">
              <w:rPr>
                <w:sz w:val="22"/>
                <w:szCs w:val="22"/>
                <w:lang w:val="en-US" w:eastAsia="zh-CN"/>
              </w:rPr>
              <w:t>service</w:t>
            </w:r>
            <w:r w:rsidRPr="00FB1A93">
              <w:rPr>
                <w:sz w:val="22"/>
                <w:szCs w:val="22"/>
                <w:lang w:val="en-US"/>
              </w:rPr>
              <w:t xml:space="preserve"> report on time as stipulated in Appendix 4, the </w:t>
            </w:r>
            <w:r>
              <w:rPr>
                <w:sz w:val="22"/>
                <w:szCs w:val="22"/>
                <w:lang w:val="en-US"/>
              </w:rPr>
              <w:t xml:space="preserve"> Principal</w:t>
            </w:r>
            <w:r w:rsidRPr="00FB1A93">
              <w:rPr>
                <w:sz w:val="22"/>
                <w:szCs w:val="22"/>
                <w:lang w:val="en-US"/>
              </w:rPr>
              <w:t xml:space="preserve"> shall be entitled to impose a penalty on the Contractor (liquidated damages) at the rate of 0.05% of the price of the service for each day of delay, but not more than 10% of the cost of the service not provided.</w:t>
            </w:r>
          </w:p>
          <w:p w:rsidR="00B95AD3" w:rsidRPr="00FB1A93" w:rsidRDefault="00B95AD3">
            <w:pPr>
              <w:ind w:right="69"/>
              <w:jc w:val="both"/>
              <w:rPr>
                <w:lang w:val="en-US"/>
              </w:rPr>
            </w:pPr>
          </w:p>
        </w:tc>
        <w:tc>
          <w:tcPr>
            <w:tcW w:w="5184" w:type="dxa"/>
            <w:gridSpan w:val="2"/>
          </w:tcPr>
          <w:p w:rsidR="00B95AD3" w:rsidRPr="00FB1A93" w:rsidRDefault="00B95AD3" w:rsidP="00F75F13">
            <w:pPr>
              <w:snapToGrid w:val="0"/>
              <w:jc w:val="both"/>
            </w:pPr>
            <w:r w:rsidRPr="00FB1A93">
              <w:rPr>
                <w:sz w:val="22"/>
              </w:rPr>
              <w:t xml:space="preserve">17.1 Подрядчик несет ответственность за своевременное предоставление заключения согласно Приложению 4 в срок, обозначенный в настоящем Контракте, за исключением форс-мажорных обстоятельств, изложенных в Статье 16 настоящего Контракта. В случае, если Подрядчик не в состоянии представить отчет об услугах в срок, обозначенный в Приложении 4, </w:t>
            </w:r>
            <w:r w:rsidR="00FA4FE7">
              <w:rPr>
                <w:sz w:val="22"/>
              </w:rPr>
              <w:t>Заказчик</w:t>
            </w:r>
            <w:r w:rsidRPr="00FB1A93">
              <w:rPr>
                <w:sz w:val="22"/>
              </w:rPr>
              <w:t>у предоставляется право предъявить штраф Подрядчику (о возмещении убытков) в размере 0,05% от стоимости предоставляемых услуг за каждый день отсрочки, но не превышающем 10%  от стоимости непредоставленных услуг.</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numPr>
                <w:ilvl w:val="1"/>
                <w:numId w:val="12"/>
              </w:numPr>
              <w:tabs>
                <w:tab w:val="num" w:pos="0"/>
              </w:tabs>
              <w:snapToGrid w:val="0"/>
              <w:ind w:left="0" w:right="69" w:firstLine="0"/>
              <w:jc w:val="both"/>
              <w:rPr>
                <w:lang w:val="en-US"/>
              </w:rPr>
            </w:pPr>
            <w:r w:rsidRPr="00FB1A93">
              <w:rPr>
                <w:sz w:val="22"/>
                <w:szCs w:val="22"/>
                <w:lang w:val="en-US"/>
              </w:rPr>
              <w:t xml:space="preserve">In case the Contractor fails to fulfill his obligation of rendering service or make consultation for the </w:t>
            </w:r>
            <w:r>
              <w:rPr>
                <w:sz w:val="22"/>
                <w:szCs w:val="22"/>
                <w:lang w:val="en-US"/>
              </w:rPr>
              <w:t xml:space="preserve"> Principal</w:t>
            </w:r>
            <w:r w:rsidRPr="00FB1A93">
              <w:rPr>
                <w:sz w:val="22"/>
                <w:szCs w:val="22"/>
                <w:lang w:val="en-US"/>
              </w:rPr>
              <w:t xml:space="preserve"> by providing the relevant report three times in succession, the </w:t>
            </w:r>
            <w:r>
              <w:rPr>
                <w:sz w:val="22"/>
                <w:szCs w:val="22"/>
                <w:lang w:val="en-US"/>
              </w:rPr>
              <w:t xml:space="preserve"> Principal</w:t>
            </w:r>
            <w:r w:rsidRPr="00FB1A93">
              <w:rPr>
                <w:sz w:val="22"/>
                <w:szCs w:val="22"/>
                <w:lang w:val="en-US"/>
              </w:rPr>
              <w:t xml:space="preserve"> shall have the right to cancel the Contract. The Contractor, in spite of the cancellation, shall still pay the aforesaid penalties and the </w:t>
            </w:r>
            <w:r>
              <w:rPr>
                <w:sz w:val="22"/>
                <w:szCs w:val="22"/>
                <w:lang w:val="en-US"/>
              </w:rPr>
              <w:t xml:space="preserve"> Principal</w:t>
            </w:r>
            <w:r w:rsidRPr="00FB1A93">
              <w:rPr>
                <w:sz w:val="22"/>
                <w:szCs w:val="22"/>
                <w:lang w:val="en-US"/>
              </w:rPr>
              <w:t>’s (AEOI) proved direct losses arising wherefrom.</w:t>
            </w:r>
          </w:p>
          <w:p w:rsidR="00B95AD3" w:rsidRPr="00FB1A93" w:rsidRDefault="00B95AD3">
            <w:pPr>
              <w:ind w:right="69"/>
              <w:jc w:val="both"/>
              <w:rPr>
                <w:lang w:val="en-US"/>
              </w:rPr>
            </w:pPr>
          </w:p>
        </w:tc>
        <w:tc>
          <w:tcPr>
            <w:tcW w:w="5184" w:type="dxa"/>
            <w:gridSpan w:val="2"/>
          </w:tcPr>
          <w:p w:rsidR="006C6408" w:rsidRDefault="00985D0E">
            <w:pPr>
              <w:numPr>
                <w:ilvl w:val="1"/>
                <w:numId w:val="26"/>
              </w:numPr>
              <w:tabs>
                <w:tab w:val="num" w:pos="1"/>
              </w:tabs>
              <w:snapToGrid w:val="0"/>
              <w:ind w:left="1" w:right="29" w:hanging="14"/>
              <w:jc w:val="both"/>
              <w:pPrChange w:id="982" w:author="Павлютенков Юрий Владимирович" w:date="2014-03-28T09:22:00Z">
                <w:pPr>
                  <w:numPr>
                    <w:ilvl w:val="1"/>
                    <w:numId w:val="26"/>
                  </w:numPr>
                  <w:tabs>
                    <w:tab w:val="num" w:pos="1"/>
                    <w:tab w:val="num" w:pos="375"/>
                  </w:tabs>
                  <w:snapToGrid w:val="0"/>
                  <w:ind w:left="375" w:right="29" w:hanging="375"/>
                  <w:jc w:val="both"/>
                </w:pPr>
              </w:pPrChange>
            </w:pPr>
            <w:r w:rsidRPr="00CD4102">
              <w:rPr>
                <w:sz w:val="22"/>
                <w:lang w:val="en-US"/>
              </w:rPr>
              <w:t xml:space="preserve"> </w:t>
            </w:r>
            <w:r w:rsidR="00B95AD3" w:rsidRPr="00FB1A93">
              <w:rPr>
                <w:sz w:val="22"/>
              </w:rPr>
              <w:t xml:space="preserve">В случае если Подрядчик не в состоянии выполнить свои обязательства по предоставлению услуг </w:t>
            </w:r>
            <w:r w:rsidR="00FA4FE7">
              <w:rPr>
                <w:sz w:val="22"/>
              </w:rPr>
              <w:t>Заказчик</w:t>
            </w:r>
            <w:r w:rsidR="00B95AD3" w:rsidRPr="00FB1A93">
              <w:rPr>
                <w:sz w:val="22"/>
              </w:rPr>
              <w:t>у</w:t>
            </w:r>
            <w:r w:rsidR="00B95AD3" w:rsidRPr="00FB1A93">
              <w:rPr>
                <w:sz w:val="22"/>
                <w:szCs w:val="22"/>
              </w:rPr>
              <w:t xml:space="preserve"> </w:t>
            </w:r>
            <w:r w:rsidR="00B95AD3" w:rsidRPr="00FB1A93">
              <w:rPr>
                <w:sz w:val="22"/>
              </w:rPr>
              <w:t xml:space="preserve">путем направления соответствующего отчета в течение трех раз подряд, </w:t>
            </w:r>
            <w:r w:rsidR="00FA4FE7">
              <w:rPr>
                <w:sz w:val="22"/>
              </w:rPr>
              <w:t>Заказчик</w:t>
            </w:r>
            <w:r w:rsidR="00B95AD3" w:rsidRPr="00FB1A93">
              <w:rPr>
                <w:sz w:val="22"/>
              </w:rPr>
              <w:t xml:space="preserve">у предоставляется право расторгнуть </w:t>
            </w:r>
            <w:ins w:id="983" w:author="Павлютенков Юрий Владимирович" w:date="2014-03-28T09:22:00Z">
              <w:r w:rsidR="00075E43" w:rsidRPr="00075E43">
                <w:rPr>
                  <w:sz w:val="22"/>
                  <w:highlight w:val="green"/>
                  <w:rPrChange w:id="984" w:author="Павлютенков Юрий Владимирович" w:date="2014-03-28T09:22:00Z">
                    <w:rPr>
                      <w:sz w:val="22"/>
                    </w:rPr>
                  </w:rPrChange>
                </w:rPr>
                <w:t xml:space="preserve">соответствующее дополнение к </w:t>
              </w:r>
            </w:ins>
            <w:r w:rsidR="00075E43" w:rsidRPr="00075E43">
              <w:rPr>
                <w:sz w:val="22"/>
                <w:highlight w:val="green"/>
                <w:rPrChange w:id="985" w:author="Павлютенков Юрий Владимирович" w:date="2014-03-28T09:22:00Z">
                  <w:rPr>
                    <w:sz w:val="22"/>
                  </w:rPr>
                </w:rPrChange>
              </w:rPr>
              <w:t>контракт</w:t>
            </w:r>
            <w:ins w:id="986" w:author="Павлютенков Юрий Владимирович" w:date="2014-03-28T09:22:00Z">
              <w:r w:rsidR="00075E43" w:rsidRPr="00075E43">
                <w:rPr>
                  <w:sz w:val="22"/>
                  <w:highlight w:val="green"/>
                  <w:rPrChange w:id="987" w:author="Павлютенков Юрий Владимирович" w:date="2014-03-28T09:22:00Z">
                    <w:rPr>
                      <w:sz w:val="22"/>
                    </w:rPr>
                  </w:rPrChange>
                </w:rPr>
                <w:t>у</w:t>
              </w:r>
            </w:ins>
            <w:r w:rsidR="00B95AD3" w:rsidRPr="00FB1A93">
              <w:rPr>
                <w:sz w:val="22"/>
              </w:rPr>
              <w:t xml:space="preserve">. Подрядчик, несмотря на прекращение </w:t>
            </w:r>
            <w:ins w:id="988" w:author="Павлютенков Юрий Владимирович" w:date="2014-03-28T09:22:00Z">
              <w:r w:rsidR="00236DE8" w:rsidRPr="00195B8C">
                <w:rPr>
                  <w:sz w:val="22"/>
                  <w:highlight w:val="green"/>
                </w:rPr>
                <w:t>соответствующе</w:t>
              </w:r>
              <w:r w:rsidR="00236DE8">
                <w:rPr>
                  <w:sz w:val="22"/>
                  <w:highlight w:val="green"/>
                </w:rPr>
                <w:t>го</w:t>
              </w:r>
              <w:r w:rsidR="00236DE8" w:rsidRPr="00195B8C">
                <w:rPr>
                  <w:sz w:val="22"/>
                  <w:highlight w:val="green"/>
                </w:rPr>
                <w:t xml:space="preserve"> дополнени</w:t>
              </w:r>
              <w:r w:rsidR="00236DE8">
                <w:rPr>
                  <w:sz w:val="22"/>
                  <w:highlight w:val="green"/>
                </w:rPr>
                <w:t>я</w:t>
              </w:r>
              <w:r w:rsidR="00236DE8" w:rsidRPr="00195B8C">
                <w:rPr>
                  <w:sz w:val="22"/>
                  <w:highlight w:val="green"/>
                </w:rPr>
                <w:t xml:space="preserve"> к </w:t>
              </w:r>
            </w:ins>
            <w:del w:id="989" w:author="Павлютенков Юрий Владимирович" w:date="2014-03-28T09:22:00Z">
              <w:r w:rsidR="00B95AD3" w:rsidRPr="00FB1A93" w:rsidDel="00236DE8">
                <w:rPr>
                  <w:sz w:val="22"/>
                </w:rPr>
                <w:delText>контракта</w:delText>
              </w:r>
            </w:del>
            <w:ins w:id="990" w:author="Павлютенков Юрий Владимирович" w:date="2014-03-28T09:22:00Z">
              <w:r w:rsidR="00075E43" w:rsidRPr="00075E43">
                <w:rPr>
                  <w:sz w:val="22"/>
                  <w:highlight w:val="green"/>
                  <w:rPrChange w:id="991" w:author="Павлютенков Юрий Владимирович" w:date="2014-03-28T09:22:00Z">
                    <w:rPr>
                      <w:sz w:val="22"/>
                    </w:rPr>
                  </w:rPrChange>
                </w:rPr>
                <w:t>контракту</w:t>
              </w:r>
            </w:ins>
            <w:r w:rsidR="00B95AD3" w:rsidRPr="00FB1A93">
              <w:rPr>
                <w:sz w:val="22"/>
              </w:rPr>
              <w:t xml:space="preserve">, обязуется выплатить все предъявленные штрафы и оплатить все очевидные прямые расходы </w:t>
            </w:r>
            <w:r w:rsidR="00FA4FE7">
              <w:rPr>
                <w:sz w:val="22"/>
              </w:rPr>
              <w:t>Заказчик</w:t>
            </w:r>
            <w:r w:rsidR="00B95AD3" w:rsidRPr="00FB1A93">
              <w:rPr>
                <w:sz w:val="22"/>
              </w:rPr>
              <w:t>а, возникшие как следствие.</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ind w:right="2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6"/>
              </w:numPr>
              <w:snapToGrid w:val="0"/>
              <w:ind w:left="0" w:right="69" w:firstLine="0"/>
              <w:jc w:val="both"/>
              <w:rPr>
                <w:lang w:val="en-US"/>
              </w:rPr>
            </w:pPr>
            <w:r w:rsidRPr="00FB1A93">
              <w:rPr>
                <w:sz w:val="22"/>
                <w:szCs w:val="22"/>
                <w:lang w:val="en-US"/>
              </w:rPr>
              <w:t xml:space="preserve">The </w:t>
            </w:r>
            <w:r>
              <w:rPr>
                <w:sz w:val="22"/>
                <w:szCs w:val="22"/>
                <w:lang w:val="en-US"/>
              </w:rPr>
              <w:t xml:space="preserve"> Principal</w:t>
            </w:r>
            <w:r w:rsidRPr="00FB1A93">
              <w:rPr>
                <w:sz w:val="22"/>
                <w:szCs w:val="22"/>
                <w:lang w:val="en-US"/>
              </w:rPr>
              <w:t xml:space="preserve"> has responsibility for effecting payments on date stipulated in the present Contract, except for the cases of force-majeure circumstances, specified in Article 16 of the present Contract. Should the </w:t>
            </w:r>
            <w:r>
              <w:rPr>
                <w:sz w:val="22"/>
                <w:szCs w:val="22"/>
                <w:lang w:val="en-US"/>
              </w:rPr>
              <w:t xml:space="preserve"> Principal</w:t>
            </w:r>
            <w:r w:rsidRPr="00FB1A93">
              <w:rPr>
                <w:sz w:val="22"/>
                <w:szCs w:val="22"/>
                <w:lang w:val="en-US"/>
              </w:rPr>
              <w:t xml:space="preserve"> fails to effect the payments on time, the Contractor shall be entitled to impose a penalty (liquidated damages), at the rate of 0.05% of the unpaid invoice amount for each day of the delay, but not more than 10% of the unpaid invoice amount.</w:t>
            </w:r>
          </w:p>
          <w:p w:rsidR="00B95AD3" w:rsidRPr="00FB1A93" w:rsidRDefault="00B95AD3">
            <w:pPr>
              <w:ind w:right="69"/>
              <w:jc w:val="both"/>
              <w:rPr>
                <w:lang w:val="en-US"/>
              </w:rPr>
            </w:pPr>
          </w:p>
        </w:tc>
        <w:tc>
          <w:tcPr>
            <w:tcW w:w="5184" w:type="dxa"/>
            <w:gridSpan w:val="2"/>
          </w:tcPr>
          <w:p w:rsidR="00B95AD3" w:rsidRPr="00FB1A93" w:rsidRDefault="00FA4FE7" w:rsidP="004F1FFF">
            <w:pPr>
              <w:numPr>
                <w:ilvl w:val="1"/>
                <w:numId w:val="12"/>
              </w:numPr>
              <w:snapToGrid w:val="0"/>
              <w:ind w:left="0" w:right="29" w:firstLine="0"/>
              <w:jc w:val="both"/>
            </w:pPr>
            <w:r>
              <w:rPr>
                <w:sz w:val="22"/>
              </w:rPr>
              <w:t>Заказчик</w:t>
            </w:r>
            <w:r w:rsidR="00B95AD3" w:rsidRPr="00FB1A93">
              <w:rPr>
                <w:sz w:val="22"/>
              </w:rPr>
              <w:t xml:space="preserve"> несет  ответственность за своевременное выполнение оплаты в срок, обозначенный в настоящем Контракте, за исключением форс-мажорных обстоятельств, изложенных в Статье 16 настоящего Контракта. В случае, если </w:t>
            </w:r>
            <w:r>
              <w:rPr>
                <w:sz w:val="22"/>
              </w:rPr>
              <w:t>Заказчик</w:t>
            </w:r>
            <w:r w:rsidR="00B95AD3" w:rsidRPr="00FB1A93">
              <w:rPr>
                <w:sz w:val="22"/>
              </w:rPr>
              <w:t xml:space="preserve"> не в состоянии выполнить оплату в срок, Подрядчику предоставляется право предъявить штраф Заказчику (о возмещении убытков) в размере 0,05% от суммы неоплаченного счета за каждый день отсрочки, но не  превышающем 10% от суммы неоплаченного счета.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smartTag w:uri="urn:schemas-microsoft-com:office:smarttags" w:element="metricconverter">
              <w:smartTagPr>
                <w:attr w:name="ProductID" w:val="17.4 In"/>
              </w:smartTagPr>
              <w:r w:rsidRPr="00FB1A93">
                <w:rPr>
                  <w:sz w:val="22"/>
                  <w:szCs w:val="22"/>
                  <w:lang w:val="en-US"/>
                </w:rPr>
                <w:t>17.4 In</w:t>
              </w:r>
            </w:smartTag>
            <w:r w:rsidRPr="00FB1A93">
              <w:rPr>
                <w:sz w:val="22"/>
                <w:szCs w:val="22"/>
                <w:lang w:val="en-US"/>
              </w:rPr>
              <w:t xml:space="preserve"> case the </w:t>
            </w:r>
            <w:r>
              <w:rPr>
                <w:sz w:val="22"/>
                <w:szCs w:val="22"/>
                <w:lang w:val="en-US"/>
              </w:rPr>
              <w:t xml:space="preserve"> Principal</w:t>
            </w:r>
            <w:r w:rsidRPr="00FB1A93">
              <w:rPr>
                <w:sz w:val="22"/>
                <w:szCs w:val="22"/>
                <w:lang w:val="en-US"/>
              </w:rPr>
              <w:t xml:space="preserve"> fails to fulfil</w:t>
            </w:r>
            <w:r w:rsidRPr="00FB1A93">
              <w:rPr>
                <w:sz w:val="22"/>
                <w:szCs w:val="22"/>
                <w:lang w:val="en-US" w:eastAsia="zh-CN"/>
              </w:rPr>
              <w:t>l</w:t>
            </w:r>
            <w:r w:rsidRPr="00FB1A93">
              <w:rPr>
                <w:sz w:val="22"/>
                <w:szCs w:val="22"/>
                <w:lang w:val="en-US"/>
              </w:rPr>
              <w:t xml:space="preserve"> his payment </w:t>
            </w:r>
            <w:r w:rsidRPr="00FB1A93">
              <w:rPr>
                <w:sz w:val="22"/>
                <w:szCs w:val="22"/>
                <w:lang w:val="en-US"/>
              </w:rPr>
              <w:lastRenderedPageBreak/>
              <w:t xml:space="preserve">obligations with regard to the Contractor’s service for over 60 days starting from the date of receiving the payment documents by the </w:t>
            </w:r>
            <w:r>
              <w:rPr>
                <w:sz w:val="22"/>
                <w:szCs w:val="22"/>
                <w:lang w:val="en-US"/>
              </w:rPr>
              <w:t xml:space="preserve"> Principal</w:t>
            </w:r>
            <w:r w:rsidRPr="00FB1A93">
              <w:rPr>
                <w:sz w:val="22"/>
                <w:szCs w:val="22"/>
                <w:lang w:val="en-US"/>
              </w:rPr>
              <w:t xml:space="preserve">, the Contractor will have the right to cancel the Contract. The </w:t>
            </w:r>
            <w:r>
              <w:rPr>
                <w:sz w:val="22"/>
                <w:szCs w:val="22"/>
                <w:lang w:val="en-US"/>
              </w:rPr>
              <w:t xml:space="preserve"> Principal</w:t>
            </w:r>
            <w:r w:rsidRPr="00FB1A93">
              <w:rPr>
                <w:sz w:val="22"/>
                <w:szCs w:val="22"/>
                <w:lang w:val="en-US"/>
              </w:rPr>
              <w:t>, in spite of the cancellation, shall still pay the aforesaid penalties and the Contractor’s proved direct losses arising wherefrom and all the works and services supplied by the Contractor shall be paid.</w:t>
            </w:r>
          </w:p>
        </w:tc>
        <w:tc>
          <w:tcPr>
            <w:tcW w:w="5184" w:type="dxa"/>
            <w:gridSpan w:val="2"/>
          </w:tcPr>
          <w:p w:rsidR="00B95AD3" w:rsidRPr="00FB1A93" w:rsidRDefault="00B95AD3" w:rsidP="004F1FFF">
            <w:pPr>
              <w:numPr>
                <w:ilvl w:val="1"/>
                <w:numId w:val="12"/>
              </w:numPr>
              <w:snapToGrid w:val="0"/>
              <w:ind w:left="0" w:right="29" w:firstLine="0"/>
              <w:jc w:val="both"/>
            </w:pPr>
            <w:r w:rsidRPr="00FB1A93">
              <w:rPr>
                <w:sz w:val="22"/>
              </w:rPr>
              <w:lastRenderedPageBreak/>
              <w:t xml:space="preserve">В случае если </w:t>
            </w:r>
            <w:r w:rsidR="00FA4FE7">
              <w:rPr>
                <w:sz w:val="22"/>
              </w:rPr>
              <w:t>Заказчик</w:t>
            </w:r>
            <w:r w:rsidRPr="00FB1A93">
              <w:rPr>
                <w:sz w:val="22"/>
              </w:rPr>
              <w:t xml:space="preserve"> не в состоянии </w:t>
            </w:r>
            <w:r w:rsidRPr="00FB1A93">
              <w:rPr>
                <w:sz w:val="22"/>
              </w:rPr>
              <w:lastRenderedPageBreak/>
              <w:t xml:space="preserve">выполнить свои обязательства по оплате услуг Подрядчика в течение более чем 60 дней с момента получения </w:t>
            </w:r>
            <w:r w:rsidR="00F41020">
              <w:rPr>
                <w:sz w:val="22"/>
              </w:rPr>
              <w:t xml:space="preserve">им </w:t>
            </w:r>
            <w:r w:rsidRPr="00FB1A93">
              <w:rPr>
                <w:sz w:val="22"/>
              </w:rPr>
              <w:t xml:space="preserve">платежных документов, Подрядчику предоставляется право расторгнуть контракт. </w:t>
            </w:r>
            <w:r w:rsidR="00FA4FE7">
              <w:rPr>
                <w:sz w:val="22"/>
              </w:rPr>
              <w:t>Заказчик</w:t>
            </w:r>
            <w:r w:rsidRPr="00FB1A93">
              <w:rPr>
                <w:sz w:val="22"/>
              </w:rPr>
              <w:t>, несмотря на прекращение контракта, обязуется выплатить все предъявленные штрафы и оплатить все очевидные прямые расходы Подрядчика, возникшие как следствие, а также оплатить все выполненные Подрядчиком услуги.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ind w:right="2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numPr>
                <w:ilvl w:val="1"/>
                <w:numId w:val="12"/>
              </w:numPr>
              <w:tabs>
                <w:tab w:val="num" w:pos="0"/>
              </w:tabs>
              <w:snapToGrid w:val="0"/>
              <w:ind w:left="0" w:right="69" w:firstLine="0"/>
              <w:jc w:val="both"/>
              <w:rPr>
                <w:lang w:val="en-US"/>
              </w:rPr>
            </w:pPr>
            <w:r w:rsidRPr="00FB1A93">
              <w:rPr>
                <w:sz w:val="22"/>
                <w:szCs w:val="22"/>
                <w:lang w:val="en-US"/>
              </w:rPr>
              <w:t xml:space="preserve">The above penalties agreed by the Parties shall be paid by the bank transfer according to invoices sent by fax not later than 40 days from the date of the invoice issuance. </w:t>
            </w:r>
          </w:p>
          <w:p w:rsidR="00B95AD3" w:rsidRPr="00FB1A93" w:rsidRDefault="00B95AD3">
            <w:pPr>
              <w:ind w:right="69"/>
              <w:jc w:val="both"/>
              <w:rPr>
                <w:lang w:val="en-US"/>
              </w:rPr>
            </w:pPr>
          </w:p>
        </w:tc>
        <w:tc>
          <w:tcPr>
            <w:tcW w:w="5184" w:type="dxa"/>
            <w:gridSpan w:val="2"/>
          </w:tcPr>
          <w:p w:rsidR="00B95AD3" w:rsidRPr="00FB1A93" w:rsidRDefault="00B95AD3" w:rsidP="004F1FFF">
            <w:pPr>
              <w:snapToGrid w:val="0"/>
              <w:ind w:right="29"/>
              <w:jc w:val="both"/>
            </w:pPr>
            <w:r w:rsidRPr="00FB1A93">
              <w:rPr>
                <w:sz w:val="22"/>
              </w:rPr>
              <w:t xml:space="preserve">17.5 Все вышеупомянутые штрафы, согласованные обеими Сторонами, должны оплачиваться посредством банковского перевода в соответствии со счетами, направленными по факсу не позднее чем за 40 дней со дня выпуска счета. </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ind w:right="2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numPr>
                <w:ilvl w:val="1"/>
                <w:numId w:val="12"/>
              </w:numPr>
              <w:snapToGrid w:val="0"/>
              <w:ind w:left="0" w:right="69" w:firstLine="0"/>
              <w:jc w:val="both"/>
              <w:rPr>
                <w:lang w:val="en-US"/>
              </w:rPr>
            </w:pPr>
            <w:r w:rsidRPr="00FB1A93">
              <w:rPr>
                <w:sz w:val="22"/>
                <w:szCs w:val="22"/>
                <w:lang w:val="en-US"/>
              </w:rPr>
              <w:t>Any above penalties shall not release the Contractor from rendering</w:t>
            </w:r>
            <w:r w:rsidRPr="00FB1A93">
              <w:rPr>
                <w:sz w:val="22"/>
                <w:szCs w:val="22"/>
                <w:lang w:val="en-US" w:eastAsia="zh-CN"/>
              </w:rPr>
              <w:t xml:space="preserve"> engineering </w:t>
            </w:r>
            <w:r w:rsidRPr="00FB1A93">
              <w:rPr>
                <w:sz w:val="22"/>
                <w:szCs w:val="22"/>
                <w:lang w:val="en-US"/>
              </w:rPr>
              <w:t xml:space="preserve">service, which was delayed or shall not release the </w:t>
            </w:r>
            <w:r>
              <w:rPr>
                <w:sz w:val="22"/>
                <w:szCs w:val="22"/>
                <w:lang w:val="en-US"/>
              </w:rPr>
              <w:t xml:space="preserve"> Principal</w:t>
            </w:r>
            <w:r w:rsidRPr="00FB1A93">
              <w:rPr>
                <w:sz w:val="22"/>
                <w:szCs w:val="22"/>
                <w:lang w:val="en-US"/>
              </w:rPr>
              <w:t xml:space="preserve"> from paying for the services which was delayed according to the Contract.</w:t>
            </w:r>
          </w:p>
          <w:p w:rsidR="00B95AD3" w:rsidRPr="00FB1A93" w:rsidRDefault="00B95AD3">
            <w:pPr>
              <w:ind w:right="69"/>
              <w:jc w:val="both"/>
              <w:rPr>
                <w:lang w:val="en-US"/>
              </w:rPr>
            </w:pPr>
          </w:p>
        </w:tc>
        <w:tc>
          <w:tcPr>
            <w:tcW w:w="5184" w:type="dxa"/>
            <w:gridSpan w:val="2"/>
          </w:tcPr>
          <w:p w:rsidR="00B95AD3" w:rsidRPr="00FB1A93" w:rsidRDefault="00985D0E" w:rsidP="00AA4A61">
            <w:pPr>
              <w:numPr>
                <w:ilvl w:val="1"/>
                <w:numId w:val="27"/>
              </w:numPr>
              <w:tabs>
                <w:tab w:val="num" w:pos="1"/>
              </w:tabs>
              <w:snapToGrid w:val="0"/>
              <w:ind w:left="1" w:right="29" w:hanging="14"/>
              <w:jc w:val="both"/>
            </w:pPr>
            <w:r w:rsidRPr="00985D0E">
              <w:rPr>
                <w:sz w:val="22"/>
                <w:lang w:val="en-US"/>
              </w:rPr>
              <w:t xml:space="preserve"> </w:t>
            </w:r>
            <w:r w:rsidR="00B95AD3" w:rsidRPr="00FB1A93">
              <w:rPr>
                <w:sz w:val="22"/>
              </w:rPr>
              <w:t xml:space="preserve">Никакие из вышеуказанных штрафов не освобождают Подрядчика от предоставления услуг, которые были отсрочены, а также не освобождают </w:t>
            </w:r>
            <w:r w:rsidR="00FA4FE7">
              <w:rPr>
                <w:sz w:val="22"/>
              </w:rPr>
              <w:t>Заказчик</w:t>
            </w:r>
            <w:r w:rsidR="00B95AD3" w:rsidRPr="00FB1A93">
              <w:rPr>
                <w:sz w:val="22"/>
              </w:rPr>
              <w:t xml:space="preserve">а от оплаты за предоставленные услуги, которые были отсрочены в соответствии с Контрактом. </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pStyle w:val="2"/>
              <w:numPr>
                <w:ilvl w:val="0"/>
                <w:numId w:val="0"/>
              </w:numPr>
              <w:tabs>
                <w:tab w:val="left" w:pos="1620"/>
              </w:tabs>
              <w:spacing w:before="0" w:after="0" w:line="240" w:lineRule="auto"/>
              <w:ind w:right="69"/>
              <w:jc w:val="both"/>
              <w:rPr>
                <w:color w:val="auto"/>
                <w:sz w:val="22"/>
                <w:szCs w:val="22"/>
                <w:u w:val="none"/>
                <w:lang w:val="ru-RU"/>
              </w:rPr>
            </w:pPr>
            <w:r w:rsidRPr="00FB1A93">
              <w:rPr>
                <w:sz w:val="22"/>
                <w:szCs w:val="22"/>
                <w:u w:val="none"/>
              </w:rPr>
              <w:t>ARTICLE 18  Settlement of Disputes</w:t>
            </w:r>
          </w:p>
        </w:tc>
        <w:tc>
          <w:tcPr>
            <w:tcW w:w="5184" w:type="dxa"/>
            <w:gridSpan w:val="2"/>
          </w:tcPr>
          <w:p w:rsidR="00B95AD3" w:rsidRPr="00FB1A93" w:rsidRDefault="00B95AD3" w:rsidP="004F1FFF">
            <w:pPr>
              <w:pStyle w:val="2"/>
              <w:numPr>
                <w:ilvl w:val="0"/>
                <w:numId w:val="0"/>
              </w:numPr>
              <w:tabs>
                <w:tab w:val="left" w:pos="1620"/>
              </w:tabs>
              <w:spacing w:before="0" w:after="0" w:line="240" w:lineRule="auto"/>
              <w:ind w:right="309"/>
              <w:jc w:val="both"/>
              <w:rPr>
                <w:color w:val="auto"/>
                <w:sz w:val="22"/>
                <w:szCs w:val="22"/>
                <w:u w:val="none"/>
                <w:lang w:val="ru-RU"/>
              </w:rPr>
            </w:pPr>
            <w:r w:rsidRPr="00FB1A93">
              <w:rPr>
                <w:sz w:val="22"/>
                <w:szCs w:val="22"/>
                <w:u w:val="none"/>
              </w:rPr>
              <w:t>СТАТЬЯ 18  РАЗРЕШЕНИЕ СПОРОВ</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18.1 All disputes, disagreements, or questions which may arise between the Parties in connection with the interpretation of the Contract or the validity or enforceability of performance or non-performance thereof shall be settled at first stage by amicable negotiations between the Parties.</w:t>
            </w:r>
          </w:p>
        </w:tc>
        <w:tc>
          <w:tcPr>
            <w:tcW w:w="5184" w:type="dxa"/>
            <w:gridSpan w:val="2"/>
          </w:tcPr>
          <w:p w:rsidR="00B95AD3" w:rsidRPr="00FB1A93" w:rsidRDefault="00B95AD3" w:rsidP="004F1FFF">
            <w:pPr>
              <w:jc w:val="both"/>
            </w:pPr>
            <w:r w:rsidRPr="00FB1A93">
              <w:rPr>
                <w:sz w:val="22"/>
              </w:rPr>
              <w:t>18.1 Все споры, разногласия или вопросы, которые могут воз</w:t>
            </w:r>
            <w:r w:rsidR="00C707D3">
              <w:rPr>
                <w:sz w:val="22"/>
              </w:rPr>
              <w:t>никнуть между Сторонами в связи</w:t>
            </w:r>
            <w:r w:rsidRPr="00FB1A93">
              <w:rPr>
                <w:sz w:val="22"/>
              </w:rPr>
              <w:t xml:space="preserve"> с толкованием настоящего Контракта или обоснованностью или законностью его выполнения или невыполнения на начальном этапе разрешаются дружески, путем переговоров между Сторонами.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18.2 If an attempt of settlement has failed, all disputes shall be exclusively submitted to and be finally settled by the Arbitral Tribunal under the Rules of the Arbitration Institute of the Stockholm Chamber of Commerce by the panel consisting of three arbitrators. Each Party shall appoint one representative to act for it and the third member shall be agreed upon by both Parties in accordance with the established procedure.</w:t>
            </w:r>
          </w:p>
          <w:p w:rsidR="00B95AD3" w:rsidRPr="00FB1A93" w:rsidRDefault="00B95AD3">
            <w:pPr>
              <w:ind w:right="69"/>
              <w:jc w:val="both"/>
              <w:rPr>
                <w:lang w:val="en-US"/>
              </w:rPr>
            </w:pPr>
          </w:p>
        </w:tc>
        <w:tc>
          <w:tcPr>
            <w:tcW w:w="5184" w:type="dxa"/>
            <w:gridSpan w:val="2"/>
          </w:tcPr>
          <w:p w:rsidR="00B95AD3" w:rsidRPr="00FB1A93" w:rsidRDefault="00B95AD3" w:rsidP="004F1FFF">
            <w:pPr>
              <w:jc w:val="both"/>
            </w:pPr>
            <w:r w:rsidRPr="00FB1A93">
              <w:rPr>
                <w:sz w:val="22"/>
              </w:rPr>
              <w:t>18.2 В случае, если согласие не достигнуто, дело подлежит направлению на рассмотрение и окончательное разрешение в Арбитражный Суд согласно Правилам Института Арбитража Торгово-промышленной Палаты Стокгольма. Коллегия арбитров должна состоять из трех третейских судей. Каждая из Сторон обязуется назначить по одному своему представителю для действия в суде, третий член будет согласован обеими сторонами в соответствии с установленной процедурой.</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numPr>
                <w:ilvl w:val="1"/>
                <w:numId w:val="13"/>
              </w:numPr>
              <w:tabs>
                <w:tab w:val="num" w:pos="0"/>
              </w:tabs>
              <w:ind w:left="0" w:right="69" w:firstLine="0"/>
              <w:jc w:val="both"/>
              <w:rPr>
                <w:lang w:val="en-US"/>
              </w:rPr>
            </w:pPr>
            <w:r w:rsidRPr="00FB1A93">
              <w:rPr>
                <w:sz w:val="22"/>
                <w:szCs w:val="22"/>
                <w:lang w:val="en-US"/>
              </w:rPr>
              <w:t>The decision of the Arbitral Tribunal shall be final and binding on both Parties and the Parties shall act accordingly. The decision of the arbitrators may be entered as a judgment in any court of competent jurisdiction.</w:t>
            </w:r>
          </w:p>
          <w:p w:rsidR="00B95AD3" w:rsidRPr="00FB1A93" w:rsidRDefault="00B95AD3" w:rsidP="00E30864">
            <w:pPr>
              <w:keepNext/>
              <w:keepLines/>
              <w:tabs>
                <w:tab w:val="left" w:pos="0"/>
              </w:tabs>
              <w:snapToGrid w:val="0"/>
              <w:spacing w:line="240" w:lineRule="atLeast"/>
              <w:ind w:right="215"/>
              <w:jc w:val="both"/>
              <w:rPr>
                <w:lang w:val="en-US"/>
              </w:rPr>
            </w:pPr>
          </w:p>
        </w:tc>
        <w:tc>
          <w:tcPr>
            <w:tcW w:w="5184" w:type="dxa"/>
            <w:gridSpan w:val="2"/>
          </w:tcPr>
          <w:p w:rsidR="00B95AD3" w:rsidRPr="00FB1A93" w:rsidRDefault="00B95AD3" w:rsidP="00AA4A61">
            <w:pPr>
              <w:numPr>
                <w:ilvl w:val="1"/>
                <w:numId w:val="28"/>
              </w:numPr>
              <w:ind w:left="1" w:hanging="14"/>
              <w:jc w:val="both"/>
            </w:pPr>
            <w:r w:rsidRPr="00FB1A93">
              <w:rPr>
                <w:sz w:val="22"/>
                <w:lang w:val="en-US"/>
              </w:rPr>
              <w:t xml:space="preserve"> </w:t>
            </w:r>
            <w:r w:rsidRPr="00FB1A93">
              <w:rPr>
                <w:sz w:val="22"/>
              </w:rPr>
              <w:t>Решение, вынесенное арбитражным судом, является окончательным и обязательным для обеих Сторон, и служит соответствующим руководством к действию обеих Сторон. Решение арбитражных судей может быть оспорено в любом суде компетентной юрисдикции.</w:t>
            </w: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ind w:right="69"/>
              <w:jc w:val="both"/>
            </w:pPr>
          </w:p>
        </w:tc>
        <w:tc>
          <w:tcPr>
            <w:tcW w:w="5184" w:type="dxa"/>
            <w:gridSpan w:val="2"/>
          </w:tcPr>
          <w:p w:rsidR="00B95AD3" w:rsidRPr="00FB1A93" w:rsidRDefault="00B95AD3" w:rsidP="004F1FFF">
            <w:pPr>
              <w:ind w:left="-13"/>
              <w:jc w:val="both"/>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The arbitration award shall be substantiated in writing. The arbitration fee shall be borne by the losing Party. In the course of arbitration, the rendering of services under the Contract shall continuously be implemented by both Parties except for the part, which is under arbitration.</w:t>
            </w:r>
          </w:p>
          <w:p w:rsidR="00B95AD3" w:rsidRPr="00FB1A93" w:rsidRDefault="00B95AD3">
            <w:pPr>
              <w:ind w:right="69"/>
              <w:jc w:val="both"/>
              <w:rPr>
                <w:lang w:val="en-US"/>
              </w:rPr>
            </w:pPr>
          </w:p>
        </w:tc>
        <w:tc>
          <w:tcPr>
            <w:tcW w:w="5184" w:type="dxa"/>
            <w:gridSpan w:val="2"/>
          </w:tcPr>
          <w:p w:rsidR="00B95AD3" w:rsidRPr="00FB1A93" w:rsidRDefault="00B95AD3" w:rsidP="004F1FFF">
            <w:pPr>
              <w:jc w:val="both"/>
            </w:pPr>
            <w:r w:rsidRPr="00FB1A93">
              <w:rPr>
                <w:sz w:val="22"/>
              </w:rPr>
              <w:lastRenderedPageBreak/>
              <w:t xml:space="preserve">Решение арбитражного суда должно быть изложено в письменном виде. Издержки арбитражного суда должны быть покрыты Стороной, проигравшей процесс. Во время рассмотрения дела  в арбитражном суде оказание услуг по Контракту должны беспрерывно вестись обеими Сторонами за </w:t>
            </w:r>
            <w:r w:rsidRPr="00FB1A93">
              <w:rPr>
                <w:sz w:val="22"/>
              </w:rPr>
              <w:lastRenderedPageBreak/>
              <w:t xml:space="preserve">исключением той ее части, которая находится на рассмотрении суда.  </w:t>
            </w: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ind w:right="69"/>
              <w:jc w:val="both"/>
            </w:pPr>
          </w:p>
        </w:tc>
        <w:tc>
          <w:tcPr>
            <w:tcW w:w="5184" w:type="dxa"/>
            <w:gridSpan w:val="2"/>
          </w:tcPr>
          <w:p w:rsidR="00B95AD3" w:rsidRPr="00FB1A93" w:rsidRDefault="00B95AD3" w:rsidP="004F1FFF">
            <w:pPr>
              <w:ind w:left="-13"/>
              <w:jc w:val="both"/>
            </w:pPr>
          </w:p>
        </w:tc>
      </w:tr>
      <w:tr w:rsidR="00B95AD3" w:rsidRPr="00FB1A93" w:rsidTr="00A23C25">
        <w:trPr>
          <w:gridAfter w:val="2"/>
          <w:wAfter w:w="4923" w:type="dxa"/>
          <w:trHeight w:val="80"/>
        </w:trPr>
        <w:tc>
          <w:tcPr>
            <w:tcW w:w="4950" w:type="dxa"/>
            <w:gridSpan w:val="3"/>
          </w:tcPr>
          <w:p w:rsidR="00B95AD3" w:rsidRPr="00FB1A93" w:rsidRDefault="00B95AD3" w:rsidP="00AA4A61">
            <w:pPr>
              <w:widowControl w:val="0"/>
              <w:numPr>
                <w:ilvl w:val="1"/>
                <w:numId w:val="28"/>
              </w:numPr>
              <w:ind w:left="0" w:right="69" w:firstLine="0"/>
              <w:jc w:val="both"/>
              <w:rPr>
                <w:lang w:val="en-US"/>
              </w:rPr>
            </w:pPr>
            <w:r w:rsidRPr="00FB1A93">
              <w:rPr>
                <w:sz w:val="22"/>
                <w:szCs w:val="22"/>
                <w:lang w:val="en-US"/>
              </w:rPr>
              <w:t xml:space="preserve">The seat of arbitration shall be </w:t>
            </w:r>
            <w:smartTag w:uri="urn:schemas-microsoft-com:office:smarttags" w:element="City">
              <w:r w:rsidRPr="00FB1A93">
                <w:rPr>
                  <w:sz w:val="22"/>
                  <w:szCs w:val="22"/>
                  <w:lang w:val="en-US"/>
                </w:rPr>
                <w:t>Stockholm</w:t>
              </w:r>
            </w:smartTag>
            <w:r w:rsidRPr="00FB1A93">
              <w:rPr>
                <w:sz w:val="22"/>
                <w:szCs w:val="22"/>
                <w:lang w:val="en-US"/>
              </w:rPr>
              <w:t xml:space="preserve"> </w:t>
            </w:r>
            <w:r w:rsidRPr="00FB1A93">
              <w:rPr>
                <w:bCs/>
                <w:iCs/>
                <w:sz w:val="22"/>
                <w:szCs w:val="22"/>
                <w:lang w:val="en-US"/>
              </w:rPr>
              <w:t>in</w:t>
            </w:r>
            <w:r w:rsidRPr="00FB1A93">
              <w:rPr>
                <w:bCs/>
                <w:i/>
                <w:iCs/>
                <w:sz w:val="22"/>
                <w:szCs w:val="22"/>
                <w:lang w:val="en-US"/>
              </w:rPr>
              <w:t xml:space="preserve"> </w:t>
            </w:r>
            <w:r w:rsidRPr="00FB1A93">
              <w:rPr>
                <w:bCs/>
                <w:iCs/>
                <w:sz w:val="22"/>
                <w:szCs w:val="22"/>
                <w:lang w:val="en-US"/>
              </w:rPr>
              <w:t xml:space="preserve">accordance with the substantial laws of </w:t>
            </w:r>
            <w:smartTag w:uri="urn:schemas-microsoft-com:office:smarttags" w:element="country-region">
              <w:smartTag w:uri="urn:schemas-microsoft-com:office:smarttags" w:element="place">
                <w:r w:rsidRPr="00FB1A93">
                  <w:rPr>
                    <w:bCs/>
                    <w:iCs/>
                    <w:sz w:val="22"/>
                    <w:szCs w:val="22"/>
                    <w:lang w:val="en-US"/>
                  </w:rPr>
                  <w:t>Sweden</w:t>
                </w:r>
              </w:smartTag>
            </w:smartTag>
            <w:r w:rsidRPr="00FB1A93">
              <w:rPr>
                <w:bCs/>
                <w:iCs/>
                <w:sz w:val="22"/>
                <w:szCs w:val="22"/>
                <w:lang w:val="en-US"/>
              </w:rPr>
              <w:t>.</w:t>
            </w:r>
            <w:r w:rsidRPr="00FB1A93">
              <w:rPr>
                <w:sz w:val="22"/>
                <w:szCs w:val="22"/>
                <w:lang w:val="en-US"/>
              </w:rPr>
              <w:t xml:space="preserve"> The language to be used in the arbitration proceeding shall be English.</w:t>
            </w:r>
          </w:p>
        </w:tc>
        <w:tc>
          <w:tcPr>
            <w:tcW w:w="5184" w:type="dxa"/>
            <w:gridSpan w:val="2"/>
          </w:tcPr>
          <w:p w:rsidR="006C6408" w:rsidRDefault="00B95AD3">
            <w:pPr>
              <w:numPr>
                <w:ilvl w:val="1"/>
                <w:numId w:val="13"/>
              </w:numPr>
              <w:tabs>
                <w:tab w:val="num" w:pos="1"/>
              </w:tabs>
              <w:ind w:left="1" w:hanging="14"/>
              <w:jc w:val="both"/>
              <w:pPrChange w:id="992" w:author="Павлютенков Юрий Владимирович" w:date="2014-03-28T09:23:00Z">
                <w:pPr>
                  <w:numPr>
                    <w:ilvl w:val="1"/>
                    <w:numId w:val="13"/>
                  </w:numPr>
                  <w:tabs>
                    <w:tab w:val="num" w:pos="1"/>
                    <w:tab w:val="num" w:pos="375"/>
                  </w:tabs>
                  <w:ind w:left="375" w:hanging="375"/>
                  <w:jc w:val="both"/>
                </w:pPr>
              </w:pPrChange>
            </w:pPr>
            <w:r w:rsidRPr="00FB1A93">
              <w:rPr>
                <w:sz w:val="22"/>
                <w:szCs w:val="22"/>
                <w:lang w:val="en-US"/>
              </w:rPr>
              <w:t xml:space="preserve"> </w:t>
            </w:r>
            <w:r w:rsidRPr="00FB1A93">
              <w:rPr>
                <w:sz w:val="22"/>
                <w:szCs w:val="22"/>
              </w:rPr>
              <w:t xml:space="preserve">Местом проведения арбитражного суда является г. </w:t>
            </w:r>
            <w:del w:id="993" w:author="Павлютенков Юрий Владимирович" w:date="2014-03-28T09:23:00Z">
              <w:r w:rsidRPr="00FB1A93" w:rsidDel="00236DE8">
                <w:rPr>
                  <w:sz w:val="22"/>
                  <w:szCs w:val="22"/>
                </w:rPr>
                <w:delText xml:space="preserve">Стокгольм </w:delText>
              </w:r>
            </w:del>
            <w:ins w:id="994" w:author="Павлютенков Юрий Владимирович" w:date="2014-03-28T09:23:00Z">
              <w:r w:rsidR="00075E43" w:rsidRPr="00075E43">
                <w:rPr>
                  <w:sz w:val="22"/>
                  <w:szCs w:val="22"/>
                  <w:highlight w:val="green"/>
                  <w:rPrChange w:id="995" w:author="Павлютенков Юрий Владимирович" w:date="2014-03-28T09:23:00Z">
                    <w:rPr>
                      <w:sz w:val="22"/>
                      <w:szCs w:val="22"/>
                    </w:rPr>
                  </w:rPrChange>
                </w:rPr>
                <w:t>Анкара</w:t>
              </w:r>
              <w:r w:rsidR="00236DE8" w:rsidRPr="00FB1A93">
                <w:rPr>
                  <w:sz w:val="22"/>
                  <w:szCs w:val="22"/>
                </w:rPr>
                <w:t xml:space="preserve"> </w:t>
              </w:r>
            </w:ins>
            <w:r w:rsidRPr="00FB1A93">
              <w:rPr>
                <w:bCs/>
                <w:iCs/>
                <w:sz w:val="22"/>
                <w:szCs w:val="22"/>
              </w:rPr>
              <w:t xml:space="preserve">в соответствии с законодательством </w:t>
            </w:r>
            <w:del w:id="996" w:author="Павлютенков Юрий Владимирович" w:date="2014-03-28T09:23:00Z">
              <w:r w:rsidRPr="00FB1A93" w:rsidDel="00236DE8">
                <w:rPr>
                  <w:bCs/>
                  <w:iCs/>
                  <w:sz w:val="22"/>
                  <w:szCs w:val="22"/>
                </w:rPr>
                <w:delText>Швеции</w:delText>
              </w:r>
            </w:del>
            <w:ins w:id="997" w:author="Павлютенков Юрий Владимирович" w:date="2014-03-28T09:23:00Z">
              <w:r w:rsidR="00075E43" w:rsidRPr="00075E43">
                <w:rPr>
                  <w:bCs/>
                  <w:iCs/>
                  <w:sz w:val="22"/>
                  <w:szCs w:val="22"/>
                  <w:highlight w:val="green"/>
                  <w:rPrChange w:id="998" w:author="Павлютенков Юрий Владимирович" w:date="2014-03-28T09:23:00Z">
                    <w:rPr>
                      <w:bCs/>
                      <w:iCs/>
                      <w:sz w:val="22"/>
                      <w:szCs w:val="22"/>
                    </w:rPr>
                  </w:rPrChange>
                </w:rPr>
                <w:t>Турции</w:t>
              </w:r>
            </w:ins>
            <w:r w:rsidRPr="00FB1A93">
              <w:rPr>
                <w:sz w:val="22"/>
                <w:szCs w:val="22"/>
              </w:rPr>
              <w:t>. Языком арбитража является английский язык.</w:t>
            </w: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ind w:right="69"/>
              <w:jc w:val="both"/>
            </w:pPr>
          </w:p>
        </w:tc>
        <w:tc>
          <w:tcPr>
            <w:tcW w:w="5184" w:type="dxa"/>
            <w:gridSpan w:val="2"/>
          </w:tcPr>
          <w:p w:rsidR="00B95AD3" w:rsidRPr="00FB1A93" w:rsidRDefault="00B95AD3" w:rsidP="004F1FFF">
            <w:pPr>
              <w:ind w:left="-13"/>
              <w:jc w:val="both"/>
            </w:pPr>
          </w:p>
        </w:tc>
      </w:tr>
      <w:tr w:rsidR="00B95AD3" w:rsidRPr="00FB1A93" w:rsidTr="00A23C25">
        <w:trPr>
          <w:gridAfter w:val="2"/>
          <w:wAfter w:w="4923" w:type="dxa"/>
          <w:trHeight w:val="80"/>
        </w:trPr>
        <w:tc>
          <w:tcPr>
            <w:tcW w:w="4950" w:type="dxa"/>
            <w:gridSpan w:val="3"/>
          </w:tcPr>
          <w:p w:rsidR="00B95AD3" w:rsidRPr="00FB1A93" w:rsidRDefault="00B95AD3" w:rsidP="004F1FFF">
            <w:pPr>
              <w:pStyle w:val="2"/>
              <w:numPr>
                <w:ilvl w:val="0"/>
                <w:numId w:val="0"/>
              </w:numPr>
              <w:tabs>
                <w:tab w:val="left" w:pos="1620"/>
              </w:tabs>
              <w:spacing w:before="0" w:after="0" w:line="240" w:lineRule="auto"/>
              <w:ind w:right="69"/>
              <w:jc w:val="both"/>
              <w:rPr>
                <w:color w:val="auto"/>
                <w:sz w:val="22"/>
                <w:szCs w:val="22"/>
                <w:u w:val="none"/>
                <w:lang w:val="ru-RU"/>
              </w:rPr>
            </w:pPr>
            <w:r w:rsidRPr="00FB1A93">
              <w:rPr>
                <w:sz w:val="22"/>
                <w:szCs w:val="22"/>
                <w:u w:val="none"/>
              </w:rPr>
              <w:t>ARTICLE 19  Liability</w:t>
            </w:r>
          </w:p>
        </w:tc>
        <w:tc>
          <w:tcPr>
            <w:tcW w:w="5184" w:type="dxa"/>
            <w:gridSpan w:val="2"/>
          </w:tcPr>
          <w:p w:rsidR="00B95AD3" w:rsidRPr="00FB1A93" w:rsidRDefault="00B95AD3" w:rsidP="004F1FFF">
            <w:pPr>
              <w:pStyle w:val="2"/>
              <w:numPr>
                <w:ilvl w:val="0"/>
                <w:numId w:val="0"/>
              </w:numPr>
              <w:tabs>
                <w:tab w:val="left" w:pos="1620"/>
              </w:tabs>
              <w:spacing w:before="0" w:after="0" w:line="240" w:lineRule="auto"/>
              <w:ind w:right="309"/>
              <w:jc w:val="both"/>
              <w:rPr>
                <w:color w:val="auto"/>
                <w:sz w:val="22"/>
                <w:szCs w:val="22"/>
                <w:u w:val="none"/>
                <w:lang w:val="ru-RU"/>
              </w:rPr>
            </w:pPr>
            <w:r w:rsidRPr="00FB1A93">
              <w:rPr>
                <w:sz w:val="22"/>
                <w:szCs w:val="22"/>
                <w:u w:val="none"/>
              </w:rPr>
              <w:t>СТАТЬЯ 19  ОТВЕТСТВЕННОСТЬ</w:t>
            </w: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ind w:right="69"/>
              <w:jc w:val="both"/>
              <w:rPr>
                <w:lang w:val="en-US"/>
              </w:rPr>
            </w:pPr>
          </w:p>
        </w:tc>
        <w:tc>
          <w:tcPr>
            <w:tcW w:w="5184" w:type="dxa"/>
            <w:gridSpan w:val="2"/>
          </w:tcPr>
          <w:p w:rsidR="00B95AD3" w:rsidRPr="00FB1A93" w:rsidRDefault="00B95AD3" w:rsidP="004F1FFF">
            <w:pPr>
              <w:ind w:left="-13"/>
              <w:jc w:val="both"/>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 xml:space="preserve">19.1 The Contractor shall be liable in case if recommendations or advice it renders do not comply with the regulatory acts and Russian regulatory documents, thus causing a significant delay in the </w:t>
            </w:r>
            <w:r w:rsidRPr="00FB1A93">
              <w:rPr>
                <w:sz w:val="22"/>
                <w:szCs w:val="22"/>
                <w:lang w:val="en-US" w:eastAsia="zh-CN"/>
              </w:rPr>
              <w:t xml:space="preserve">service </w:t>
            </w:r>
            <w:r w:rsidRPr="00FB1A93">
              <w:rPr>
                <w:sz w:val="22"/>
                <w:szCs w:val="22"/>
                <w:lang w:val="en-US"/>
              </w:rPr>
              <w:t>works at BNPP site.</w:t>
            </w:r>
          </w:p>
          <w:p w:rsidR="00B95AD3" w:rsidRPr="00FB1A93" w:rsidRDefault="00B95AD3">
            <w:pPr>
              <w:ind w:right="69"/>
              <w:jc w:val="both"/>
              <w:rPr>
                <w:lang w:val="en-US"/>
              </w:rPr>
            </w:pPr>
          </w:p>
          <w:p w:rsidR="00B95AD3" w:rsidRPr="00FB1A93" w:rsidRDefault="00B95AD3">
            <w:pPr>
              <w:ind w:right="69"/>
              <w:jc w:val="both"/>
              <w:rPr>
                <w:lang w:val="en-US"/>
              </w:rPr>
            </w:pPr>
          </w:p>
        </w:tc>
        <w:tc>
          <w:tcPr>
            <w:tcW w:w="5184" w:type="dxa"/>
            <w:gridSpan w:val="2"/>
          </w:tcPr>
          <w:p w:rsidR="00B95AD3" w:rsidRPr="00FB1A93" w:rsidRDefault="00B95AD3" w:rsidP="00A8648F">
            <w:pPr>
              <w:tabs>
                <w:tab w:val="left" w:pos="4956"/>
              </w:tabs>
              <w:ind w:right="12"/>
              <w:jc w:val="both"/>
            </w:pPr>
            <w:r w:rsidRPr="00FB1A93">
              <w:rPr>
                <w:sz w:val="22"/>
                <w:szCs w:val="22"/>
              </w:rPr>
              <w:t>19.1 В случае, если рекомендации или предписания, предложенные Подрядчиком, не отвечают условиям нормативных актов и регулирующей документации Российской Федерации, и тем самым вызывают существенные задержки в ходе оказания услуг на БАЭС,  ответственность за  это должен нести Подрядчик.</w:t>
            </w:r>
          </w:p>
        </w:tc>
      </w:tr>
      <w:tr w:rsidR="00B95AD3" w:rsidRPr="00FB1A93" w:rsidTr="00A23C25">
        <w:trPr>
          <w:gridAfter w:val="2"/>
          <w:wAfter w:w="4923" w:type="dxa"/>
          <w:trHeight w:val="80"/>
        </w:trPr>
        <w:tc>
          <w:tcPr>
            <w:tcW w:w="4950" w:type="dxa"/>
            <w:gridSpan w:val="3"/>
          </w:tcPr>
          <w:p w:rsidR="00B95AD3" w:rsidRPr="00FB1A93" w:rsidRDefault="00B95AD3" w:rsidP="004F1FFF">
            <w:pPr>
              <w:widowControl w:val="0"/>
              <w:ind w:right="69"/>
              <w:jc w:val="both"/>
            </w:pPr>
          </w:p>
        </w:tc>
        <w:tc>
          <w:tcPr>
            <w:tcW w:w="5184" w:type="dxa"/>
            <w:gridSpan w:val="2"/>
          </w:tcPr>
          <w:p w:rsidR="00B95AD3" w:rsidRPr="00FB1A93" w:rsidRDefault="00B95AD3" w:rsidP="00A8648F">
            <w:pPr>
              <w:tabs>
                <w:tab w:val="left" w:pos="4956"/>
              </w:tabs>
              <w:ind w:left="-13" w:right="12"/>
              <w:jc w:val="both"/>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smartTag w:uri="urn:schemas-microsoft-com:office:smarttags" w:element="metricconverter">
              <w:smartTagPr>
                <w:attr w:name="ProductID" w:val="19.2 In"/>
              </w:smartTagPr>
              <w:r w:rsidRPr="00FB1A93">
                <w:rPr>
                  <w:sz w:val="22"/>
                  <w:szCs w:val="22"/>
                  <w:lang w:val="en-US"/>
                </w:rPr>
                <w:t>19.2 In</w:t>
              </w:r>
            </w:smartTag>
            <w:r w:rsidRPr="00FB1A93">
              <w:rPr>
                <w:sz w:val="22"/>
                <w:szCs w:val="22"/>
                <w:lang w:val="en-US"/>
              </w:rPr>
              <w:t xml:space="preserve"> any case, the extent of liability of the Contractor (as it both ensues from the Contract and in connection with negligence or other causes) related to the services rendered under this Contract shall not be over 50 percent of the payment for the relevant services (any legal or other expenses inclusive). When making choice, the smallest amount is to be taken into consideration. Actual damage will not include any related detriments, loss of profit and any other economical losses.</w:t>
            </w:r>
          </w:p>
          <w:p w:rsidR="00B95AD3" w:rsidRPr="00FB1A93" w:rsidRDefault="00B95AD3">
            <w:pPr>
              <w:ind w:right="69"/>
              <w:jc w:val="both"/>
              <w:rPr>
                <w:lang w:val="en-US"/>
              </w:rPr>
            </w:pPr>
          </w:p>
        </w:tc>
        <w:tc>
          <w:tcPr>
            <w:tcW w:w="5184" w:type="dxa"/>
            <w:gridSpan w:val="2"/>
          </w:tcPr>
          <w:p w:rsidR="00B95AD3" w:rsidRPr="00FB1A93" w:rsidRDefault="00B95AD3" w:rsidP="00A8648F">
            <w:pPr>
              <w:tabs>
                <w:tab w:val="left" w:pos="4956"/>
              </w:tabs>
              <w:ind w:right="12"/>
              <w:jc w:val="both"/>
            </w:pPr>
            <w:r w:rsidRPr="00FB1A93">
              <w:rPr>
                <w:sz w:val="22"/>
                <w:szCs w:val="22"/>
              </w:rPr>
              <w:t>19.2 В любом случае, степень ответственности Подрядчика (поскольку она вытекает как из условий Контракта, так и в результате халатности или других случаев) в отношении услуг, предоставляемых согласно настоящему Контракту, не может превышать 50 процентов оплаты соответствующих услуг (включая все юридические или другие затраты). При осуществлении выбора учитывается минимальная сумма. Расчет реального ущерба не включает в себя какие-либо убытки, потерю прибыли и какие-либо другие издержки экономического характера.</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smartTag w:uri="urn:schemas-microsoft-com:office:smarttags" w:element="metricconverter">
              <w:smartTagPr>
                <w:attr w:name="ProductID" w:val="19.3 In"/>
              </w:smartTagPr>
              <w:r w:rsidRPr="00FB1A93">
                <w:rPr>
                  <w:sz w:val="22"/>
                  <w:szCs w:val="22"/>
                  <w:lang w:val="en-US"/>
                </w:rPr>
                <w:t>19.3 In</w:t>
              </w:r>
            </w:smartTag>
            <w:r w:rsidRPr="00FB1A93">
              <w:rPr>
                <w:sz w:val="22"/>
                <w:szCs w:val="22"/>
                <w:lang w:val="en-US"/>
              </w:rPr>
              <w:t xml:space="preserve"> any case, the Contractor shall not be liable for any losses, damage, expenses or costs arising anyhow as a result of the </w:t>
            </w:r>
            <w:r>
              <w:rPr>
                <w:sz w:val="22"/>
                <w:szCs w:val="22"/>
                <w:lang w:val="en-US"/>
              </w:rPr>
              <w:t xml:space="preserve"> Principal</w:t>
            </w:r>
            <w:r w:rsidRPr="00FB1A93">
              <w:rPr>
                <w:sz w:val="22"/>
                <w:szCs w:val="22"/>
                <w:lang w:val="en-US"/>
              </w:rPr>
              <w:t>’s failure to fulfill their duties.</w:t>
            </w:r>
          </w:p>
          <w:p w:rsidR="00B95AD3" w:rsidRPr="00FB1A93" w:rsidRDefault="00B95AD3">
            <w:pPr>
              <w:ind w:right="69"/>
              <w:jc w:val="both"/>
              <w:rPr>
                <w:lang w:val="en-US"/>
              </w:rPr>
            </w:pPr>
          </w:p>
        </w:tc>
        <w:tc>
          <w:tcPr>
            <w:tcW w:w="5184" w:type="dxa"/>
            <w:gridSpan w:val="2"/>
          </w:tcPr>
          <w:p w:rsidR="00B95AD3" w:rsidRPr="00FB1A93" w:rsidRDefault="00B95AD3" w:rsidP="004F1FFF">
            <w:pPr>
              <w:jc w:val="both"/>
            </w:pPr>
            <w:r w:rsidRPr="00FB1A93">
              <w:rPr>
                <w:sz w:val="22"/>
                <w:szCs w:val="22"/>
              </w:rPr>
              <w:t xml:space="preserve">19.3 В любом случае Подрядчик не должен нести ответственность за ущерб, убытки, издержки или какие-либо затраты, возникающие в результате неспособности </w:t>
            </w:r>
            <w:r w:rsidR="00FA4FE7">
              <w:rPr>
                <w:sz w:val="22"/>
                <w:szCs w:val="22"/>
              </w:rPr>
              <w:t>Заказчик</w:t>
            </w:r>
            <w:r w:rsidRPr="00FB1A93">
              <w:rPr>
                <w:sz w:val="22"/>
                <w:szCs w:val="22"/>
              </w:rPr>
              <w:t>а выполнить свои обязанности.</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4F1FFF">
            <w:pPr>
              <w:keepNext/>
              <w:keepLines/>
              <w:tabs>
                <w:tab w:val="left" w:pos="0"/>
                <w:tab w:val="left" w:pos="360"/>
              </w:tabs>
              <w:snapToGrid w:val="0"/>
              <w:spacing w:line="240" w:lineRule="atLeast"/>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pPr>
              <w:ind w:right="69"/>
              <w:jc w:val="both"/>
              <w:rPr>
                <w:lang w:val="en-US"/>
              </w:rPr>
            </w:pPr>
            <w:smartTag w:uri="urn:schemas-microsoft-com:office:smarttags" w:element="metricconverter">
              <w:smartTagPr>
                <w:attr w:name="ProductID" w:val="19.4 In"/>
              </w:smartTagPr>
              <w:r w:rsidRPr="00FB1A93">
                <w:rPr>
                  <w:sz w:val="22"/>
                  <w:szCs w:val="22"/>
                  <w:lang w:val="en-US"/>
                </w:rPr>
                <w:t>19.4 In</w:t>
              </w:r>
            </w:smartTag>
            <w:r w:rsidRPr="00FB1A93">
              <w:rPr>
                <w:sz w:val="22"/>
                <w:szCs w:val="22"/>
                <w:lang w:val="en-US"/>
              </w:rPr>
              <w:t xml:space="preserve"> case the </w:t>
            </w:r>
            <w:r>
              <w:rPr>
                <w:sz w:val="22"/>
                <w:szCs w:val="22"/>
                <w:lang w:val="en-US"/>
              </w:rPr>
              <w:t xml:space="preserve"> Principal</w:t>
            </w:r>
            <w:r w:rsidRPr="00FB1A93">
              <w:rPr>
                <w:sz w:val="22"/>
                <w:szCs w:val="22"/>
                <w:lang w:val="en-US"/>
              </w:rPr>
              <w:t xml:space="preserve"> does not effect to the Contractor the payments of the pre-determined amount within the periods of time provided in Article 8. The Contractor is entitled to suspend the rendering of services after 1 month upon expiry of these periods of time, with a proper notice of the </w:t>
            </w:r>
            <w:r>
              <w:rPr>
                <w:sz w:val="22"/>
                <w:szCs w:val="22"/>
                <w:lang w:val="en-US"/>
              </w:rPr>
              <w:t xml:space="preserve"> Principal</w:t>
            </w:r>
            <w:r w:rsidRPr="00FB1A93">
              <w:rPr>
                <w:sz w:val="22"/>
                <w:szCs w:val="22"/>
                <w:lang w:val="en-US" w:eastAsia="zh-CN"/>
              </w:rPr>
              <w:t xml:space="preserve"> </w:t>
            </w:r>
            <w:r w:rsidRPr="00FB1A93">
              <w:rPr>
                <w:sz w:val="22"/>
                <w:szCs w:val="22"/>
                <w:lang w:val="en-US"/>
              </w:rPr>
              <w:t xml:space="preserve">15 days prior to the date of work suspension. In case the </w:t>
            </w:r>
            <w:r>
              <w:rPr>
                <w:sz w:val="22"/>
                <w:szCs w:val="22"/>
                <w:lang w:val="en-US"/>
              </w:rPr>
              <w:t xml:space="preserve"> Principal</w:t>
            </w:r>
            <w:r w:rsidRPr="00FB1A93">
              <w:rPr>
                <w:sz w:val="22"/>
                <w:szCs w:val="22"/>
                <w:lang w:val="en-US"/>
              </w:rPr>
              <w:t xml:space="preserve"> executes the payment within a period of rendering of services suspension, the Contractor shall resume its performance.</w:t>
            </w:r>
          </w:p>
        </w:tc>
        <w:tc>
          <w:tcPr>
            <w:tcW w:w="5184" w:type="dxa"/>
            <w:gridSpan w:val="2"/>
          </w:tcPr>
          <w:p w:rsidR="00B95AD3" w:rsidRPr="00FB1A93" w:rsidRDefault="00B95AD3" w:rsidP="004F1FFF">
            <w:pPr>
              <w:jc w:val="both"/>
            </w:pPr>
            <w:r w:rsidRPr="00FB1A93">
              <w:rPr>
                <w:sz w:val="22"/>
                <w:szCs w:val="22"/>
              </w:rPr>
              <w:t xml:space="preserve">19.4 В случае, если </w:t>
            </w:r>
            <w:r w:rsidR="00FA4FE7">
              <w:rPr>
                <w:sz w:val="22"/>
                <w:szCs w:val="22"/>
              </w:rPr>
              <w:t>Заказчик</w:t>
            </w:r>
            <w:r w:rsidRPr="00FB1A93">
              <w:rPr>
                <w:sz w:val="22"/>
                <w:szCs w:val="22"/>
              </w:rPr>
              <w:t xml:space="preserve"> не выплачивает Подрядчику заранее оговоренную сумму в течение периодов времени, указанных в Статье 8, Подрядчик имеет право приостановить </w:t>
            </w:r>
            <w:r w:rsidRPr="00FB1A93">
              <w:rPr>
                <w:sz w:val="22"/>
              </w:rPr>
              <w:t>оказание услуг</w:t>
            </w:r>
            <w:r w:rsidRPr="00FB1A93">
              <w:rPr>
                <w:sz w:val="22"/>
                <w:szCs w:val="22"/>
              </w:rPr>
              <w:t xml:space="preserve"> по истечении 1 месяца с момента окончания этих периодов при условии своевременного уведомления </w:t>
            </w:r>
            <w:r w:rsidR="00FA4FE7">
              <w:rPr>
                <w:sz w:val="22"/>
                <w:szCs w:val="22"/>
              </w:rPr>
              <w:t>Заказчик</w:t>
            </w:r>
            <w:r w:rsidRPr="00FB1A93">
              <w:rPr>
                <w:sz w:val="22"/>
                <w:szCs w:val="22"/>
              </w:rPr>
              <w:t xml:space="preserve">а за 15 дней до предполагаемой даты приостановки. В случае если </w:t>
            </w:r>
            <w:r w:rsidR="00FA4FE7">
              <w:rPr>
                <w:sz w:val="22"/>
                <w:szCs w:val="22"/>
              </w:rPr>
              <w:t>Заказчик</w:t>
            </w:r>
            <w:r w:rsidRPr="00FB1A93">
              <w:rPr>
                <w:sz w:val="22"/>
                <w:szCs w:val="22"/>
              </w:rPr>
              <w:t xml:space="preserve"> выполнит оплату в течение периода приостановки </w:t>
            </w:r>
            <w:r w:rsidRPr="00FB1A93">
              <w:rPr>
                <w:sz w:val="22"/>
              </w:rPr>
              <w:t>оказания услуг</w:t>
            </w:r>
            <w:r w:rsidRPr="00FB1A93">
              <w:rPr>
                <w:sz w:val="22"/>
                <w:szCs w:val="22"/>
              </w:rPr>
              <w:t>, Подрядчик обязуется возобновить их оказание.</w:t>
            </w:r>
          </w:p>
        </w:tc>
      </w:tr>
      <w:tr w:rsidR="00B95AD3" w:rsidRPr="00FB1A93" w:rsidTr="00A23C25">
        <w:trPr>
          <w:gridAfter w:val="2"/>
          <w:wAfter w:w="4923" w:type="dxa"/>
          <w:trHeight w:val="80"/>
        </w:trPr>
        <w:tc>
          <w:tcPr>
            <w:tcW w:w="4950" w:type="dxa"/>
            <w:gridSpan w:val="3"/>
          </w:tcPr>
          <w:p w:rsidR="00B95AD3" w:rsidRPr="00FB1A93" w:rsidRDefault="00B95AD3" w:rsidP="00E30864">
            <w:pPr>
              <w:keepNext/>
              <w:keepLines/>
              <w:tabs>
                <w:tab w:val="left" w:pos="0"/>
              </w:tabs>
              <w:snapToGrid w:val="0"/>
              <w:spacing w:line="240" w:lineRule="atLeast"/>
              <w:ind w:right="215"/>
              <w:jc w:val="both"/>
            </w:pPr>
          </w:p>
        </w:tc>
        <w:tc>
          <w:tcPr>
            <w:tcW w:w="5184" w:type="dxa"/>
            <w:gridSpan w:val="2"/>
          </w:tcPr>
          <w:p w:rsidR="00B95AD3" w:rsidRPr="00FB1A93" w:rsidRDefault="00B95AD3" w:rsidP="00E30864">
            <w:pPr>
              <w:keepNext/>
              <w:keepLines/>
              <w:tabs>
                <w:tab w:val="left" w:pos="0"/>
                <w:tab w:val="left" w:pos="360"/>
              </w:tabs>
              <w:snapToGrid w:val="0"/>
              <w:spacing w:line="240" w:lineRule="atLeast"/>
              <w:ind w:right="309"/>
              <w:jc w:val="both"/>
              <w:rPr>
                <w:spacing w:val="2"/>
              </w:rPr>
            </w:pPr>
          </w:p>
        </w:tc>
      </w:tr>
      <w:tr w:rsidR="00B95AD3" w:rsidRPr="00FB1A93" w:rsidTr="00A23C25">
        <w:trPr>
          <w:gridAfter w:val="2"/>
          <w:wAfter w:w="4923" w:type="dxa"/>
          <w:trHeight w:val="80"/>
        </w:trPr>
        <w:tc>
          <w:tcPr>
            <w:tcW w:w="4950" w:type="dxa"/>
            <w:gridSpan w:val="3"/>
          </w:tcPr>
          <w:p w:rsidR="00B95AD3" w:rsidRPr="00FB1A93" w:rsidRDefault="00B95AD3" w:rsidP="00C027F8">
            <w:pPr>
              <w:jc w:val="both"/>
              <w:rPr>
                <w:lang w:val="en-US" w:eastAsia="zh-CN"/>
              </w:rPr>
            </w:pPr>
            <w:r w:rsidRPr="00FB1A93">
              <w:rPr>
                <w:sz w:val="22"/>
                <w:szCs w:val="22"/>
                <w:lang w:val="en-US"/>
              </w:rPr>
              <w:t xml:space="preserve">19.5 If the </w:t>
            </w:r>
            <w:r>
              <w:rPr>
                <w:sz w:val="22"/>
                <w:szCs w:val="22"/>
                <w:lang w:val="en-US"/>
              </w:rPr>
              <w:t xml:space="preserve"> Principal</w:t>
            </w:r>
            <w:r w:rsidRPr="00FB1A93">
              <w:rPr>
                <w:sz w:val="22"/>
                <w:szCs w:val="22"/>
                <w:lang w:val="en-US"/>
              </w:rPr>
              <w:t xml:space="preserve"> does not execute the payment within three months after suspension of the rendering of services, the Contractor will be entitled to terminate the Contract with a proper notice of the </w:t>
            </w:r>
            <w:r>
              <w:rPr>
                <w:sz w:val="22"/>
                <w:szCs w:val="22"/>
                <w:lang w:val="en-US"/>
              </w:rPr>
              <w:t xml:space="preserve"> Principal</w:t>
            </w:r>
            <w:r w:rsidRPr="00FB1A93">
              <w:rPr>
                <w:sz w:val="22"/>
                <w:szCs w:val="22"/>
                <w:lang w:val="en-US"/>
              </w:rPr>
              <w:t xml:space="preserve"> 15 days prior to the date of termination. The termination of the Contract does not release the </w:t>
            </w:r>
            <w:r>
              <w:rPr>
                <w:sz w:val="22"/>
                <w:szCs w:val="22"/>
                <w:lang w:val="en-US"/>
              </w:rPr>
              <w:t xml:space="preserve"> Principal</w:t>
            </w:r>
            <w:r w:rsidRPr="00FB1A93">
              <w:rPr>
                <w:sz w:val="22"/>
                <w:szCs w:val="22"/>
                <w:lang w:val="en-US"/>
              </w:rPr>
              <w:t xml:space="preserve"> from a duty to pay all services which actually have been rendered by the Contractor before </w:t>
            </w:r>
            <w:r w:rsidRPr="00FB1A93">
              <w:rPr>
                <w:sz w:val="22"/>
                <w:szCs w:val="22"/>
                <w:lang w:val="en-US"/>
              </w:rPr>
              <w:lastRenderedPageBreak/>
              <w:t xml:space="preserve">the date of reception of Contract termination notice. </w:t>
            </w:r>
          </w:p>
          <w:p w:rsidR="00B95AD3" w:rsidRPr="00FB1A93" w:rsidRDefault="00B95AD3" w:rsidP="00E30864">
            <w:pPr>
              <w:keepNext/>
              <w:keepLines/>
              <w:tabs>
                <w:tab w:val="left" w:pos="0"/>
              </w:tabs>
              <w:snapToGrid w:val="0"/>
              <w:spacing w:line="240" w:lineRule="atLeast"/>
              <w:ind w:right="215"/>
              <w:jc w:val="both"/>
              <w:rPr>
                <w:lang w:val="en-US"/>
              </w:rPr>
            </w:pPr>
          </w:p>
        </w:tc>
        <w:tc>
          <w:tcPr>
            <w:tcW w:w="5184" w:type="dxa"/>
            <w:gridSpan w:val="2"/>
          </w:tcPr>
          <w:p w:rsidR="00B95AD3" w:rsidRPr="00FB1A93" w:rsidRDefault="00B95AD3" w:rsidP="00C027F8">
            <w:pPr>
              <w:jc w:val="both"/>
            </w:pPr>
            <w:r w:rsidRPr="00FB1A93">
              <w:rPr>
                <w:sz w:val="22"/>
                <w:szCs w:val="22"/>
              </w:rPr>
              <w:lastRenderedPageBreak/>
              <w:t xml:space="preserve">19.5 В случае, если </w:t>
            </w:r>
            <w:r w:rsidR="00FA4FE7">
              <w:rPr>
                <w:sz w:val="22"/>
                <w:szCs w:val="22"/>
              </w:rPr>
              <w:t>Заказчик</w:t>
            </w:r>
            <w:r w:rsidRPr="00FB1A93">
              <w:rPr>
                <w:sz w:val="22"/>
                <w:szCs w:val="22"/>
              </w:rPr>
              <w:t xml:space="preserve"> не выполнит оплату в течение трех месяцев с момента приостановки </w:t>
            </w:r>
            <w:r w:rsidRPr="00FB1A93">
              <w:rPr>
                <w:sz w:val="22"/>
              </w:rPr>
              <w:t>оказания услуг</w:t>
            </w:r>
            <w:r w:rsidRPr="00FB1A93">
              <w:rPr>
                <w:sz w:val="22"/>
                <w:szCs w:val="22"/>
              </w:rPr>
              <w:t xml:space="preserve">, Подрядчику будет предоставлено право расторгнуть Контракт при условии своевременного уведомления </w:t>
            </w:r>
            <w:r w:rsidR="00FA4FE7">
              <w:rPr>
                <w:sz w:val="22"/>
                <w:szCs w:val="22"/>
              </w:rPr>
              <w:t>Заказчик</w:t>
            </w:r>
            <w:r w:rsidRPr="00FB1A93">
              <w:rPr>
                <w:sz w:val="22"/>
                <w:szCs w:val="22"/>
              </w:rPr>
              <w:t xml:space="preserve">а в течение 15 дней до предполагаемой даты прекращения Контракта. Прекращение Контракта не освобождает </w:t>
            </w:r>
            <w:r w:rsidR="00FA4FE7">
              <w:rPr>
                <w:sz w:val="22"/>
                <w:szCs w:val="22"/>
              </w:rPr>
              <w:t>Заказчик</w:t>
            </w:r>
            <w:r w:rsidRPr="00FB1A93">
              <w:rPr>
                <w:sz w:val="22"/>
                <w:szCs w:val="22"/>
              </w:rPr>
              <w:t xml:space="preserve">а от обязательства оплатить все услуги, </w:t>
            </w:r>
            <w:r w:rsidRPr="00FB1A93">
              <w:rPr>
                <w:sz w:val="22"/>
                <w:szCs w:val="22"/>
              </w:rPr>
              <w:lastRenderedPageBreak/>
              <w:t xml:space="preserve">реально предоставленные Подрядчиком до момента получения уведомления о прекращении Контракта. </w:t>
            </w:r>
          </w:p>
        </w:tc>
      </w:tr>
      <w:tr w:rsidR="00B95AD3" w:rsidRPr="00FB1A93" w:rsidTr="00A23C25">
        <w:trPr>
          <w:gridAfter w:val="2"/>
          <w:wAfter w:w="4923" w:type="dxa"/>
          <w:trHeight w:val="80"/>
        </w:trPr>
        <w:tc>
          <w:tcPr>
            <w:tcW w:w="4950" w:type="dxa"/>
            <w:gridSpan w:val="3"/>
          </w:tcPr>
          <w:p w:rsidR="00B95AD3" w:rsidRPr="00FB1A93" w:rsidRDefault="00B95AD3" w:rsidP="00C027F8">
            <w:pPr>
              <w:jc w:val="both"/>
            </w:pPr>
          </w:p>
        </w:tc>
        <w:tc>
          <w:tcPr>
            <w:tcW w:w="5184" w:type="dxa"/>
            <w:gridSpan w:val="2"/>
          </w:tcPr>
          <w:p w:rsidR="00B95AD3" w:rsidRPr="00FB1A93" w:rsidRDefault="00B95AD3" w:rsidP="00C027F8">
            <w:pPr>
              <w:jc w:val="both"/>
            </w:pPr>
          </w:p>
        </w:tc>
      </w:tr>
      <w:tr w:rsidR="00B95AD3" w:rsidRPr="006C6408" w:rsidTr="00A23C25">
        <w:trPr>
          <w:gridAfter w:val="2"/>
          <w:wAfter w:w="4923" w:type="dxa"/>
          <w:trHeight w:val="80"/>
        </w:trPr>
        <w:tc>
          <w:tcPr>
            <w:tcW w:w="4950" w:type="dxa"/>
            <w:gridSpan w:val="3"/>
          </w:tcPr>
          <w:p w:rsidR="00B95AD3" w:rsidRPr="00FB1A93" w:rsidRDefault="00B95AD3" w:rsidP="00C027F8">
            <w:pPr>
              <w:jc w:val="both"/>
              <w:rPr>
                <w:lang w:val="en-US"/>
              </w:rPr>
            </w:pPr>
            <w:r w:rsidRPr="00FB1A93">
              <w:rPr>
                <w:sz w:val="22"/>
                <w:szCs w:val="22"/>
                <w:lang w:val="en-US"/>
              </w:rPr>
              <w:t xml:space="preserve">19.6 The personnel of the Contractor has the citizenship of the </w:t>
            </w:r>
            <w:smartTag w:uri="urn:schemas-microsoft-com:office:smarttags" w:element="country-region">
              <w:r w:rsidRPr="00FB1A93">
                <w:rPr>
                  <w:sz w:val="22"/>
                  <w:szCs w:val="22"/>
                  <w:lang w:val="en-US"/>
                </w:rPr>
                <w:t>Russian Federation</w:t>
              </w:r>
            </w:smartTag>
            <w:r w:rsidRPr="00FB1A93">
              <w:rPr>
                <w:sz w:val="22"/>
                <w:szCs w:val="22"/>
                <w:lang w:val="en-US"/>
              </w:rPr>
              <w:t xml:space="preserve"> and </w:t>
            </w:r>
            <w:smartTag w:uri="urn:schemas-microsoft-com:office:smarttags" w:element="country-region">
              <w:r w:rsidRPr="00FB1A93">
                <w:rPr>
                  <w:sz w:val="22"/>
                  <w:szCs w:val="22"/>
                  <w:lang w:val="en-US"/>
                </w:rPr>
                <w:t>Ukraine</w:t>
              </w:r>
            </w:smartTag>
            <w:r w:rsidRPr="00FB1A93">
              <w:rPr>
                <w:sz w:val="22"/>
                <w:szCs w:val="22"/>
                <w:lang w:val="en-US"/>
              </w:rPr>
              <w:t xml:space="preserve"> and all of its actions\inaction shall be governed by laws of the RF and </w:t>
            </w:r>
            <w:smartTag w:uri="urn:schemas-microsoft-com:office:smarttags" w:element="place">
              <w:smartTag w:uri="urn:schemas-microsoft-com:office:smarttags" w:element="country-region">
                <w:r w:rsidRPr="00FB1A93">
                  <w:rPr>
                    <w:sz w:val="22"/>
                    <w:szCs w:val="22"/>
                    <w:lang w:val="en-US"/>
                  </w:rPr>
                  <w:t>Ukraine</w:t>
                </w:r>
              </w:smartTag>
            </w:smartTag>
            <w:r w:rsidRPr="00FB1A93">
              <w:rPr>
                <w:sz w:val="22"/>
                <w:szCs w:val="22"/>
                <w:lang w:val="en-US"/>
              </w:rPr>
              <w:t xml:space="preserve">. </w:t>
            </w:r>
          </w:p>
          <w:p w:rsidR="00B95AD3" w:rsidRPr="00FB1A93" w:rsidRDefault="00B95AD3" w:rsidP="00C027F8">
            <w:pPr>
              <w:jc w:val="both"/>
              <w:rPr>
                <w:lang w:val="en-US"/>
              </w:rPr>
            </w:pPr>
          </w:p>
          <w:p w:rsidR="00B95AD3" w:rsidRPr="00FB1A93" w:rsidRDefault="00B95AD3" w:rsidP="00C027F8">
            <w:pPr>
              <w:jc w:val="both"/>
              <w:rPr>
                <w:lang w:val="en-US"/>
              </w:rPr>
            </w:pPr>
            <w:r w:rsidRPr="00FB1A93">
              <w:rPr>
                <w:sz w:val="22"/>
                <w:szCs w:val="22"/>
                <w:lang w:val="en-US"/>
              </w:rPr>
              <w:t xml:space="preserve">The status of the  compact residential area of the Contractor’s personnel shall have the status equal to that of the RF and </w:t>
            </w:r>
            <w:smartTag w:uri="urn:schemas-microsoft-com:office:smarttags" w:element="place">
              <w:smartTag w:uri="urn:schemas-microsoft-com:office:smarttags" w:element="country-region">
                <w:r w:rsidRPr="00FB1A93">
                  <w:rPr>
                    <w:sz w:val="22"/>
                    <w:szCs w:val="22"/>
                    <w:lang w:val="en-US"/>
                  </w:rPr>
                  <w:t>Ukraine</w:t>
                </w:r>
              </w:smartTag>
            </w:smartTag>
            <w:r w:rsidRPr="00FB1A93">
              <w:rPr>
                <w:sz w:val="22"/>
                <w:szCs w:val="22"/>
                <w:lang w:val="en-US"/>
              </w:rPr>
              <w:t xml:space="preserve"> territory.</w:t>
            </w:r>
          </w:p>
        </w:tc>
        <w:tc>
          <w:tcPr>
            <w:tcW w:w="5184" w:type="dxa"/>
            <w:gridSpan w:val="2"/>
          </w:tcPr>
          <w:p w:rsidR="00B95AD3" w:rsidRPr="00CD4102" w:rsidDel="00236DE8" w:rsidRDefault="00075E43" w:rsidP="00C027F8">
            <w:pPr>
              <w:jc w:val="both"/>
              <w:rPr>
                <w:del w:id="999" w:author="Павлютенков Юрий Владимирович" w:date="2014-03-28T09:24:00Z"/>
                <w:highlight w:val="red"/>
                <w:lang w:val="en-US"/>
                <w:rPrChange w:id="1000" w:author="Павлютенков Юрий Владимирович" w:date="2014-03-28T13:02:00Z">
                  <w:rPr>
                    <w:del w:id="1001" w:author="Павлютенков Юрий Владимирович" w:date="2014-03-28T09:24:00Z"/>
                  </w:rPr>
                </w:rPrChange>
              </w:rPr>
            </w:pPr>
            <w:del w:id="1002" w:author="Павлютенков Юрий Владимирович" w:date="2014-03-28T09:24:00Z">
              <w:r w:rsidRPr="00075E43">
                <w:rPr>
                  <w:sz w:val="22"/>
                  <w:szCs w:val="22"/>
                  <w:highlight w:val="red"/>
                  <w:lang w:val="en-US"/>
                  <w:rPrChange w:id="1003" w:author="Павлютенков Юрий Владимирович" w:date="2014-03-28T13:02:00Z">
                    <w:rPr>
                      <w:sz w:val="22"/>
                      <w:szCs w:val="22"/>
                    </w:rPr>
                  </w:rPrChange>
                </w:rPr>
                <w:delText xml:space="preserve">19.6. </w:delText>
              </w:r>
              <w:r w:rsidRPr="00075E43">
                <w:rPr>
                  <w:sz w:val="22"/>
                  <w:szCs w:val="22"/>
                  <w:highlight w:val="red"/>
                  <w:rPrChange w:id="1004" w:author="Павлютенков Юрий Владимирович" w:date="2014-03-28T09:24:00Z">
                    <w:rPr>
                      <w:sz w:val="22"/>
                      <w:szCs w:val="22"/>
                    </w:rPr>
                  </w:rPrChange>
                </w:rPr>
                <w:delText>Персонал</w:delText>
              </w:r>
              <w:r w:rsidRPr="00075E43">
                <w:rPr>
                  <w:sz w:val="22"/>
                  <w:szCs w:val="22"/>
                  <w:highlight w:val="red"/>
                  <w:lang w:val="en-US"/>
                  <w:rPrChange w:id="1005" w:author="Павлютенков Юрий Владимирович" w:date="2014-03-28T13:02:00Z">
                    <w:rPr>
                      <w:sz w:val="22"/>
                      <w:szCs w:val="22"/>
                    </w:rPr>
                  </w:rPrChange>
                </w:rPr>
                <w:delText xml:space="preserve"> </w:delText>
              </w:r>
              <w:r w:rsidRPr="00075E43">
                <w:rPr>
                  <w:sz w:val="22"/>
                  <w:szCs w:val="22"/>
                  <w:highlight w:val="red"/>
                  <w:rPrChange w:id="1006" w:author="Павлютенков Юрий Владимирович" w:date="2014-03-28T09:24:00Z">
                    <w:rPr>
                      <w:sz w:val="22"/>
                      <w:szCs w:val="22"/>
                    </w:rPr>
                  </w:rPrChange>
                </w:rPr>
                <w:delText>Подрядчика</w:delText>
              </w:r>
              <w:r w:rsidRPr="00075E43">
                <w:rPr>
                  <w:sz w:val="22"/>
                  <w:szCs w:val="22"/>
                  <w:highlight w:val="red"/>
                  <w:lang w:val="en-US"/>
                  <w:rPrChange w:id="1007" w:author="Павлютенков Юрий Владимирович" w:date="2014-03-28T13:02:00Z">
                    <w:rPr>
                      <w:sz w:val="22"/>
                      <w:szCs w:val="22"/>
                    </w:rPr>
                  </w:rPrChange>
                </w:rPr>
                <w:delText xml:space="preserve"> </w:delText>
              </w:r>
              <w:r w:rsidRPr="00075E43">
                <w:rPr>
                  <w:sz w:val="22"/>
                  <w:szCs w:val="22"/>
                  <w:highlight w:val="red"/>
                  <w:rPrChange w:id="1008" w:author="Павлютенков Юрий Владимирович" w:date="2014-03-28T09:24:00Z">
                    <w:rPr>
                      <w:sz w:val="22"/>
                      <w:szCs w:val="22"/>
                    </w:rPr>
                  </w:rPrChange>
                </w:rPr>
                <w:delText>имеет</w:delText>
              </w:r>
              <w:r w:rsidRPr="00075E43">
                <w:rPr>
                  <w:sz w:val="22"/>
                  <w:szCs w:val="22"/>
                  <w:highlight w:val="red"/>
                  <w:lang w:val="en-US"/>
                  <w:rPrChange w:id="1009" w:author="Павлютенков Юрий Владимирович" w:date="2014-03-28T13:02:00Z">
                    <w:rPr>
                      <w:sz w:val="22"/>
                      <w:szCs w:val="22"/>
                    </w:rPr>
                  </w:rPrChange>
                </w:rPr>
                <w:delText xml:space="preserve"> </w:delText>
              </w:r>
              <w:r w:rsidRPr="00075E43">
                <w:rPr>
                  <w:sz w:val="22"/>
                  <w:szCs w:val="22"/>
                  <w:highlight w:val="red"/>
                  <w:rPrChange w:id="1010" w:author="Павлютенков Юрий Владимирович" w:date="2014-03-28T09:24:00Z">
                    <w:rPr>
                      <w:sz w:val="22"/>
                      <w:szCs w:val="22"/>
                    </w:rPr>
                  </w:rPrChange>
                </w:rPr>
                <w:delText>гражданство</w:delText>
              </w:r>
              <w:r w:rsidRPr="00075E43">
                <w:rPr>
                  <w:sz w:val="22"/>
                  <w:szCs w:val="22"/>
                  <w:highlight w:val="red"/>
                  <w:lang w:val="en-US"/>
                  <w:rPrChange w:id="1011" w:author="Павлютенков Юрий Владимирович" w:date="2014-03-28T13:02:00Z">
                    <w:rPr>
                      <w:sz w:val="22"/>
                      <w:szCs w:val="22"/>
                    </w:rPr>
                  </w:rPrChange>
                </w:rPr>
                <w:delText xml:space="preserve"> </w:delText>
              </w:r>
              <w:r w:rsidRPr="00075E43">
                <w:rPr>
                  <w:sz w:val="22"/>
                  <w:szCs w:val="22"/>
                  <w:highlight w:val="red"/>
                  <w:rPrChange w:id="1012" w:author="Павлютенков Юрий Владимирович" w:date="2014-03-28T09:24:00Z">
                    <w:rPr>
                      <w:sz w:val="22"/>
                      <w:szCs w:val="22"/>
                    </w:rPr>
                  </w:rPrChange>
                </w:rPr>
                <w:delText>Российской</w:delText>
              </w:r>
              <w:r w:rsidRPr="00075E43">
                <w:rPr>
                  <w:sz w:val="22"/>
                  <w:szCs w:val="22"/>
                  <w:highlight w:val="red"/>
                  <w:lang w:val="en-US"/>
                  <w:rPrChange w:id="1013" w:author="Павлютенков Юрий Владимирович" w:date="2014-03-28T13:02:00Z">
                    <w:rPr>
                      <w:sz w:val="22"/>
                      <w:szCs w:val="22"/>
                    </w:rPr>
                  </w:rPrChange>
                </w:rPr>
                <w:delText xml:space="preserve"> </w:delText>
              </w:r>
              <w:r w:rsidRPr="00075E43">
                <w:rPr>
                  <w:sz w:val="22"/>
                  <w:szCs w:val="22"/>
                  <w:highlight w:val="red"/>
                  <w:rPrChange w:id="1014" w:author="Павлютенков Юрий Владимирович" w:date="2014-03-28T09:24:00Z">
                    <w:rPr>
                      <w:sz w:val="22"/>
                      <w:szCs w:val="22"/>
                    </w:rPr>
                  </w:rPrChange>
                </w:rPr>
                <w:delText>Федерации</w:delText>
              </w:r>
              <w:r w:rsidRPr="00075E43">
                <w:rPr>
                  <w:sz w:val="22"/>
                  <w:szCs w:val="22"/>
                  <w:highlight w:val="red"/>
                  <w:lang w:val="en-US"/>
                  <w:rPrChange w:id="1015" w:author="Павлютенков Юрий Владимирович" w:date="2014-03-28T13:02:00Z">
                    <w:rPr>
                      <w:sz w:val="22"/>
                      <w:szCs w:val="22"/>
                    </w:rPr>
                  </w:rPrChange>
                </w:rPr>
                <w:delText xml:space="preserve"> </w:delText>
              </w:r>
              <w:r w:rsidRPr="00075E43">
                <w:rPr>
                  <w:sz w:val="22"/>
                  <w:szCs w:val="22"/>
                  <w:highlight w:val="red"/>
                  <w:rPrChange w:id="1016" w:author="Павлютенков Юрий Владимирович" w:date="2014-03-28T09:24:00Z">
                    <w:rPr>
                      <w:sz w:val="22"/>
                      <w:szCs w:val="22"/>
                    </w:rPr>
                  </w:rPrChange>
                </w:rPr>
                <w:delText>и</w:delText>
              </w:r>
              <w:r w:rsidRPr="00075E43">
                <w:rPr>
                  <w:sz w:val="22"/>
                  <w:szCs w:val="22"/>
                  <w:highlight w:val="red"/>
                  <w:lang w:val="en-US"/>
                  <w:rPrChange w:id="1017" w:author="Павлютенков Юрий Владимирович" w:date="2014-03-28T13:02:00Z">
                    <w:rPr>
                      <w:sz w:val="22"/>
                      <w:szCs w:val="22"/>
                    </w:rPr>
                  </w:rPrChange>
                </w:rPr>
                <w:delText xml:space="preserve"> </w:delText>
              </w:r>
              <w:r w:rsidRPr="00075E43">
                <w:rPr>
                  <w:sz w:val="22"/>
                  <w:szCs w:val="22"/>
                  <w:highlight w:val="red"/>
                  <w:rPrChange w:id="1018" w:author="Павлютенков Юрий Владимирович" w:date="2014-03-28T09:24:00Z">
                    <w:rPr>
                      <w:sz w:val="22"/>
                      <w:szCs w:val="22"/>
                    </w:rPr>
                  </w:rPrChange>
                </w:rPr>
                <w:delText>Украины</w:delText>
              </w:r>
              <w:r w:rsidRPr="00075E43">
                <w:rPr>
                  <w:sz w:val="22"/>
                  <w:szCs w:val="22"/>
                  <w:highlight w:val="red"/>
                  <w:lang w:val="en-US"/>
                  <w:rPrChange w:id="1019" w:author="Павлютенков Юрий Владимирович" w:date="2014-03-28T13:02:00Z">
                    <w:rPr>
                      <w:sz w:val="22"/>
                      <w:szCs w:val="22"/>
                    </w:rPr>
                  </w:rPrChange>
                </w:rPr>
                <w:delText xml:space="preserve">, </w:delText>
              </w:r>
              <w:r w:rsidRPr="00075E43">
                <w:rPr>
                  <w:sz w:val="22"/>
                  <w:szCs w:val="22"/>
                  <w:highlight w:val="red"/>
                  <w:rPrChange w:id="1020" w:author="Павлютенков Юрий Владимирович" w:date="2014-03-28T09:24:00Z">
                    <w:rPr>
                      <w:sz w:val="22"/>
                      <w:szCs w:val="22"/>
                    </w:rPr>
                  </w:rPrChange>
                </w:rPr>
                <w:delText>и</w:delText>
              </w:r>
              <w:r w:rsidRPr="00075E43">
                <w:rPr>
                  <w:sz w:val="22"/>
                  <w:szCs w:val="22"/>
                  <w:highlight w:val="red"/>
                  <w:lang w:val="en-US"/>
                  <w:rPrChange w:id="1021" w:author="Павлютенков Юрий Владимирович" w:date="2014-03-28T13:02:00Z">
                    <w:rPr>
                      <w:sz w:val="22"/>
                      <w:szCs w:val="22"/>
                    </w:rPr>
                  </w:rPrChange>
                </w:rPr>
                <w:delText xml:space="preserve"> </w:delText>
              </w:r>
              <w:r w:rsidRPr="00075E43">
                <w:rPr>
                  <w:sz w:val="22"/>
                  <w:szCs w:val="22"/>
                  <w:highlight w:val="red"/>
                  <w:rPrChange w:id="1022" w:author="Павлютенков Юрий Владимирович" w:date="2014-03-28T09:24:00Z">
                    <w:rPr>
                      <w:sz w:val="22"/>
                      <w:szCs w:val="22"/>
                    </w:rPr>
                  </w:rPrChange>
                </w:rPr>
                <w:delText>любые</w:delText>
              </w:r>
              <w:r w:rsidRPr="00075E43">
                <w:rPr>
                  <w:sz w:val="22"/>
                  <w:szCs w:val="22"/>
                  <w:highlight w:val="red"/>
                  <w:lang w:val="en-US"/>
                  <w:rPrChange w:id="1023" w:author="Павлютенков Юрий Владимирович" w:date="2014-03-28T13:02:00Z">
                    <w:rPr>
                      <w:sz w:val="22"/>
                      <w:szCs w:val="22"/>
                    </w:rPr>
                  </w:rPrChange>
                </w:rPr>
                <w:delText xml:space="preserve"> </w:delText>
              </w:r>
              <w:r w:rsidRPr="00075E43">
                <w:rPr>
                  <w:sz w:val="22"/>
                  <w:szCs w:val="22"/>
                  <w:highlight w:val="red"/>
                  <w:rPrChange w:id="1024" w:author="Павлютенков Юрий Владимирович" w:date="2014-03-28T09:24:00Z">
                    <w:rPr>
                      <w:sz w:val="22"/>
                      <w:szCs w:val="22"/>
                    </w:rPr>
                  </w:rPrChange>
                </w:rPr>
                <w:delText>его</w:delText>
              </w:r>
              <w:r w:rsidRPr="00075E43">
                <w:rPr>
                  <w:sz w:val="22"/>
                  <w:szCs w:val="22"/>
                  <w:highlight w:val="red"/>
                  <w:lang w:val="en-US"/>
                  <w:rPrChange w:id="1025" w:author="Павлютенков Юрий Владимирович" w:date="2014-03-28T13:02:00Z">
                    <w:rPr>
                      <w:sz w:val="22"/>
                      <w:szCs w:val="22"/>
                    </w:rPr>
                  </w:rPrChange>
                </w:rPr>
                <w:delText xml:space="preserve"> </w:delText>
              </w:r>
              <w:r w:rsidRPr="00075E43">
                <w:rPr>
                  <w:sz w:val="22"/>
                  <w:szCs w:val="22"/>
                  <w:highlight w:val="red"/>
                  <w:rPrChange w:id="1026" w:author="Павлютенков Юрий Владимирович" w:date="2014-03-28T09:24:00Z">
                    <w:rPr>
                      <w:sz w:val="22"/>
                      <w:szCs w:val="22"/>
                    </w:rPr>
                  </w:rPrChange>
                </w:rPr>
                <w:delText>действия</w:delText>
              </w:r>
              <w:r w:rsidRPr="00075E43">
                <w:rPr>
                  <w:sz w:val="22"/>
                  <w:szCs w:val="22"/>
                  <w:highlight w:val="red"/>
                  <w:lang w:val="en-US"/>
                  <w:rPrChange w:id="1027" w:author="Павлютенков Юрий Владимирович" w:date="2014-03-28T13:02:00Z">
                    <w:rPr>
                      <w:sz w:val="22"/>
                      <w:szCs w:val="22"/>
                    </w:rPr>
                  </w:rPrChange>
                </w:rPr>
                <w:delText xml:space="preserve"> (</w:delText>
              </w:r>
              <w:r w:rsidRPr="00075E43">
                <w:rPr>
                  <w:sz w:val="22"/>
                  <w:szCs w:val="22"/>
                  <w:highlight w:val="red"/>
                  <w:rPrChange w:id="1028" w:author="Павлютенков Юрий Владимирович" w:date="2014-03-28T09:24:00Z">
                    <w:rPr>
                      <w:sz w:val="22"/>
                      <w:szCs w:val="22"/>
                    </w:rPr>
                  </w:rPrChange>
                </w:rPr>
                <w:delText>бездействие</w:delText>
              </w:r>
              <w:r w:rsidRPr="00075E43">
                <w:rPr>
                  <w:sz w:val="22"/>
                  <w:szCs w:val="22"/>
                  <w:highlight w:val="red"/>
                  <w:lang w:val="en-US"/>
                  <w:rPrChange w:id="1029" w:author="Павлютенков Юрий Владимирович" w:date="2014-03-28T13:02:00Z">
                    <w:rPr>
                      <w:sz w:val="22"/>
                      <w:szCs w:val="22"/>
                    </w:rPr>
                  </w:rPrChange>
                </w:rPr>
                <w:delText xml:space="preserve">) </w:delText>
              </w:r>
              <w:r w:rsidRPr="00075E43">
                <w:rPr>
                  <w:sz w:val="22"/>
                  <w:szCs w:val="22"/>
                  <w:highlight w:val="red"/>
                  <w:rPrChange w:id="1030" w:author="Павлютенков Юрий Владимирович" w:date="2014-03-28T09:24:00Z">
                    <w:rPr>
                      <w:sz w:val="22"/>
                      <w:szCs w:val="22"/>
                    </w:rPr>
                  </w:rPrChange>
                </w:rPr>
                <w:delText>подпадают</w:delText>
              </w:r>
              <w:r w:rsidRPr="00075E43">
                <w:rPr>
                  <w:sz w:val="22"/>
                  <w:szCs w:val="22"/>
                  <w:highlight w:val="red"/>
                  <w:lang w:val="en-US"/>
                  <w:rPrChange w:id="1031" w:author="Павлютенков Юрий Владимирович" w:date="2014-03-28T13:02:00Z">
                    <w:rPr>
                      <w:sz w:val="22"/>
                      <w:szCs w:val="22"/>
                    </w:rPr>
                  </w:rPrChange>
                </w:rPr>
                <w:delText xml:space="preserve"> </w:delText>
              </w:r>
              <w:r w:rsidRPr="00075E43">
                <w:rPr>
                  <w:sz w:val="22"/>
                  <w:szCs w:val="22"/>
                  <w:highlight w:val="red"/>
                  <w:rPrChange w:id="1032" w:author="Павлютенков Юрий Владимирович" w:date="2014-03-28T09:24:00Z">
                    <w:rPr>
                      <w:sz w:val="22"/>
                      <w:szCs w:val="22"/>
                    </w:rPr>
                  </w:rPrChange>
                </w:rPr>
                <w:delText>под</w:delText>
              </w:r>
              <w:r w:rsidRPr="00075E43">
                <w:rPr>
                  <w:sz w:val="22"/>
                  <w:szCs w:val="22"/>
                  <w:highlight w:val="red"/>
                  <w:lang w:val="en-US"/>
                  <w:rPrChange w:id="1033" w:author="Павлютенков Юрий Владимирович" w:date="2014-03-28T13:02:00Z">
                    <w:rPr>
                      <w:sz w:val="22"/>
                      <w:szCs w:val="22"/>
                    </w:rPr>
                  </w:rPrChange>
                </w:rPr>
                <w:delText xml:space="preserve"> </w:delText>
              </w:r>
              <w:r w:rsidRPr="00075E43">
                <w:rPr>
                  <w:sz w:val="22"/>
                  <w:szCs w:val="22"/>
                  <w:highlight w:val="red"/>
                  <w:rPrChange w:id="1034" w:author="Павлютенков Юрий Владимирович" w:date="2014-03-28T09:24:00Z">
                    <w:rPr>
                      <w:sz w:val="22"/>
                      <w:szCs w:val="22"/>
                    </w:rPr>
                  </w:rPrChange>
                </w:rPr>
                <w:delText>юрисдикцию</w:delText>
              </w:r>
              <w:r w:rsidRPr="00075E43">
                <w:rPr>
                  <w:sz w:val="22"/>
                  <w:szCs w:val="22"/>
                  <w:highlight w:val="red"/>
                  <w:lang w:val="en-US"/>
                  <w:rPrChange w:id="1035" w:author="Павлютенков Юрий Владимирович" w:date="2014-03-28T13:02:00Z">
                    <w:rPr>
                      <w:sz w:val="22"/>
                      <w:szCs w:val="22"/>
                    </w:rPr>
                  </w:rPrChange>
                </w:rPr>
                <w:delText xml:space="preserve"> </w:delText>
              </w:r>
              <w:r w:rsidRPr="00075E43">
                <w:rPr>
                  <w:sz w:val="22"/>
                  <w:szCs w:val="22"/>
                  <w:highlight w:val="red"/>
                  <w:rPrChange w:id="1036" w:author="Павлютенков Юрий Владимирович" w:date="2014-03-28T09:24:00Z">
                    <w:rPr>
                      <w:sz w:val="22"/>
                      <w:szCs w:val="22"/>
                    </w:rPr>
                  </w:rPrChange>
                </w:rPr>
                <w:delText>РФ</w:delText>
              </w:r>
              <w:r w:rsidRPr="00075E43">
                <w:rPr>
                  <w:sz w:val="22"/>
                  <w:szCs w:val="22"/>
                  <w:highlight w:val="red"/>
                  <w:lang w:val="en-US"/>
                  <w:rPrChange w:id="1037" w:author="Павлютенков Юрий Владимирович" w:date="2014-03-28T13:02:00Z">
                    <w:rPr>
                      <w:sz w:val="22"/>
                      <w:szCs w:val="22"/>
                    </w:rPr>
                  </w:rPrChange>
                </w:rPr>
                <w:delText xml:space="preserve"> </w:delText>
              </w:r>
              <w:r w:rsidRPr="00075E43">
                <w:rPr>
                  <w:sz w:val="22"/>
                  <w:szCs w:val="22"/>
                  <w:highlight w:val="red"/>
                  <w:rPrChange w:id="1038" w:author="Павлютенков Юрий Владимирович" w:date="2014-03-28T09:24:00Z">
                    <w:rPr>
                      <w:sz w:val="22"/>
                      <w:szCs w:val="22"/>
                    </w:rPr>
                  </w:rPrChange>
                </w:rPr>
                <w:delText>и</w:delText>
              </w:r>
              <w:r w:rsidRPr="00075E43">
                <w:rPr>
                  <w:sz w:val="22"/>
                  <w:szCs w:val="22"/>
                  <w:highlight w:val="red"/>
                  <w:lang w:val="en-US"/>
                  <w:rPrChange w:id="1039" w:author="Павлютенков Юрий Владимирович" w:date="2014-03-28T13:02:00Z">
                    <w:rPr>
                      <w:sz w:val="22"/>
                      <w:szCs w:val="22"/>
                    </w:rPr>
                  </w:rPrChange>
                </w:rPr>
                <w:delText xml:space="preserve"> </w:delText>
              </w:r>
              <w:r w:rsidRPr="00075E43">
                <w:rPr>
                  <w:sz w:val="22"/>
                  <w:szCs w:val="22"/>
                  <w:highlight w:val="red"/>
                  <w:rPrChange w:id="1040" w:author="Павлютенков Юрий Владимирович" w:date="2014-03-28T09:24:00Z">
                    <w:rPr>
                      <w:sz w:val="22"/>
                      <w:szCs w:val="22"/>
                    </w:rPr>
                  </w:rPrChange>
                </w:rPr>
                <w:delText>Украины</w:delText>
              </w:r>
              <w:r w:rsidRPr="00075E43">
                <w:rPr>
                  <w:sz w:val="22"/>
                  <w:szCs w:val="22"/>
                  <w:highlight w:val="red"/>
                  <w:lang w:val="en-US"/>
                  <w:rPrChange w:id="1041" w:author="Павлютенков Юрий Владимирович" w:date="2014-03-28T13:02:00Z">
                    <w:rPr>
                      <w:sz w:val="22"/>
                      <w:szCs w:val="22"/>
                    </w:rPr>
                  </w:rPrChange>
                </w:rPr>
                <w:delText>.</w:delText>
              </w:r>
            </w:del>
          </w:p>
          <w:p w:rsidR="00B95AD3" w:rsidRPr="00CD4102" w:rsidDel="00236DE8" w:rsidRDefault="00B95AD3" w:rsidP="00C027F8">
            <w:pPr>
              <w:jc w:val="both"/>
              <w:rPr>
                <w:del w:id="1042" w:author="Павлютенков Юрий Владимирович" w:date="2014-03-28T09:24:00Z"/>
                <w:highlight w:val="red"/>
                <w:lang w:val="en-US"/>
                <w:rPrChange w:id="1043" w:author="Павлютенков Юрий Владимирович" w:date="2014-03-28T13:02:00Z">
                  <w:rPr>
                    <w:del w:id="1044" w:author="Павлютенков Юрий Владимирович" w:date="2014-03-28T09:24:00Z"/>
                  </w:rPr>
                </w:rPrChange>
              </w:rPr>
            </w:pPr>
          </w:p>
          <w:p w:rsidR="00B95AD3" w:rsidRPr="00CD4102" w:rsidRDefault="00075E43" w:rsidP="00C027F8">
            <w:pPr>
              <w:jc w:val="both"/>
              <w:rPr>
                <w:highlight w:val="red"/>
                <w:lang w:val="en-US"/>
                <w:rPrChange w:id="1045" w:author="Павлютенков Юрий Владимирович" w:date="2014-03-28T13:02:00Z">
                  <w:rPr/>
                </w:rPrChange>
              </w:rPr>
            </w:pPr>
            <w:del w:id="1046" w:author="Павлютенков Юрий Владимирович" w:date="2014-03-28T09:24:00Z">
              <w:r w:rsidRPr="00075E43">
                <w:rPr>
                  <w:sz w:val="22"/>
                  <w:szCs w:val="22"/>
                  <w:highlight w:val="red"/>
                  <w:rPrChange w:id="1047" w:author="Павлютенков Юрий Владимирович" w:date="2014-03-28T09:24:00Z">
                    <w:rPr>
                      <w:sz w:val="22"/>
                      <w:szCs w:val="22"/>
                    </w:rPr>
                  </w:rPrChange>
                </w:rPr>
                <w:delText>Статус</w:delText>
              </w:r>
              <w:r w:rsidRPr="00075E43">
                <w:rPr>
                  <w:sz w:val="22"/>
                  <w:szCs w:val="22"/>
                  <w:highlight w:val="red"/>
                  <w:lang w:val="en-US"/>
                  <w:rPrChange w:id="1048" w:author="Павлютенков Юрий Владимирович" w:date="2014-03-28T13:02:00Z">
                    <w:rPr>
                      <w:sz w:val="22"/>
                      <w:szCs w:val="22"/>
                    </w:rPr>
                  </w:rPrChange>
                </w:rPr>
                <w:delText xml:space="preserve"> </w:delText>
              </w:r>
              <w:r w:rsidRPr="00075E43">
                <w:rPr>
                  <w:sz w:val="22"/>
                  <w:szCs w:val="22"/>
                  <w:highlight w:val="red"/>
                  <w:rPrChange w:id="1049" w:author="Павлютенков Юрий Владимирович" w:date="2014-03-28T09:24:00Z">
                    <w:rPr>
                      <w:sz w:val="22"/>
                      <w:szCs w:val="22"/>
                    </w:rPr>
                  </w:rPrChange>
                </w:rPr>
                <w:delText>зоны</w:delText>
              </w:r>
              <w:r w:rsidRPr="00075E43">
                <w:rPr>
                  <w:sz w:val="22"/>
                  <w:szCs w:val="22"/>
                  <w:highlight w:val="red"/>
                  <w:lang w:val="en-US"/>
                  <w:rPrChange w:id="1050" w:author="Павлютенков Юрий Владимирович" w:date="2014-03-28T13:02:00Z">
                    <w:rPr>
                      <w:sz w:val="22"/>
                      <w:szCs w:val="22"/>
                    </w:rPr>
                  </w:rPrChange>
                </w:rPr>
                <w:delText xml:space="preserve"> </w:delText>
              </w:r>
              <w:r w:rsidRPr="00075E43">
                <w:rPr>
                  <w:sz w:val="22"/>
                  <w:szCs w:val="22"/>
                  <w:highlight w:val="red"/>
                  <w:rPrChange w:id="1051" w:author="Павлютенков Юрий Владимирович" w:date="2014-03-28T09:24:00Z">
                    <w:rPr>
                      <w:sz w:val="22"/>
                      <w:szCs w:val="22"/>
                    </w:rPr>
                  </w:rPrChange>
                </w:rPr>
                <w:delText>компактного</w:delText>
              </w:r>
              <w:r w:rsidRPr="00075E43">
                <w:rPr>
                  <w:sz w:val="22"/>
                  <w:szCs w:val="22"/>
                  <w:highlight w:val="red"/>
                  <w:lang w:val="en-US"/>
                  <w:rPrChange w:id="1052" w:author="Павлютенков Юрий Владимирович" w:date="2014-03-28T13:02:00Z">
                    <w:rPr>
                      <w:sz w:val="22"/>
                      <w:szCs w:val="22"/>
                    </w:rPr>
                  </w:rPrChange>
                </w:rPr>
                <w:delText xml:space="preserve"> </w:delText>
              </w:r>
              <w:r w:rsidRPr="00075E43">
                <w:rPr>
                  <w:sz w:val="22"/>
                  <w:szCs w:val="22"/>
                  <w:highlight w:val="red"/>
                  <w:rPrChange w:id="1053" w:author="Павлютенков Юрий Владимирович" w:date="2014-03-28T09:24:00Z">
                    <w:rPr>
                      <w:sz w:val="22"/>
                      <w:szCs w:val="22"/>
                    </w:rPr>
                  </w:rPrChange>
                </w:rPr>
                <w:delText>проживания</w:delText>
              </w:r>
              <w:r w:rsidRPr="00075E43">
                <w:rPr>
                  <w:sz w:val="22"/>
                  <w:szCs w:val="22"/>
                  <w:highlight w:val="red"/>
                  <w:lang w:val="en-US"/>
                  <w:rPrChange w:id="1054" w:author="Павлютенков Юрий Владимирович" w:date="2014-03-28T13:02:00Z">
                    <w:rPr>
                      <w:sz w:val="22"/>
                      <w:szCs w:val="22"/>
                    </w:rPr>
                  </w:rPrChange>
                </w:rPr>
                <w:delText xml:space="preserve"> </w:delText>
              </w:r>
              <w:r w:rsidRPr="00075E43">
                <w:rPr>
                  <w:sz w:val="22"/>
                  <w:szCs w:val="22"/>
                  <w:highlight w:val="red"/>
                  <w:rPrChange w:id="1055" w:author="Павлютенков Юрий Владимирович" w:date="2014-03-28T09:24:00Z">
                    <w:rPr>
                      <w:sz w:val="22"/>
                      <w:szCs w:val="22"/>
                    </w:rPr>
                  </w:rPrChange>
                </w:rPr>
                <w:delText>персонала</w:delText>
              </w:r>
              <w:r w:rsidRPr="00075E43">
                <w:rPr>
                  <w:sz w:val="22"/>
                  <w:szCs w:val="22"/>
                  <w:highlight w:val="red"/>
                  <w:lang w:val="en-US"/>
                  <w:rPrChange w:id="1056" w:author="Павлютенков Юрий Владимирович" w:date="2014-03-28T13:02:00Z">
                    <w:rPr>
                      <w:sz w:val="22"/>
                      <w:szCs w:val="22"/>
                    </w:rPr>
                  </w:rPrChange>
                </w:rPr>
                <w:delText xml:space="preserve"> </w:delText>
              </w:r>
              <w:r w:rsidRPr="00075E43">
                <w:rPr>
                  <w:sz w:val="22"/>
                  <w:szCs w:val="22"/>
                  <w:highlight w:val="red"/>
                  <w:rPrChange w:id="1057" w:author="Павлютенков Юрий Владимирович" w:date="2014-03-28T09:24:00Z">
                    <w:rPr>
                      <w:sz w:val="22"/>
                      <w:szCs w:val="22"/>
                    </w:rPr>
                  </w:rPrChange>
                </w:rPr>
                <w:delText>Подрядчика</w:delText>
              </w:r>
              <w:r w:rsidRPr="00075E43">
                <w:rPr>
                  <w:sz w:val="22"/>
                  <w:szCs w:val="22"/>
                  <w:highlight w:val="red"/>
                  <w:lang w:val="en-US"/>
                  <w:rPrChange w:id="1058" w:author="Павлютенков Юрий Владимирович" w:date="2014-03-28T13:02:00Z">
                    <w:rPr>
                      <w:sz w:val="22"/>
                      <w:szCs w:val="22"/>
                    </w:rPr>
                  </w:rPrChange>
                </w:rPr>
                <w:delText xml:space="preserve"> </w:delText>
              </w:r>
              <w:r w:rsidRPr="00075E43">
                <w:rPr>
                  <w:sz w:val="22"/>
                  <w:szCs w:val="22"/>
                  <w:highlight w:val="red"/>
                  <w:rPrChange w:id="1059" w:author="Павлютенков Юрий Владимирович" w:date="2014-03-28T09:24:00Z">
                    <w:rPr>
                      <w:sz w:val="22"/>
                      <w:szCs w:val="22"/>
                    </w:rPr>
                  </w:rPrChange>
                </w:rPr>
                <w:delText>соответствует</w:delText>
              </w:r>
              <w:r w:rsidRPr="00075E43">
                <w:rPr>
                  <w:sz w:val="22"/>
                  <w:szCs w:val="22"/>
                  <w:highlight w:val="red"/>
                  <w:lang w:val="en-US"/>
                  <w:rPrChange w:id="1060" w:author="Павлютенков Юрий Владимирович" w:date="2014-03-28T13:02:00Z">
                    <w:rPr>
                      <w:sz w:val="22"/>
                      <w:szCs w:val="22"/>
                    </w:rPr>
                  </w:rPrChange>
                </w:rPr>
                <w:delText xml:space="preserve"> </w:delText>
              </w:r>
              <w:r w:rsidRPr="00075E43">
                <w:rPr>
                  <w:sz w:val="22"/>
                  <w:szCs w:val="22"/>
                  <w:highlight w:val="red"/>
                  <w:rPrChange w:id="1061" w:author="Павлютенков Юрий Владимирович" w:date="2014-03-28T09:24:00Z">
                    <w:rPr>
                      <w:sz w:val="22"/>
                      <w:szCs w:val="22"/>
                    </w:rPr>
                  </w:rPrChange>
                </w:rPr>
                <w:delText>статусу</w:delText>
              </w:r>
              <w:r w:rsidRPr="00075E43">
                <w:rPr>
                  <w:sz w:val="22"/>
                  <w:szCs w:val="22"/>
                  <w:highlight w:val="red"/>
                  <w:lang w:val="en-US"/>
                  <w:rPrChange w:id="1062" w:author="Павлютенков Юрий Владимирович" w:date="2014-03-28T13:02:00Z">
                    <w:rPr>
                      <w:sz w:val="22"/>
                      <w:szCs w:val="22"/>
                    </w:rPr>
                  </w:rPrChange>
                </w:rPr>
                <w:delText xml:space="preserve"> </w:delText>
              </w:r>
              <w:r w:rsidRPr="00075E43">
                <w:rPr>
                  <w:sz w:val="22"/>
                  <w:szCs w:val="22"/>
                  <w:highlight w:val="red"/>
                  <w:rPrChange w:id="1063" w:author="Павлютенков Юрий Владимирович" w:date="2014-03-28T09:24:00Z">
                    <w:rPr>
                      <w:sz w:val="22"/>
                      <w:szCs w:val="22"/>
                    </w:rPr>
                  </w:rPrChange>
                </w:rPr>
                <w:delText>территории</w:delText>
              </w:r>
              <w:r w:rsidRPr="00075E43">
                <w:rPr>
                  <w:sz w:val="22"/>
                  <w:szCs w:val="22"/>
                  <w:highlight w:val="red"/>
                  <w:lang w:val="en-US"/>
                  <w:rPrChange w:id="1064" w:author="Павлютенков Юрий Владимирович" w:date="2014-03-28T13:02:00Z">
                    <w:rPr>
                      <w:sz w:val="22"/>
                      <w:szCs w:val="22"/>
                    </w:rPr>
                  </w:rPrChange>
                </w:rPr>
                <w:delText xml:space="preserve"> </w:delText>
              </w:r>
              <w:r w:rsidRPr="00075E43">
                <w:rPr>
                  <w:sz w:val="22"/>
                  <w:szCs w:val="22"/>
                  <w:highlight w:val="red"/>
                  <w:rPrChange w:id="1065" w:author="Павлютенков Юрий Владимирович" w:date="2014-03-28T09:24:00Z">
                    <w:rPr>
                      <w:sz w:val="22"/>
                      <w:szCs w:val="22"/>
                    </w:rPr>
                  </w:rPrChange>
                </w:rPr>
                <w:delText>Российской</w:delText>
              </w:r>
              <w:r w:rsidRPr="00075E43">
                <w:rPr>
                  <w:sz w:val="22"/>
                  <w:szCs w:val="22"/>
                  <w:highlight w:val="red"/>
                  <w:lang w:val="en-US"/>
                  <w:rPrChange w:id="1066" w:author="Павлютенков Юрий Владимирович" w:date="2014-03-28T13:02:00Z">
                    <w:rPr>
                      <w:sz w:val="22"/>
                      <w:szCs w:val="22"/>
                    </w:rPr>
                  </w:rPrChange>
                </w:rPr>
                <w:delText xml:space="preserve"> </w:delText>
              </w:r>
              <w:r w:rsidRPr="00075E43">
                <w:rPr>
                  <w:sz w:val="22"/>
                  <w:szCs w:val="22"/>
                  <w:highlight w:val="red"/>
                  <w:rPrChange w:id="1067" w:author="Павлютенков Юрий Владимирович" w:date="2014-03-28T09:24:00Z">
                    <w:rPr>
                      <w:sz w:val="22"/>
                      <w:szCs w:val="22"/>
                    </w:rPr>
                  </w:rPrChange>
                </w:rPr>
                <w:delText>Федерации</w:delText>
              </w:r>
              <w:r w:rsidRPr="00075E43">
                <w:rPr>
                  <w:sz w:val="22"/>
                  <w:szCs w:val="22"/>
                  <w:highlight w:val="red"/>
                  <w:lang w:val="en-US"/>
                  <w:rPrChange w:id="1068" w:author="Павлютенков Юрий Владимирович" w:date="2014-03-28T13:02:00Z">
                    <w:rPr>
                      <w:sz w:val="22"/>
                      <w:szCs w:val="22"/>
                    </w:rPr>
                  </w:rPrChange>
                </w:rPr>
                <w:delText xml:space="preserve"> </w:delText>
              </w:r>
              <w:r w:rsidRPr="00075E43">
                <w:rPr>
                  <w:sz w:val="22"/>
                  <w:szCs w:val="22"/>
                  <w:highlight w:val="red"/>
                  <w:rPrChange w:id="1069" w:author="Павлютенков Юрий Владимирович" w:date="2014-03-28T09:24:00Z">
                    <w:rPr>
                      <w:sz w:val="22"/>
                      <w:szCs w:val="22"/>
                    </w:rPr>
                  </w:rPrChange>
                </w:rPr>
                <w:delText>и</w:delText>
              </w:r>
              <w:r w:rsidRPr="00075E43">
                <w:rPr>
                  <w:sz w:val="22"/>
                  <w:szCs w:val="22"/>
                  <w:highlight w:val="red"/>
                  <w:lang w:val="en-US"/>
                  <w:rPrChange w:id="1070" w:author="Павлютенков Юрий Владимирович" w:date="2014-03-28T13:02:00Z">
                    <w:rPr>
                      <w:sz w:val="22"/>
                      <w:szCs w:val="22"/>
                    </w:rPr>
                  </w:rPrChange>
                </w:rPr>
                <w:delText xml:space="preserve"> </w:delText>
              </w:r>
              <w:r w:rsidRPr="00075E43">
                <w:rPr>
                  <w:sz w:val="22"/>
                  <w:szCs w:val="22"/>
                  <w:highlight w:val="red"/>
                  <w:rPrChange w:id="1071" w:author="Павлютенков Юрий Владимирович" w:date="2014-03-28T09:24:00Z">
                    <w:rPr>
                      <w:sz w:val="22"/>
                      <w:szCs w:val="22"/>
                    </w:rPr>
                  </w:rPrChange>
                </w:rPr>
                <w:delText>Украины</w:delText>
              </w:r>
              <w:r w:rsidRPr="00075E43">
                <w:rPr>
                  <w:sz w:val="22"/>
                  <w:szCs w:val="22"/>
                  <w:highlight w:val="red"/>
                  <w:lang w:val="en-US"/>
                  <w:rPrChange w:id="1072" w:author="Павлютенков Юрий Владимирович" w:date="2014-03-28T13:02:00Z">
                    <w:rPr>
                      <w:sz w:val="22"/>
                      <w:szCs w:val="22"/>
                    </w:rPr>
                  </w:rPrChange>
                </w:rPr>
                <w:delText>.</w:delText>
              </w:r>
            </w:del>
          </w:p>
        </w:tc>
      </w:tr>
      <w:tr w:rsidR="00236DE8" w:rsidRPr="006C6408" w:rsidTr="00A23C25">
        <w:trPr>
          <w:gridAfter w:val="2"/>
          <w:wAfter w:w="4923" w:type="dxa"/>
          <w:trHeight w:val="80"/>
          <w:ins w:id="1073" w:author="Павлютенков Юрий Владимирович" w:date="2014-03-28T09:25:00Z"/>
        </w:trPr>
        <w:tc>
          <w:tcPr>
            <w:tcW w:w="4950" w:type="dxa"/>
            <w:gridSpan w:val="3"/>
          </w:tcPr>
          <w:p w:rsidR="00236DE8" w:rsidRPr="00CD4102" w:rsidRDefault="00236DE8" w:rsidP="00C027F8">
            <w:pPr>
              <w:jc w:val="both"/>
              <w:rPr>
                <w:ins w:id="1074" w:author="Павлютенков Юрий Владимирович" w:date="2014-03-28T09:25:00Z"/>
                <w:lang w:val="en-US"/>
                <w:rPrChange w:id="1075" w:author="Павлютенков Юрий Владимирович" w:date="2014-03-28T13:02:00Z">
                  <w:rPr>
                    <w:ins w:id="1076" w:author="Павлютенков Юрий Владимирович" w:date="2014-03-28T09:25:00Z"/>
                  </w:rPr>
                </w:rPrChange>
              </w:rPr>
            </w:pPr>
          </w:p>
        </w:tc>
        <w:tc>
          <w:tcPr>
            <w:tcW w:w="5184" w:type="dxa"/>
            <w:gridSpan w:val="2"/>
          </w:tcPr>
          <w:p w:rsidR="00236DE8" w:rsidRPr="00CD4102" w:rsidRDefault="00236DE8" w:rsidP="00C027F8">
            <w:pPr>
              <w:jc w:val="both"/>
              <w:rPr>
                <w:ins w:id="1077" w:author="Павлютенков Юрий Владимирович" w:date="2014-03-28T09:25:00Z"/>
                <w:b/>
                <w:sz w:val="22"/>
                <w:szCs w:val="22"/>
                <w:lang w:val="en-US"/>
                <w:rPrChange w:id="1078" w:author="Павлютенков Юрий Владимирович" w:date="2014-03-28T13:02:00Z">
                  <w:rPr>
                    <w:ins w:id="1079" w:author="Павлютенков Юрий Владимирович" w:date="2014-03-28T09:25:00Z"/>
                    <w:b/>
                    <w:sz w:val="22"/>
                    <w:szCs w:val="22"/>
                  </w:rPr>
                </w:rPrChange>
              </w:rPr>
            </w:pPr>
          </w:p>
        </w:tc>
      </w:tr>
      <w:tr w:rsidR="00B95AD3" w:rsidRPr="00FB1A93" w:rsidTr="00A23C25">
        <w:trPr>
          <w:gridAfter w:val="2"/>
          <w:wAfter w:w="4923" w:type="dxa"/>
          <w:trHeight w:val="80"/>
        </w:trPr>
        <w:tc>
          <w:tcPr>
            <w:tcW w:w="4950" w:type="dxa"/>
            <w:gridSpan w:val="3"/>
          </w:tcPr>
          <w:p w:rsidR="00B95AD3" w:rsidRPr="00236DE8" w:rsidRDefault="00236DE8" w:rsidP="00C027F8">
            <w:pPr>
              <w:jc w:val="both"/>
              <w:rPr>
                <w:lang w:val="en-US"/>
                <w:rPrChange w:id="1080" w:author="Павлютенков Юрий Владимирович" w:date="2014-03-28T09:26:00Z">
                  <w:rPr/>
                </w:rPrChange>
              </w:rPr>
            </w:pPr>
            <w:ins w:id="1081" w:author="Павлютенков Юрий Владимирович" w:date="2014-03-28T09:26:00Z">
              <w:r w:rsidRPr="00FB1A93">
                <w:rPr>
                  <w:b/>
                  <w:sz w:val="22"/>
                  <w:szCs w:val="22"/>
                  <w:lang w:val="en-US"/>
                </w:rPr>
                <w:t>Article 20</w:t>
              </w:r>
              <w:r w:rsidR="00075E43" w:rsidRPr="00075E43">
                <w:rPr>
                  <w:b/>
                  <w:sz w:val="22"/>
                  <w:szCs w:val="22"/>
                  <w:lang w:val="en-US"/>
                  <w:rPrChange w:id="1082" w:author="Павлютенков Юрий Владимирович" w:date="2014-03-28T09:26:00Z">
                    <w:rPr>
                      <w:b/>
                      <w:sz w:val="22"/>
                      <w:szCs w:val="22"/>
                    </w:rPr>
                  </w:rPrChange>
                </w:rPr>
                <w:t xml:space="preserve">. </w:t>
              </w:r>
              <w:r w:rsidRPr="00FB1A93">
                <w:rPr>
                  <w:b/>
                  <w:sz w:val="22"/>
                  <w:szCs w:val="22"/>
                  <w:lang w:val="en-US"/>
                </w:rPr>
                <w:t>Effectiveness of the Contract</w:t>
              </w:r>
            </w:ins>
          </w:p>
        </w:tc>
        <w:tc>
          <w:tcPr>
            <w:tcW w:w="5184" w:type="dxa"/>
            <w:gridSpan w:val="2"/>
          </w:tcPr>
          <w:p w:rsidR="00B95AD3" w:rsidRPr="00FB1A93" w:rsidRDefault="00236DE8" w:rsidP="00C027F8">
            <w:pPr>
              <w:jc w:val="both"/>
            </w:pPr>
            <w:ins w:id="1083" w:author="Павлютенков Юрий Владимирович" w:date="2014-03-28T09:25:00Z">
              <w:r>
                <w:rPr>
                  <w:b/>
                  <w:sz w:val="22"/>
                  <w:szCs w:val="22"/>
                </w:rPr>
                <w:t xml:space="preserve">Статья 20. </w:t>
              </w:r>
              <w:r w:rsidR="00075E43" w:rsidRPr="00075E43">
                <w:rPr>
                  <w:b/>
                  <w:sz w:val="22"/>
                  <w:szCs w:val="22"/>
                  <w:rPrChange w:id="1084" w:author="Павлютенков Юрий Владимирович" w:date="2014-03-28T09:25:00Z">
                    <w:rPr>
                      <w:b/>
                      <w:sz w:val="22"/>
                      <w:szCs w:val="22"/>
                      <w:lang w:val="en-US"/>
                    </w:rPr>
                  </w:rPrChange>
                </w:rPr>
                <w:t>Вступление Контракта в силу</w:t>
              </w:r>
            </w:ins>
          </w:p>
        </w:tc>
      </w:tr>
      <w:tr w:rsidR="00236DE8" w:rsidRPr="00FB1A93" w:rsidTr="00A23C25">
        <w:trPr>
          <w:gridAfter w:val="2"/>
          <w:wAfter w:w="4923" w:type="dxa"/>
          <w:trHeight w:val="80"/>
          <w:ins w:id="1085" w:author="Павлютенков Юрий Владимирович" w:date="2014-03-28T09:25:00Z"/>
        </w:trPr>
        <w:tc>
          <w:tcPr>
            <w:tcW w:w="4950" w:type="dxa"/>
            <w:gridSpan w:val="3"/>
          </w:tcPr>
          <w:p w:rsidR="00236DE8" w:rsidRPr="00FB1A93" w:rsidRDefault="00236DE8" w:rsidP="00C027F8">
            <w:pPr>
              <w:jc w:val="both"/>
              <w:rPr>
                <w:ins w:id="1086" w:author="Павлютенков Юрий Владимирович" w:date="2014-03-28T09:25:00Z"/>
              </w:rPr>
            </w:pPr>
          </w:p>
        </w:tc>
        <w:tc>
          <w:tcPr>
            <w:tcW w:w="5184" w:type="dxa"/>
            <w:gridSpan w:val="2"/>
          </w:tcPr>
          <w:p w:rsidR="00236DE8" w:rsidRDefault="00236DE8" w:rsidP="00C027F8">
            <w:pPr>
              <w:jc w:val="both"/>
              <w:rPr>
                <w:ins w:id="1087" w:author="Павлютенков Юрий Владимирович" w:date="2014-03-28T09:25:00Z"/>
                <w:b/>
                <w:sz w:val="22"/>
                <w:szCs w:val="22"/>
              </w:rPr>
            </w:pPr>
          </w:p>
        </w:tc>
      </w:tr>
      <w:tr w:rsidR="00B95AD3" w:rsidRPr="00FB1A93" w:rsidTr="00A23C25">
        <w:trPr>
          <w:gridAfter w:val="2"/>
          <w:wAfter w:w="4923" w:type="dxa"/>
          <w:trHeight w:val="80"/>
        </w:trPr>
        <w:tc>
          <w:tcPr>
            <w:tcW w:w="4950" w:type="dxa"/>
            <w:gridSpan w:val="3"/>
          </w:tcPr>
          <w:p w:rsidR="00B95AD3" w:rsidRPr="00FB1A93" w:rsidRDefault="00B95AD3">
            <w:pPr>
              <w:jc w:val="both"/>
              <w:rPr>
                <w:lang w:val="en-US"/>
              </w:rPr>
            </w:pPr>
            <w:r w:rsidRPr="00FB1A93">
              <w:rPr>
                <w:sz w:val="22"/>
                <w:szCs w:val="22"/>
                <w:lang w:val="en-US"/>
              </w:rPr>
              <w:t xml:space="preserve">20.1 This Contract shall be effective upon the date of its signature by the duly authorized representatives of the </w:t>
            </w:r>
            <w:r>
              <w:rPr>
                <w:sz w:val="22"/>
                <w:szCs w:val="22"/>
                <w:lang w:val="en-US"/>
              </w:rPr>
              <w:t xml:space="preserve"> Principal</w:t>
            </w:r>
            <w:r w:rsidRPr="00FB1A93">
              <w:rPr>
                <w:sz w:val="22"/>
                <w:szCs w:val="22"/>
                <w:lang w:val="en-US"/>
              </w:rPr>
              <w:t xml:space="preserve">  and the Contractor.</w:t>
            </w:r>
          </w:p>
        </w:tc>
        <w:tc>
          <w:tcPr>
            <w:tcW w:w="5184" w:type="dxa"/>
            <w:gridSpan w:val="2"/>
          </w:tcPr>
          <w:p w:rsidR="00B95AD3" w:rsidRPr="00452F28" w:rsidRDefault="00B95AD3" w:rsidP="00E54219">
            <w:pPr>
              <w:jc w:val="both"/>
            </w:pPr>
            <w:r w:rsidRPr="004F798A">
              <w:rPr>
                <w:sz w:val="22"/>
                <w:szCs w:val="22"/>
              </w:rPr>
              <w:t>20.1 Настоящий Контракт</w:t>
            </w:r>
            <w:del w:id="1088" w:author="boychenko-tv" w:date="2014-03-31T16:08:00Z">
              <w:r w:rsidRPr="004F798A" w:rsidDel="00E54219">
                <w:rPr>
                  <w:sz w:val="22"/>
                  <w:szCs w:val="22"/>
                </w:rPr>
                <w:delText xml:space="preserve"> </w:delText>
              </w:r>
            </w:del>
            <w:ins w:id="1089" w:author="boychenko-tv" w:date="2014-03-31T16:08:00Z">
              <w:r w:rsidR="00E54219">
                <w:rPr>
                  <w:sz w:val="22"/>
                  <w:szCs w:val="22"/>
                </w:rPr>
                <w:t xml:space="preserve"> </w:t>
              </w:r>
            </w:ins>
            <w:r w:rsidRPr="004F798A">
              <w:rPr>
                <w:sz w:val="22"/>
                <w:szCs w:val="22"/>
              </w:rPr>
              <w:t xml:space="preserve">вступает в силу </w:t>
            </w:r>
            <w:ins w:id="1090" w:author="boychenko-tv" w:date="2014-03-31T16:06:00Z">
              <w:r w:rsidR="00E54219">
                <w:rPr>
                  <w:sz w:val="22"/>
                  <w:szCs w:val="22"/>
                </w:rPr>
                <w:t xml:space="preserve">после получения лицензии органов </w:t>
              </w:r>
            </w:ins>
            <w:ins w:id="1091" w:author="boychenko-tv" w:date="2014-03-31T16:09:00Z">
              <w:r w:rsidR="00E54219">
                <w:rPr>
                  <w:sz w:val="22"/>
                  <w:szCs w:val="22"/>
                </w:rPr>
                <w:t>федеральной</w:t>
              </w:r>
              <w:r w:rsidR="00E54219">
                <w:rPr>
                  <w:rStyle w:val="st1"/>
                  <w:rFonts w:ascii="Arial" w:hAnsi="Arial" w:cs="Arial"/>
                  <w:b/>
                  <w:bCs/>
                  <w:color w:val="444444"/>
                  <w:sz w:val="16"/>
                  <w:szCs w:val="16"/>
                </w:rPr>
                <w:t xml:space="preserve"> </w:t>
              </w:r>
              <w:r w:rsidR="00E54219" w:rsidRPr="00E54219">
                <w:rPr>
                  <w:rStyle w:val="st1"/>
                  <w:bCs/>
                  <w:color w:val="444444"/>
                  <w:sz w:val="22"/>
                  <w:szCs w:val="22"/>
                  <w:rPrChange w:id="1092" w:author="boychenko-tv" w:date="2014-03-31T16:10:00Z">
                    <w:rPr>
                      <w:rStyle w:val="st1"/>
                      <w:rFonts w:ascii="Arial" w:hAnsi="Arial" w:cs="Arial"/>
                      <w:b/>
                      <w:bCs/>
                      <w:color w:val="444444"/>
                      <w:sz w:val="16"/>
                      <w:szCs w:val="16"/>
                    </w:rPr>
                  </w:rPrChange>
                </w:rPr>
                <w:t>служб</w:t>
              </w:r>
              <w:r w:rsidR="00E54219" w:rsidRPr="00E54219">
                <w:rPr>
                  <w:rStyle w:val="st1"/>
                  <w:bCs/>
                  <w:color w:val="444444"/>
                  <w:sz w:val="22"/>
                  <w:szCs w:val="22"/>
                  <w:rPrChange w:id="1093" w:author="boychenko-tv" w:date="2014-03-31T16:10:00Z">
                    <w:rPr>
                      <w:rStyle w:val="st1"/>
                      <w:rFonts w:ascii="Arial" w:hAnsi="Arial" w:cs="Arial"/>
                      <w:b/>
                      <w:bCs/>
                      <w:color w:val="444444"/>
                      <w:sz w:val="16"/>
                      <w:szCs w:val="16"/>
                    </w:rPr>
                  </w:rPrChange>
                </w:rPr>
                <w:t>ы</w:t>
              </w:r>
              <w:r w:rsidR="00E54219" w:rsidRPr="00E54219">
                <w:rPr>
                  <w:rStyle w:val="st1"/>
                  <w:bCs/>
                  <w:color w:val="444444"/>
                  <w:sz w:val="22"/>
                  <w:szCs w:val="22"/>
                  <w:rPrChange w:id="1094" w:author="boychenko-tv" w:date="2014-03-31T16:10:00Z">
                    <w:rPr>
                      <w:rStyle w:val="st1"/>
                      <w:rFonts w:ascii="Arial" w:hAnsi="Arial" w:cs="Arial"/>
                      <w:b/>
                      <w:bCs/>
                      <w:color w:val="444444"/>
                      <w:sz w:val="16"/>
                      <w:szCs w:val="16"/>
                    </w:rPr>
                  </w:rPrChange>
                </w:rPr>
                <w:t xml:space="preserve"> по техническому и экспортному контрол</w:t>
              </w:r>
              <w:r w:rsidR="00E54219" w:rsidRPr="00E54219">
                <w:rPr>
                  <w:rStyle w:val="st1"/>
                  <w:bCs/>
                  <w:color w:val="444444"/>
                  <w:sz w:val="22"/>
                  <w:szCs w:val="22"/>
                  <w:rPrChange w:id="1095" w:author="boychenko-tv" w:date="2014-03-31T16:10:00Z">
                    <w:rPr>
                      <w:rStyle w:val="st1"/>
                      <w:rFonts w:ascii="Arial" w:hAnsi="Arial" w:cs="Arial"/>
                      <w:b/>
                      <w:bCs/>
                      <w:color w:val="444444"/>
                      <w:sz w:val="16"/>
                      <w:szCs w:val="16"/>
                    </w:rPr>
                  </w:rPrChange>
                </w:rPr>
                <w:t>ю</w:t>
              </w:r>
            </w:ins>
            <w:ins w:id="1096" w:author="boychenko-tv" w:date="2014-03-31T16:07:00Z">
              <w:r w:rsidR="00E54219" w:rsidRPr="00E54219">
                <w:rPr>
                  <w:sz w:val="22"/>
                  <w:szCs w:val="22"/>
                </w:rPr>
                <w:t>,</w:t>
              </w:r>
            </w:ins>
            <w:ins w:id="1097" w:author="boychenko-tv" w:date="2014-03-31T16:06:00Z">
              <w:r w:rsidR="00E54219" w:rsidRPr="00E54219">
                <w:rPr>
                  <w:sz w:val="22"/>
                  <w:szCs w:val="22"/>
                </w:rPr>
                <w:t xml:space="preserve"> </w:t>
              </w:r>
              <w:r w:rsidR="00E54219">
                <w:rPr>
                  <w:sz w:val="22"/>
                  <w:szCs w:val="22"/>
                </w:rPr>
                <w:t xml:space="preserve">о чем Подрядчик письменно уведомляет Заказчика. </w:t>
              </w:r>
            </w:ins>
            <w:ins w:id="1098" w:author="boychenko-tv" w:date="2014-03-31T16:07:00Z">
              <w:r w:rsidR="00E54219">
                <w:rPr>
                  <w:sz w:val="22"/>
                  <w:szCs w:val="22"/>
                </w:rPr>
                <w:t xml:space="preserve">Датой </w:t>
              </w:r>
            </w:ins>
            <w:ins w:id="1099" w:author="boychenko-tv" w:date="2014-03-31T16:08:00Z">
              <w:r w:rsidR="00E54219">
                <w:rPr>
                  <w:sz w:val="22"/>
                  <w:szCs w:val="22"/>
                </w:rPr>
                <w:t>вступления</w:t>
              </w:r>
            </w:ins>
            <w:ins w:id="1100" w:author="boychenko-tv" w:date="2014-03-31T16:07:00Z">
              <w:r w:rsidR="00E54219">
                <w:rPr>
                  <w:sz w:val="22"/>
                  <w:szCs w:val="22"/>
                </w:rPr>
                <w:t xml:space="preserve"> контакта в силу считается дата </w:t>
              </w:r>
            </w:ins>
            <w:ins w:id="1101" w:author="boychenko-tv" w:date="2014-03-31T16:11:00Z">
              <w:r w:rsidR="00E54219">
                <w:rPr>
                  <w:sz w:val="22"/>
                  <w:szCs w:val="22"/>
                </w:rPr>
                <w:t>направления уведомления.</w:t>
              </w:r>
            </w:ins>
            <w:del w:id="1102" w:author="boychenko-tv" w:date="2014-03-31T16:06:00Z">
              <w:r w:rsidRPr="004F798A" w:rsidDel="00E54219">
                <w:rPr>
                  <w:sz w:val="22"/>
                  <w:szCs w:val="22"/>
                </w:rPr>
                <w:delText xml:space="preserve">в день подписания уполномоченными представителями </w:delText>
              </w:r>
              <w:r w:rsidR="00FA4FE7" w:rsidRPr="00B50A8E" w:rsidDel="00E54219">
                <w:rPr>
                  <w:sz w:val="22"/>
                  <w:szCs w:val="22"/>
                </w:rPr>
                <w:delText>Заказчик</w:delText>
              </w:r>
              <w:r w:rsidRPr="00B50A8E" w:rsidDel="00E54219">
                <w:rPr>
                  <w:sz w:val="22"/>
                  <w:szCs w:val="22"/>
                </w:rPr>
                <w:delText>а  и Подрядчика.</w:delText>
              </w:r>
            </w:del>
          </w:p>
        </w:tc>
      </w:tr>
      <w:tr w:rsidR="00B95AD3" w:rsidRPr="00FB1A93" w:rsidTr="00A23C25">
        <w:trPr>
          <w:gridAfter w:val="2"/>
          <w:wAfter w:w="4923" w:type="dxa"/>
          <w:trHeight w:val="80"/>
        </w:trPr>
        <w:tc>
          <w:tcPr>
            <w:tcW w:w="4950" w:type="dxa"/>
            <w:gridSpan w:val="3"/>
          </w:tcPr>
          <w:p w:rsidR="00B95AD3" w:rsidRPr="00FB1A93" w:rsidRDefault="00B95AD3" w:rsidP="00C027F8">
            <w:pPr>
              <w:jc w:val="both"/>
            </w:pPr>
          </w:p>
        </w:tc>
        <w:tc>
          <w:tcPr>
            <w:tcW w:w="5184" w:type="dxa"/>
            <w:gridSpan w:val="2"/>
          </w:tcPr>
          <w:p w:rsidR="00B95AD3" w:rsidRPr="004F798A" w:rsidRDefault="00B95AD3" w:rsidP="00C027F8">
            <w:pPr>
              <w:jc w:val="both"/>
            </w:pPr>
          </w:p>
        </w:tc>
      </w:tr>
      <w:tr w:rsidR="00B95AD3" w:rsidRPr="006C6408" w:rsidTr="00A23C25">
        <w:trPr>
          <w:gridAfter w:val="2"/>
          <w:wAfter w:w="4923" w:type="dxa"/>
          <w:trHeight w:val="80"/>
        </w:trPr>
        <w:tc>
          <w:tcPr>
            <w:tcW w:w="4950" w:type="dxa"/>
            <w:gridSpan w:val="3"/>
          </w:tcPr>
          <w:p w:rsidR="00B95AD3" w:rsidRPr="00FB1A93" w:rsidRDefault="00B95AD3">
            <w:pPr>
              <w:ind w:right="69"/>
              <w:jc w:val="both"/>
              <w:rPr>
                <w:lang w:val="en-US"/>
              </w:rPr>
            </w:pPr>
            <w:r w:rsidRPr="00FB1A93">
              <w:rPr>
                <w:sz w:val="22"/>
                <w:szCs w:val="22"/>
                <w:lang w:val="en-US"/>
              </w:rPr>
              <w:t xml:space="preserve">20.2 This Contract is approved by the relevant government authorities of the Islamic Republic of Iran and the </w:t>
            </w:r>
            <w:smartTag w:uri="urn:schemas-microsoft-com:office:smarttags" w:element="country-region">
              <w:smartTag w:uri="urn:schemas-microsoft-com:office:smarttags" w:element="place">
                <w:r w:rsidRPr="00FB1A93">
                  <w:rPr>
                    <w:sz w:val="22"/>
                    <w:szCs w:val="22"/>
                    <w:lang w:val="en-US"/>
                  </w:rPr>
                  <w:t>Russian Federation</w:t>
                </w:r>
              </w:smartTag>
            </w:smartTag>
            <w:r w:rsidRPr="00FB1A93">
              <w:rPr>
                <w:sz w:val="22"/>
                <w:szCs w:val="22"/>
                <w:lang w:val="en-US"/>
              </w:rPr>
              <w:t xml:space="preserve">. The Contractor shall assist the </w:t>
            </w:r>
            <w:r>
              <w:rPr>
                <w:sz w:val="22"/>
                <w:szCs w:val="22"/>
                <w:lang w:val="en-US"/>
              </w:rPr>
              <w:t xml:space="preserve"> Principal</w:t>
            </w:r>
            <w:r w:rsidRPr="00FB1A93">
              <w:rPr>
                <w:sz w:val="22"/>
                <w:szCs w:val="22"/>
                <w:lang w:val="en-US"/>
              </w:rPr>
              <w:t xml:space="preserve"> in obtaining the approval of the relevant Iranian government authorities if necessary.</w:t>
            </w:r>
          </w:p>
        </w:tc>
        <w:tc>
          <w:tcPr>
            <w:tcW w:w="5184" w:type="dxa"/>
            <w:gridSpan w:val="2"/>
          </w:tcPr>
          <w:p w:rsidR="00B95AD3" w:rsidRPr="00CD4102" w:rsidRDefault="00075E43" w:rsidP="00080C4C">
            <w:pPr>
              <w:ind w:right="29"/>
              <w:jc w:val="both"/>
              <w:rPr>
                <w:highlight w:val="red"/>
                <w:lang w:val="en-US"/>
                <w:rPrChange w:id="1103" w:author="Павлютенков Юрий Владимирович" w:date="2014-03-28T13:02:00Z">
                  <w:rPr/>
                </w:rPrChange>
              </w:rPr>
            </w:pPr>
            <w:del w:id="1104" w:author="Павлютенков Юрий Владимирович" w:date="2014-03-28T10:48:00Z">
              <w:r w:rsidRPr="00075E43">
                <w:rPr>
                  <w:sz w:val="22"/>
                  <w:szCs w:val="22"/>
                  <w:highlight w:val="red"/>
                  <w:lang w:val="en-US"/>
                  <w:rPrChange w:id="1105" w:author="Павлютенков Юрий Владимирович" w:date="2014-03-28T13:02:00Z">
                    <w:rPr>
                      <w:sz w:val="22"/>
                      <w:szCs w:val="22"/>
                    </w:rPr>
                  </w:rPrChange>
                </w:rPr>
                <w:delText xml:space="preserve">20.2 </w:delText>
              </w:r>
              <w:r w:rsidRPr="00075E43">
                <w:rPr>
                  <w:sz w:val="22"/>
                  <w:szCs w:val="22"/>
                  <w:highlight w:val="red"/>
                  <w:rPrChange w:id="1106" w:author="Павлютенков Юрий Владимирович" w:date="2014-03-28T10:48:00Z">
                    <w:rPr>
                      <w:sz w:val="22"/>
                      <w:szCs w:val="22"/>
                    </w:rPr>
                  </w:rPrChange>
                </w:rPr>
                <w:delText>Настоящий</w:delText>
              </w:r>
              <w:r w:rsidRPr="00075E43">
                <w:rPr>
                  <w:sz w:val="22"/>
                  <w:szCs w:val="22"/>
                  <w:highlight w:val="red"/>
                  <w:lang w:val="en-US"/>
                  <w:rPrChange w:id="1107" w:author="Павлютенков Юрий Владимирович" w:date="2014-03-28T13:02:00Z">
                    <w:rPr>
                      <w:sz w:val="22"/>
                      <w:szCs w:val="22"/>
                    </w:rPr>
                  </w:rPrChange>
                </w:rPr>
                <w:delText xml:space="preserve"> </w:delText>
              </w:r>
              <w:r w:rsidRPr="00075E43">
                <w:rPr>
                  <w:sz w:val="22"/>
                  <w:szCs w:val="22"/>
                  <w:highlight w:val="red"/>
                  <w:rPrChange w:id="1108" w:author="Павлютенков Юрий Владимирович" w:date="2014-03-28T10:48:00Z">
                    <w:rPr>
                      <w:sz w:val="22"/>
                      <w:szCs w:val="22"/>
                    </w:rPr>
                  </w:rPrChange>
                </w:rPr>
                <w:delText>Контракт</w:delText>
              </w:r>
              <w:r w:rsidRPr="00075E43">
                <w:rPr>
                  <w:sz w:val="22"/>
                  <w:szCs w:val="22"/>
                  <w:highlight w:val="red"/>
                  <w:lang w:val="en-US"/>
                  <w:rPrChange w:id="1109" w:author="Павлютенков Юрий Владимирович" w:date="2014-03-28T13:02:00Z">
                    <w:rPr>
                      <w:sz w:val="22"/>
                      <w:szCs w:val="22"/>
                    </w:rPr>
                  </w:rPrChange>
                </w:rPr>
                <w:delText xml:space="preserve"> </w:delText>
              </w:r>
              <w:r w:rsidRPr="00075E43">
                <w:rPr>
                  <w:sz w:val="22"/>
                  <w:szCs w:val="22"/>
                  <w:highlight w:val="red"/>
                  <w:rPrChange w:id="1110" w:author="Павлютенков Юрий Владимирович" w:date="2014-03-28T10:48:00Z">
                    <w:rPr>
                      <w:sz w:val="22"/>
                      <w:szCs w:val="22"/>
                    </w:rPr>
                  </w:rPrChange>
                </w:rPr>
                <w:delText>утвержден</w:delText>
              </w:r>
              <w:r w:rsidRPr="00075E43">
                <w:rPr>
                  <w:sz w:val="22"/>
                  <w:szCs w:val="22"/>
                  <w:highlight w:val="red"/>
                  <w:lang w:val="en-US"/>
                  <w:rPrChange w:id="1111" w:author="Павлютенков Юрий Владимирович" w:date="2014-03-28T13:02:00Z">
                    <w:rPr>
                      <w:sz w:val="22"/>
                      <w:szCs w:val="22"/>
                    </w:rPr>
                  </w:rPrChange>
                </w:rPr>
                <w:delText xml:space="preserve"> </w:delText>
              </w:r>
              <w:r w:rsidRPr="00075E43">
                <w:rPr>
                  <w:sz w:val="22"/>
                  <w:szCs w:val="22"/>
                  <w:highlight w:val="red"/>
                  <w:rPrChange w:id="1112" w:author="Павлютенков Юрий Владимирович" w:date="2014-03-28T10:48:00Z">
                    <w:rPr>
                      <w:sz w:val="22"/>
                      <w:szCs w:val="22"/>
                    </w:rPr>
                  </w:rPrChange>
                </w:rPr>
                <w:delText>в</w:delText>
              </w:r>
              <w:r w:rsidRPr="00075E43">
                <w:rPr>
                  <w:sz w:val="22"/>
                  <w:szCs w:val="22"/>
                  <w:highlight w:val="red"/>
                  <w:lang w:val="en-US"/>
                  <w:rPrChange w:id="1113" w:author="Павлютенков Юрий Владимирович" w:date="2014-03-28T13:02:00Z">
                    <w:rPr>
                      <w:sz w:val="22"/>
                      <w:szCs w:val="22"/>
                    </w:rPr>
                  </w:rPrChange>
                </w:rPr>
                <w:delText xml:space="preserve"> </w:delText>
              </w:r>
              <w:r w:rsidRPr="00075E43">
                <w:rPr>
                  <w:sz w:val="22"/>
                  <w:szCs w:val="22"/>
                  <w:highlight w:val="red"/>
                  <w:rPrChange w:id="1114" w:author="Павлютенков Юрий Владимирович" w:date="2014-03-28T10:48:00Z">
                    <w:rPr>
                      <w:sz w:val="22"/>
                      <w:szCs w:val="22"/>
                    </w:rPr>
                  </w:rPrChange>
                </w:rPr>
                <w:delText>соответствующих</w:delText>
              </w:r>
              <w:r w:rsidRPr="00075E43">
                <w:rPr>
                  <w:sz w:val="22"/>
                  <w:szCs w:val="22"/>
                  <w:highlight w:val="red"/>
                  <w:lang w:val="en-US"/>
                  <w:rPrChange w:id="1115" w:author="Павлютенков Юрий Владимирович" w:date="2014-03-28T13:02:00Z">
                    <w:rPr>
                      <w:sz w:val="22"/>
                      <w:szCs w:val="22"/>
                    </w:rPr>
                  </w:rPrChange>
                </w:rPr>
                <w:delText xml:space="preserve"> </w:delText>
              </w:r>
              <w:r w:rsidRPr="00075E43">
                <w:rPr>
                  <w:sz w:val="22"/>
                  <w:szCs w:val="22"/>
                  <w:highlight w:val="red"/>
                  <w:rPrChange w:id="1116" w:author="Павлютенков Юрий Владимирович" w:date="2014-03-28T10:48:00Z">
                    <w:rPr>
                      <w:sz w:val="22"/>
                      <w:szCs w:val="22"/>
                    </w:rPr>
                  </w:rPrChange>
                </w:rPr>
                <w:delText>правительственных</w:delText>
              </w:r>
              <w:r w:rsidRPr="00075E43">
                <w:rPr>
                  <w:sz w:val="22"/>
                  <w:szCs w:val="22"/>
                  <w:highlight w:val="red"/>
                  <w:lang w:val="en-US"/>
                  <w:rPrChange w:id="1117" w:author="Павлютенков Юрий Владимирович" w:date="2014-03-28T13:02:00Z">
                    <w:rPr>
                      <w:sz w:val="22"/>
                      <w:szCs w:val="22"/>
                    </w:rPr>
                  </w:rPrChange>
                </w:rPr>
                <w:delText xml:space="preserve"> </w:delText>
              </w:r>
              <w:r w:rsidRPr="00075E43">
                <w:rPr>
                  <w:sz w:val="22"/>
                  <w:szCs w:val="22"/>
                  <w:highlight w:val="red"/>
                  <w:rPrChange w:id="1118" w:author="Павлютенков Юрий Владимирович" w:date="2014-03-28T10:48:00Z">
                    <w:rPr>
                      <w:sz w:val="22"/>
                      <w:szCs w:val="22"/>
                    </w:rPr>
                  </w:rPrChange>
                </w:rPr>
                <w:delText>инстанциях</w:delText>
              </w:r>
              <w:r w:rsidRPr="00075E43">
                <w:rPr>
                  <w:sz w:val="22"/>
                  <w:szCs w:val="22"/>
                  <w:highlight w:val="red"/>
                  <w:lang w:val="en-US"/>
                  <w:rPrChange w:id="1119" w:author="Павлютенков Юрий Владимирович" w:date="2014-03-28T13:02:00Z">
                    <w:rPr>
                      <w:sz w:val="22"/>
                      <w:szCs w:val="22"/>
                    </w:rPr>
                  </w:rPrChange>
                </w:rPr>
                <w:delText xml:space="preserve"> </w:delText>
              </w:r>
              <w:r w:rsidRPr="00075E43">
                <w:rPr>
                  <w:sz w:val="22"/>
                  <w:szCs w:val="22"/>
                  <w:highlight w:val="red"/>
                  <w:rPrChange w:id="1120" w:author="Павлютенков Юрий Владимирович" w:date="2014-03-28T10:48:00Z">
                    <w:rPr>
                      <w:sz w:val="22"/>
                      <w:szCs w:val="22"/>
                    </w:rPr>
                  </w:rPrChange>
                </w:rPr>
                <w:delText>Исламской</w:delText>
              </w:r>
              <w:r w:rsidRPr="00075E43">
                <w:rPr>
                  <w:sz w:val="22"/>
                  <w:szCs w:val="22"/>
                  <w:highlight w:val="red"/>
                  <w:lang w:val="en-US"/>
                  <w:rPrChange w:id="1121" w:author="Павлютенков Юрий Владимирович" w:date="2014-03-28T13:02:00Z">
                    <w:rPr>
                      <w:sz w:val="22"/>
                      <w:szCs w:val="22"/>
                    </w:rPr>
                  </w:rPrChange>
                </w:rPr>
                <w:delText xml:space="preserve"> </w:delText>
              </w:r>
              <w:r w:rsidRPr="00075E43">
                <w:rPr>
                  <w:sz w:val="22"/>
                  <w:szCs w:val="22"/>
                  <w:highlight w:val="red"/>
                  <w:rPrChange w:id="1122" w:author="Павлютенков Юрий Владимирович" w:date="2014-03-28T10:48:00Z">
                    <w:rPr>
                      <w:sz w:val="22"/>
                      <w:szCs w:val="22"/>
                    </w:rPr>
                  </w:rPrChange>
                </w:rPr>
                <w:delText>Республики</w:delText>
              </w:r>
              <w:r w:rsidRPr="00075E43">
                <w:rPr>
                  <w:sz w:val="22"/>
                  <w:szCs w:val="22"/>
                  <w:highlight w:val="red"/>
                  <w:lang w:val="en-US"/>
                  <w:rPrChange w:id="1123" w:author="Павлютенков Юрий Владимирович" w:date="2014-03-28T13:02:00Z">
                    <w:rPr>
                      <w:sz w:val="22"/>
                      <w:szCs w:val="22"/>
                    </w:rPr>
                  </w:rPrChange>
                </w:rPr>
                <w:delText xml:space="preserve"> </w:delText>
              </w:r>
              <w:r w:rsidRPr="00075E43">
                <w:rPr>
                  <w:sz w:val="22"/>
                  <w:szCs w:val="22"/>
                  <w:highlight w:val="red"/>
                  <w:rPrChange w:id="1124" w:author="Павлютенков Юрий Владимирович" w:date="2014-03-28T10:48:00Z">
                    <w:rPr>
                      <w:sz w:val="22"/>
                      <w:szCs w:val="22"/>
                    </w:rPr>
                  </w:rPrChange>
                </w:rPr>
                <w:delText>Иран</w:delText>
              </w:r>
              <w:r w:rsidRPr="00075E43">
                <w:rPr>
                  <w:sz w:val="22"/>
                  <w:szCs w:val="22"/>
                  <w:highlight w:val="red"/>
                  <w:lang w:val="en-US"/>
                  <w:rPrChange w:id="1125" w:author="Павлютенков Юрий Владимирович" w:date="2014-03-28T13:02:00Z">
                    <w:rPr>
                      <w:sz w:val="22"/>
                      <w:szCs w:val="22"/>
                    </w:rPr>
                  </w:rPrChange>
                </w:rPr>
                <w:delText xml:space="preserve"> </w:delText>
              </w:r>
              <w:r w:rsidRPr="00075E43">
                <w:rPr>
                  <w:sz w:val="22"/>
                  <w:szCs w:val="22"/>
                  <w:highlight w:val="red"/>
                  <w:rPrChange w:id="1126" w:author="Павлютенков Юрий Владимирович" w:date="2014-03-28T10:48:00Z">
                    <w:rPr>
                      <w:sz w:val="22"/>
                      <w:szCs w:val="22"/>
                    </w:rPr>
                  </w:rPrChange>
                </w:rPr>
                <w:delText>и</w:delText>
              </w:r>
              <w:r w:rsidRPr="00075E43">
                <w:rPr>
                  <w:sz w:val="22"/>
                  <w:szCs w:val="22"/>
                  <w:highlight w:val="red"/>
                  <w:lang w:val="en-US"/>
                  <w:rPrChange w:id="1127" w:author="Павлютенков Юрий Владимирович" w:date="2014-03-28T13:02:00Z">
                    <w:rPr>
                      <w:sz w:val="22"/>
                      <w:szCs w:val="22"/>
                    </w:rPr>
                  </w:rPrChange>
                </w:rPr>
                <w:delText xml:space="preserve"> </w:delText>
              </w:r>
              <w:r w:rsidRPr="00075E43">
                <w:rPr>
                  <w:sz w:val="22"/>
                  <w:szCs w:val="22"/>
                  <w:highlight w:val="red"/>
                  <w:rPrChange w:id="1128" w:author="Павлютенков Юрий Владимирович" w:date="2014-03-28T10:48:00Z">
                    <w:rPr>
                      <w:sz w:val="22"/>
                      <w:szCs w:val="22"/>
                    </w:rPr>
                  </w:rPrChange>
                </w:rPr>
                <w:delText>Российской</w:delText>
              </w:r>
              <w:r w:rsidRPr="00075E43">
                <w:rPr>
                  <w:sz w:val="22"/>
                  <w:szCs w:val="22"/>
                  <w:highlight w:val="red"/>
                  <w:lang w:val="en-US"/>
                  <w:rPrChange w:id="1129" w:author="Павлютенков Юрий Владимирович" w:date="2014-03-28T13:02:00Z">
                    <w:rPr>
                      <w:sz w:val="22"/>
                      <w:szCs w:val="22"/>
                    </w:rPr>
                  </w:rPrChange>
                </w:rPr>
                <w:delText xml:space="preserve"> </w:delText>
              </w:r>
              <w:r w:rsidRPr="00075E43">
                <w:rPr>
                  <w:sz w:val="22"/>
                  <w:szCs w:val="22"/>
                  <w:highlight w:val="red"/>
                  <w:rPrChange w:id="1130" w:author="Павлютенков Юрий Владимирович" w:date="2014-03-28T10:48:00Z">
                    <w:rPr>
                      <w:sz w:val="22"/>
                      <w:szCs w:val="22"/>
                    </w:rPr>
                  </w:rPrChange>
                </w:rPr>
                <w:delText>Федерации</w:delText>
              </w:r>
              <w:r w:rsidRPr="00075E43">
                <w:rPr>
                  <w:sz w:val="22"/>
                  <w:szCs w:val="22"/>
                  <w:highlight w:val="red"/>
                  <w:lang w:val="en-US"/>
                  <w:rPrChange w:id="1131" w:author="Павлютенков Юрий Владимирович" w:date="2014-03-28T13:02:00Z">
                    <w:rPr>
                      <w:sz w:val="22"/>
                      <w:szCs w:val="22"/>
                    </w:rPr>
                  </w:rPrChange>
                </w:rPr>
                <w:delText xml:space="preserve">. </w:delText>
              </w:r>
              <w:r w:rsidRPr="00075E43">
                <w:rPr>
                  <w:sz w:val="22"/>
                  <w:szCs w:val="22"/>
                  <w:highlight w:val="red"/>
                  <w:rPrChange w:id="1132" w:author="Павлютенков Юрий Владимирович" w:date="2014-03-28T10:48:00Z">
                    <w:rPr>
                      <w:sz w:val="22"/>
                      <w:szCs w:val="22"/>
                    </w:rPr>
                  </w:rPrChange>
                </w:rPr>
                <w:delText>Подрядчик</w:delText>
              </w:r>
              <w:r w:rsidRPr="00075E43">
                <w:rPr>
                  <w:sz w:val="22"/>
                  <w:szCs w:val="22"/>
                  <w:highlight w:val="red"/>
                  <w:lang w:val="en-US"/>
                  <w:rPrChange w:id="1133" w:author="Павлютенков Юрий Владимирович" w:date="2014-03-28T13:02:00Z">
                    <w:rPr>
                      <w:sz w:val="22"/>
                      <w:szCs w:val="22"/>
                    </w:rPr>
                  </w:rPrChange>
                </w:rPr>
                <w:delText xml:space="preserve"> </w:delText>
              </w:r>
              <w:r w:rsidRPr="00075E43">
                <w:rPr>
                  <w:sz w:val="22"/>
                  <w:szCs w:val="22"/>
                  <w:highlight w:val="red"/>
                  <w:rPrChange w:id="1134" w:author="Павлютенков Юрий Владимирович" w:date="2014-03-28T10:48:00Z">
                    <w:rPr>
                      <w:sz w:val="22"/>
                      <w:szCs w:val="22"/>
                    </w:rPr>
                  </w:rPrChange>
                </w:rPr>
                <w:delText>обязуется</w:delText>
              </w:r>
              <w:r w:rsidRPr="00075E43">
                <w:rPr>
                  <w:sz w:val="22"/>
                  <w:szCs w:val="22"/>
                  <w:highlight w:val="red"/>
                  <w:lang w:val="en-US"/>
                  <w:rPrChange w:id="1135" w:author="Павлютенков Юрий Владимирович" w:date="2014-03-28T13:02:00Z">
                    <w:rPr>
                      <w:sz w:val="22"/>
                      <w:szCs w:val="22"/>
                    </w:rPr>
                  </w:rPrChange>
                </w:rPr>
                <w:delText xml:space="preserve"> </w:delText>
              </w:r>
              <w:r w:rsidRPr="00075E43">
                <w:rPr>
                  <w:sz w:val="22"/>
                  <w:szCs w:val="22"/>
                  <w:highlight w:val="red"/>
                  <w:rPrChange w:id="1136" w:author="Павлютенков Юрий Владимирович" w:date="2014-03-28T10:48:00Z">
                    <w:rPr>
                      <w:sz w:val="22"/>
                      <w:szCs w:val="22"/>
                    </w:rPr>
                  </w:rPrChange>
                </w:rPr>
                <w:delText>при</w:delText>
              </w:r>
              <w:r w:rsidRPr="00075E43">
                <w:rPr>
                  <w:sz w:val="22"/>
                  <w:szCs w:val="22"/>
                  <w:highlight w:val="red"/>
                  <w:lang w:val="en-US"/>
                  <w:rPrChange w:id="1137" w:author="Павлютенков Юрий Владимирович" w:date="2014-03-28T13:02:00Z">
                    <w:rPr>
                      <w:sz w:val="22"/>
                      <w:szCs w:val="22"/>
                    </w:rPr>
                  </w:rPrChange>
                </w:rPr>
                <w:delText xml:space="preserve"> </w:delText>
              </w:r>
              <w:r w:rsidRPr="00075E43">
                <w:rPr>
                  <w:sz w:val="22"/>
                  <w:szCs w:val="22"/>
                  <w:highlight w:val="red"/>
                  <w:rPrChange w:id="1138" w:author="Павлютенков Юрий Владимирович" w:date="2014-03-28T10:48:00Z">
                    <w:rPr>
                      <w:sz w:val="22"/>
                      <w:szCs w:val="22"/>
                    </w:rPr>
                  </w:rPrChange>
                </w:rPr>
                <w:delText>необходимости</w:delText>
              </w:r>
              <w:r w:rsidRPr="00075E43">
                <w:rPr>
                  <w:sz w:val="22"/>
                  <w:szCs w:val="22"/>
                  <w:highlight w:val="red"/>
                  <w:lang w:val="en-US"/>
                  <w:rPrChange w:id="1139" w:author="Павлютенков Юрий Владимирович" w:date="2014-03-28T13:02:00Z">
                    <w:rPr>
                      <w:sz w:val="22"/>
                      <w:szCs w:val="22"/>
                    </w:rPr>
                  </w:rPrChange>
                </w:rPr>
                <w:delText xml:space="preserve"> </w:delText>
              </w:r>
              <w:r w:rsidRPr="00075E43">
                <w:rPr>
                  <w:sz w:val="22"/>
                  <w:szCs w:val="22"/>
                  <w:highlight w:val="red"/>
                  <w:rPrChange w:id="1140" w:author="Павлютенков Юрий Владимирович" w:date="2014-03-28T10:48:00Z">
                    <w:rPr>
                      <w:sz w:val="22"/>
                      <w:szCs w:val="22"/>
                    </w:rPr>
                  </w:rPrChange>
                </w:rPr>
                <w:delText>оказать</w:delText>
              </w:r>
              <w:r w:rsidRPr="00075E43">
                <w:rPr>
                  <w:sz w:val="22"/>
                  <w:szCs w:val="22"/>
                  <w:highlight w:val="red"/>
                  <w:lang w:val="en-US"/>
                  <w:rPrChange w:id="1141" w:author="Павлютенков Юрий Владимирович" w:date="2014-03-28T13:02:00Z">
                    <w:rPr>
                      <w:sz w:val="22"/>
                      <w:szCs w:val="22"/>
                    </w:rPr>
                  </w:rPrChange>
                </w:rPr>
                <w:delText xml:space="preserve"> </w:delText>
              </w:r>
              <w:r w:rsidRPr="00075E43">
                <w:rPr>
                  <w:sz w:val="22"/>
                  <w:szCs w:val="22"/>
                  <w:highlight w:val="red"/>
                  <w:rPrChange w:id="1142" w:author="Павлютенков Юрий Владимирович" w:date="2014-03-28T10:48:00Z">
                    <w:rPr>
                      <w:sz w:val="22"/>
                      <w:szCs w:val="22"/>
                    </w:rPr>
                  </w:rPrChange>
                </w:rPr>
                <w:delText>поддержку</w:delText>
              </w:r>
              <w:r w:rsidRPr="00075E43">
                <w:rPr>
                  <w:sz w:val="22"/>
                  <w:szCs w:val="22"/>
                  <w:highlight w:val="red"/>
                  <w:lang w:val="en-US"/>
                  <w:rPrChange w:id="1143" w:author="Павлютенков Юрий Владимирович" w:date="2014-03-28T13:02:00Z">
                    <w:rPr>
                      <w:sz w:val="22"/>
                      <w:szCs w:val="22"/>
                    </w:rPr>
                  </w:rPrChange>
                </w:rPr>
                <w:delText xml:space="preserve"> </w:delText>
              </w:r>
              <w:r w:rsidRPr="00075E43">
                <w:rPr>
                  <w:sz w:val="22"/>
                  <w:szCs w:val="22"/>
                  <w:highlight w:val="red"/>
                  <w:rPrChange w:id="1144" w:author="Павлютенков Юрий Владимирович" w:date="2014-03-28T10:48:00Z">
                    <w:rPr>
                      <w:sz w:val="22"/>
                      <w:szCs w:val="22"/>
                    </w:rPr>
                  </w:rPrChange>
                </w:rPr>
                <w:delText>Заказчику</w:delText>
              </w:r>
              <w:r w:rsidRPr="00075E43">
                <w:rPr>
                  <w:sz w:val="22"/>
                  <w:szCs w:val="22"/>
                  <w:highlight w:val="red"/>
                  <w:lang w:val="en-US"/>
                  <w:rPrChange w:id="1145" w:author="Павлютенков Юрий Владимирович" w:date="2014-03-28T13:02:00Z">
                    <w:rPr>
                      <w:sz w:val="22"/>
                      <w:szCs w:val="22"/>
                    </w:rPr>
                  </w:rPrChange>
                </w:rPr>
                <w:delText xml:space="preserve"> </w:delText>
              </w:r>
              <w:r w:rsidRPr="00075E43">
                <w:rPr>
                  <w:sz w:val="22"/>
                  <w:szCs w:val="22"/>
                  <w:highlight w:val="red"/>
                  <w:rPrChange w:id="1146" w:author="Павлютенков Юрий Владимирович" w:date="2014-03-28T10:48:00Z">
                    <w:rPr>
                      <w:sz w:val="22"/>
                      <w:szCs w:val="22"/>
                    </w:rPr>
                  </w:rPrChange>
                </w:rPr>
                <w:delText>в</w:delText>
              </w:r>
              <w:r w:rsidRPr="00075E43">
                <w:rPr>
                  <w:sz w:val="22"/>
                  <w:szCs w:val="22"/>
                  <w:highlight w:val="red"/>
                  <w:lang w:val="en-US"/>
                  <w:rPrChange w:id="1147" w:author="Павлютенков Юрий Владимирович" w:date="2014-03-28T13:02:00Z">
                    <w:rPr>
                      <w:sz w:val="22"/>
                      <w:szCs w:val="22"/>
                    </w:rPr>
                  </w:rPrChange>
                </w:rPr>
                <w:delText xml:space="preserve"> </w:delText>
              </w:r>
              <w:r w:rsidRPr="00075E43">
                <w:rPr>
                  <w:sz w:val="22"/>
                  <w:szCs w:val="22"/>
                  <w:highlight w:val="red"/>
                  <w:rPrChange w:id="1148" w:author="Павлютенков Юрий Владимирович" w:date="2014-03-28T10:48:00Z">
                    <w:rPr>
                      <w:sz w:val="22"/>
                      <w:szCs w:val="22"/>
                    </w:rPr>
                  </w:rPrChange>
                </w:rPr>
                <w:delText>получении</w:delText>
              </w:r>
              <w:r w:rsidRPr="00075E43">
                <w:rPr>
                  <w:sz w:val="22"/>
                  <w:szCs w:val="22"/>
                  <w:highlight w:val="red"/>
                  <w:lang w:val="en-US"/>
                  <w:rPrChange w:id="1149" w:author="Павлютенков Юрий Владимирович" w:date="2014-03-28T13:02:00Z">
                    <w:rPr>
                      <w:sz w:val="22"/>
                      <w:szCs w:val="22"/>
                    </w:rPr>
                  </w:rPrChange>
                </w:rPr>
                <w:delText xml:space="preserve"> </w:delText>
              </w:r>
              <w:r w:rsidRPr="00075E43">
                <w:rPr>
                  <w:sz w:val="22"/>
                  <w:szCs w:val="22"/>
                  <w:highlight w:val="red"/>
                  <w:rPrChange w:id="1150" w:author="Павлютенков Юрий Владимирович" w:date="2014-03-28T10:48:00Z">
                    <w:rPr>
                      <w:sz w:val="22"/>
                      <w:szCs w:val="22"/>
                    </w:rPr>
                  </w:rPrChange>
                </w:rPr>
                <w:delText>утверждения</w:delText>
              </w:r>
              <w:r w:rsidRPr="00075E43">
                <w:rPr>
                  <w:sz w:val="22"/>
                  <w:szCs w:val="22"/>
                  <w:highlight w:val="red"/>
                  <w:lang w:val="en-US"/>
                  <w:rPrChange w:id="1151" w:author="Павлютенков Юрий Владимирович" w:date="2014-03-28T13:02:00Z">
                    <w:rPr>
                      <w:sz w:val="22"/>
                      <w:szCs w:val="22"/>
                    </w:rPr>
                  </w:rPrChange>
                </w:rPr>
                <w:delText xml:space="preserve"> </w:delText>
              </w:r>
              <w:r w:rsidRPr="00075E43">
                <w:rPr>
                  <w:sz w:val="22"/>
                  <w:szCs w:val="22"/>
                  <w:highlight w:val="red"/>
                  <w:rPrChange w:id="1152" w:author="Павлютенков Юрий Владимирович" w:date="2014-03-28T10:48:00Z">
                    <w:rPr>
                      <w:sz w:val="22"/>
                      <w:szCs w:val="22"/>
                    </w:rPr>
                  </w:rPrChange>
                </w:rPr>
                <w:delText>в</w:delText>
              </w:r>
              <w:r w:rsidRPr="00075E43">
                <w:rPr>
                  <w:sz w:val="22"/>
                  <w:szCs w:val="22"/>
                  <w:highlight w:val="red"/>
                  <w:lang w:val="en-US"/>
                  <w:rPrChange w:id="1153" w:author="Павлютенков Юрий Владимирович" w:date="2014-03-28T13:02:00Z">
                    <w:rPr>
                      <w:sz w:val="22"/>
                      <w:szCs w:val="22"/>
                    </w:rPr>
                  </w:rPrChange>
                </w:rPr>
                <w:delText xml:space="preserve"> </w:delText>
              </w:r>
              <w:r w:rsidRPr="00075E43">
                <w:rPr>
                  <w:sz w:val="22"/>
                  <w:szCs w:val="22"/>
                  <w:highlight w:val="red"/>
                  <w:rPrChange w:id="1154" w:author="Павлютенков Юрий Владимирович" w:date="2014-03-28T10:48:00Z">
                    <w:rPr>
                      <w:sz w:val="22"/>
                      <w:szCs w:val="22"/>
                    </w:rPr>
                  </w:rPrChange>
                </w:rPr>
                <w:delText>соответствующих</w:delText>
              </w:r>
              <w:r w:rsidRPr="00075E43">
                <w:rPr>
                  <w:sz w:val="22"/>
                  <w:szCs w:val="22"/>
                  <w:highlight w:val="red"/>
                  <w:lang w:val="en-US"/>
                  <w:rPrChange w:id="1155" w:author="Павлютенков Юрий Владимирович" w:date="2014-03-28T13:02:00Z">
                    <w:rPr>
                      <w:sz w:val="22"/>
                      <w:szCs w:val="22"/>
                    </w:rPr>
                  </w:rPrChange>
                </w:rPr>
                <w:delText xml:space="preserve"> </w:delText>
              </w:r>
              <w:r w:rsidRPr="00075E43">
                <w:rPr>
                  <w:sz w:val="22"/>
                  <w:szCs w:val="22"/>
                  <w:highlight w:val="red"/>
                  <w:rPrChange w:id="1156" w:author="Павлютенков Юрий Владимирович" w:date="2014-03-28T10:48:00Z">
                    <w:rPr>
                      <w:sz w:val="22"/>
                      <w:szCs w:val="22"/>
                    </w:rPr>
                  </w:rPrChange>
                </w:rPr>
                <w:delText>правительственных</w:delText>
              </w:r>
              <w:r w:rsidRPr="00075E43">
                <w:rPr>
                  <w:sz w:val="22"/>
                  <w:szCs w:val="22"/>
                  <w:highlight w:val="red"/>
                  <w:lang w:val="en-US"/>
                  <w:rPrChange w:id="1157" w:author="Павлютенков Юрий Владимирович" w:date="2014-03-28T13:02:00Z">
                    <w:rPr>
                      <w:sz w:val="22"/>
                      <w:szCs w:val="22"/>
                    </w:rPr>
                  </w:rPrChange>
                </w:rPr>
                <w:delText xml:space="preserve"> </w:delText>
              </w:r>
              <w:r w:rsidRPr="00075E43">
                <w:rPr>
                  <w:sz w:val="22"/>
                  <w:szCs w:val="22"/>
                  <w:highlight w:val="red"/>
                  <w:rPrChange w:id="1158" w:author="Павлютенков Юрий Владимирович" w:date="2014-03-28T10:48:00Z">
                    <w:rPr>
                      <w:sz w:val="22"/>
                      <w:szCs w:val="22"/>
                    </w:rPr>
                  </w:rPrChange>
                </w:rPr>
                <w:delText>инстанциях</w:delText>
              </w:r>
              <w:r w:rsidRPr="00075E43">
                <w:rPr>
                  <w:sz w:val="22"/>
                  <w:szCs w:val="22"/>
                  <w:highlight w:val="red"/>
                  <w:lang w:val="en-US"/>
                  <w:rPrChange w:id="1159" w:author="Павлютенков Юрий Владимирович" w:date="2014-03-28T13:02:00Z">
                    <w:rPr>
                      <w:sz w:val="22"/>
                      <w:szCs w:val="22"/>
                    </w:rPr>
                  </w:rPrChange>
                </w:rPr>
                <w:delText>.</w:delText>
              </w:r>
            </w:del>
          </w:p>
        </w:tc>
      </w:tr>
      <w:tr w:rsidR="00B95AD3" w:rsidRPr="006C6408" w:rsidTr="00A23C25">
        <w:trPr>
          <w:gridAfter w:val="2"/>
          <w:wAfter w:w="4923" w:type="dxa"/>
          <w:trHeight w:val="80"/>
        </w:trPr>
        <w:tc>
          <w:tcPr>
            <w:tcW w:w="4950" w:type="dxa"/>
            <w:gridSpan w:val="3"/>
          </w:tcPr>
          <w:p w:rsidR="00B95AD3" w:rsidRPr="00CD4102" w:rsidRDefault="00B95AD3" w:rsidP="00C027F8">
            <w:pPr>
              <w:jc w:val="both"/>
              <w:rPr>
                <w:lang w:val="en-US"/>
                <w:rPrChange w:id="1160" w:author="Павлютенков Юрий Владимирович" w:date="2014-03-28T13:02:00Z">
                  <w:rPr/>
                </w:rPrChange>
              </w:rPr>
            </w:pPr>
          </w:p>
        </w:tc>
        <w:tc>
          <w:tcPr>
            <w:tcW w:w="5184" w:type="dxa"/>
            <w:gridSpan w:val="2"/>
          </w:tcPr>
          <w:p w:rsidR="00B95AD3" w:rsidRPr="00CD4102" w:rsidRDefault="00B95AD3" w:rsidP="00080C4C">
            <w:pPr>
              <w:ind w:right="29"/>
              <w:jc w:val="both"/>
              <w:rPr>
                <w:highlight w:val="red"/>
                <w:lang w:val="en-US"/>
                <w:rPrChange w:id="1161" w:author="Павлютенков Юрий Владимирович" w:date="2014-03-28T13:02:00Z">
                  <w:rPr/>
                </w:rPrChange>
              </w:rPr>
            </w:pPr>
          </w:p>
        </w:tc>
      </w:tr>
      <w:tr w:rsidR="00B95AD3" w:rsidRPr="006C6408" w:rsidTr="00A23C25">
        <w:trPr>
          <w:gridAfter w:val="2"/>
          <w:wAfter w:w="4923" w:type="dxa"/>
          <w:trHeight w:val="80"/>
        </w:trPr>
        <w:tc>
          <w:tcPr>
            <w:tcW w:w="4950" w:type="dxa"/>
            <w:gridSpan w:val="3"/>
          </w:tcPr>
          <w:p w:rsidR="00B95AD3" w:rsidRPr="00FB1A93" w:rsidRDefault="00B95AD3">
            <w:pPr>
              <w:tabs>
                <w:tab w:val="num" w:pos="540"/>
              </w:tabs>
              <w:ind w:right="69"/>
              <w:jc w:val="both"/>
              <w:rPr>
                <w:lang w:val="en-US"/>
              </w:rPr>
            </w:pPr>
            <w:r w:rsidRPr="00FB1A93">
              <w:rPr>
                <w:sz w:val="22"/>
                <w:szCs w:val="22"/>
                <w:lang w:val="en-US"/>
              </w:rPr>
              <w:t>20.3 The date of the above-mentioned condition last obtained shall be taken as the date of effectiveness of the Contract, and confirmed by fax by the Parties. The Contract shall remain in effect until all the obligations of Parties under the Contract have been fulfilled. The service occurred before the date of the effectiveness of the Contract should also be treated and paid according to the concerning terms and conditions under the present Contract.</w:t>
            </w:r>
          </w:p>
        </w:tc>
        <w:tc>
          <w:tcPr>
            <w:tcW w:w="5184" w:type="dxa"/>
            <w:gridSpan w:val="2"/>
          </w:tcPr>
          <w:p w:rsidR="00B95AD3" w:rsidRPr="00CD4102" w:rsidRDefault="00075E43" w:rsidP="00080C4C">
            <w:pPr>
              <w:tabs>
                <w:tab w:val="num" w:pos="540"/>
              </w:tabs>
              <w:ind w:right="29"/>
              <w:jc w:val="both"/>
              <w:rPr>
                <w:highlight w:val="red"/>
                <w:lang w:val="en-US"/>
                <w:rPrChange w:id="1162" w:author="Павлютенков Юрий Владимирович" w:date="2014-03-28T13:02:00Z">
                  <w:rPr/>
                </w:rPrChange>
              </w:rPr>
            </w:pPr>
            <w:del w:id="1163" w:author="Павлютенков Юрий Владимирович" w:date="2014-03-28T10:48:00Z">
              <w:r w:rsidRPr="00075E43">
                <w:rPr>
                  <w:sz w:val="22"/>
                  <w:szCs w:val="22"/>
                  <w:highlight w:val="red"/>
                  <w:lang w:val="en-US"/>
                  <w:rPrChange w:id="1164" w:author="Павлютенков Юрий Владимирович" w:date="2014-03-28T13:02:00Z">
                    <w:rPr>
                      <w:sz w:val="22"/>
                      <w:szCs w:val="22"/>
                    </w:rPr>
                  </w:rPrChange>
                </w:rPr>
                <w:delText xml:space="preserve">20.3 </w:delText>
              </w:r>
              <w:r w:rsidRPr="00075E43">
                <w:rPr>
                  <w:sz w:val="22"/>
                  <w:szCs w:val="22"/>
                  <w:highlight w:val="red"/>
                  <w:rPrChange w:id="1165" w:author="Павлютенков Юрий Владимирович" w:date="2014-03-28T10:48:00Z">
                    <w:rPr>
                      <w:sz w:val="22"/>
                      <w:szCs w:val="22"/>
                    </w:rPr>
                  </w:rPrChange>
                </w:rPr>
                <w:delText>Дата</w:delText>
              </w:r>
              <w:r w:rsidRPr="00075E43">
                <w:rPr>
                  <w:sz w:val="22"/>
                  <w:szCs w:val="22"/>
                  <w:highlight w:val="red"/>
                  <w:lang w:val="en-US"/>
                  <w:rPrChange w:id="1166" w:author="Павлютенков Юрий Владимирович" w:date="2014-03-28T13:02:00Z">
                    <w:rPr>
                      <w:sz w:val="22"/>
                      <w:szCs w:val="22"/>
                    </w:rPr>
                  </w:rPrChange>
                </w:rPr>
                <w:delText xml:space="preserve"> </w:delText>
              </w:r>
              <w:r w:rsidRPr="00075E43">
                <w:rPr>
                  <w:sz w:val="22"/>
                  <w:szCs w:val="22"/>
                  <w:highlight w:val="red"/>
                  <w:rPrChange w:id="1167" w:author="Павлютенков Юрий Владимирович" w:date="2014-03-28T10:48:00Z">
                    <w:rPr>
                      <w:sz w:val="22"/>
                      <w:szCs w:val="22"/>
                    </w:rPr>
                  </w:rPrChange>
                </w:rPr>
                <w:delText>получения</w:delText>
              </w:r>
              <w:r w:rsidRPr="00075E43">
                <w:rPr>
                  <w:sz w:val="22"/>
                  <w:szCs w:val="22"/>
                  <w:highlight w:val="red"/>
                  <w:lang w:val="en-US"/>
                  <w:rPrChange w:id="1168" w:author="Павлютенков Юрий Владимирович" w:date="2014-03-28T13:02:00Z">
                    <w:rPr>
                      <w:sz w:val="22"/>
                      <w:szCs w:val="22"/>
                    </w:rPr>
                  </w:rPrChange>
                </w:rPr>
                <w:delText xml:space="preserve"> </w:delText>
              </w:r>
              <w:r w:rsidRPr="00075E43">
                <w:rPr>
                  <w:sz w:val="22"/>
                  <w:szCs w:val="22"/>
                  <w:highlight w:val="red"/>
                  <w:rPrChange w:id="1169" w:author="Павлютенков Юрий Владимирович" w:date="2014-03-28T10:48:00Z">
                    <w:rPr>
                      <w:sz w:val="22"/>
                      <w:szCs w:val="22"/>
                    </w:rPr>
                  </w:rPrChange>
                </w:rPr>
                <w:delText>вышеупомянутого</w:delText>
              </w:r>
              <w:r w:rsidRPr="00075E43">
                <w:rPr>
                  <w:sz w:val="22"/>
                  <w:szCs w:val="22"/>
                  <w:highlight w:val="red"/>
                  <w:lang w:val="en-US"/>
                  <w:rPrChange w:id="1170" w:author="Павлютенков Юрий Владимирович" w:date="2014-03-28T13:02:00Z">
                    <w:rPr>
                      <w:sz w:val="22"/>
                      <w:szCs w:val="22"/>
                    </w:rPr>
                  </w:rPrChange>
                </w:rPr>
                <w:delText xml:space="preserve"> </w:delText>
              </w:r>
              <w:r w:rsidRPr="00075E43">
                <w:rPr>
                  <w:sz w:val="22"/>
                  <w:szCs w:val="22"/>
                  <w:highlight w:val="red"/>
                  <w:rPrChange w:id="1171" w:author="Павлютенков Юрий Владимирович" w:date="2014-03-28T10:48:00Z">
                    <w:rPr>
                      <w:sz w:val="22"/>
                      <w:szCs w:val="22"/>
                    </w:rPr>
                  </w:rPrChange>
                </w:rPr>
                <w:delText>условия</w:delText>
              </w:r>
              <w:r w:rsidRPr="00075E43">
                <w:rPr>
                  <w:sz w:val="22"/>
                  <w:szCs w:val="22"/>
                  <w:highlight w:val="red"/>
                  <w:lang w:val="en-US"/>
                  <w:rPrChange w:id="1172" w:author="Павлютенков Юрий Владимирович" w:date="2014-03-28T13:02:00Z">
                    <w:rPr>
                      <w:sz w:val="22"/>
                      <w:szCs w:val="22"/>
                    </w:rPr>
                  </w:rPrChange>
                </w:rPr>
                <w:delText xml:space="preserve"> </w:delText>
              </w:r>
              <w:r w:rsidRPr="00075E43">
                <w:rPr>
                  <w:sz w:val="22"/>
                  <w:szCs w:val="22"/>
                  <w:highlight w:val="red"/>
                  <w:rPrChange w:id="1173" w:author="Павлютенков Юрий Владимирович" w:date="2014-03-28T10:48:00Z">
                    <w:rPr>
                      <w:sz w:val="22"/>
                      <w:szCs w:val="22"/>
                    </w:rPr>
                  </w:rPrChange>
                </w:rPr>
                <w:delText>должна</w:delText>
              </w:r>
              <w:r w:rsidRPr="00075E43">
                <w:rPr>
                  <w:sz w:val="22"/>
                  <w:szCs w:val="22"/>
                  <w:highlight w:val="red"/>
                  <w:lang w:val="en-US"/>
                  <w:rPrChange w:id="1174" w:author="Павлютенков Юрий Владимирович" w:date="2014-03-28T13:02:00Z">
                    <w:rPr>
                      <w:sz w:val="22"/>
                      <w:szCs w:val="22"/>
                    </w:rPr>
                  </w:rPrChange>
                </w:rPr>
                <w:delText xml:space="preserve"> </w:delText>
              </w:r>
              <w:r w:rsidRPr="00075E43">
                <w:rPr>
                  <w:sz w:val="22"/>
                  <w:szCs w:val="22"/>
                  <w:highlight w:val="red"/>
                  <w:rPrChange w:id="1175" w:author="Павлютенков Юрий Владимирович" w:date="2014-03-28T10:48:00Z">
                    <w:rPr>
                      <w:sz w:val="22"/>
                      <w:szCs w:val="22"/>
                    </w:rPr>
                  </w:rPrChange>
                </w:rPr>
                <w:delText>считаться</w:delText>
              </w:r>
              <w:r w:rsidRPr="00075E43">
                <w:rPr>
                  <w:sz w:val="22"/>
                  <w:szCs w:val="22"/>
                  <w:highlight w:val="red"/>
                  <w:lang w:val="en-US"/>
                  <w:rPrChange w:id="1176" w:author="Павлютенков Юрий Владимирович" w:date="2014-03-28T13:02:00Z">
                    <w:rPr>
                      <w:sz w:val="22"/>
                      <w:szCs w:val="22"/>
                    </w:rPr>
                  </w:rPrChange>
                </w:rPr>
                <w:delText xml:space="preserve"> </w:delText>
              </w:r>
              <w:r w:rsidRPr="00075E43">
                <w:rPr>
                  <w:sz w:val="22"/>
                  <w:szCs w:val="22"/>
                  <w:highlight w:val="red"/>
                  <w:rPrChange w:id="1177" w:author="Павлютенков Юрий Владимирович" w:date="2014-03-28T10:48:00Z">
                    <w:rPr>
                      <w:sz w:val="22"/>
                      <w:szCs w:val="22"/>
                    </w:rPr>
                  </w:rPrChange>
                </w:rPr>
                <w:delText>датой</w:delText>
              </w:r>
              <w:r w:rsidRPr="00075E43">
                <w:rPr>
                  <w:sz w:val="22"/>
                  <w:szCs w:val="22"/>
                  <w:highlight w:val="red"/>
                  <w:lang w:val="en-US"/>
                  <w:rPrChange w:id="1178" w:author="Павлютенков Юрий Владимирович" w:date="2014-03-28T13:02:00Z">
                    <w:rPr>
                      <w:sz w:val="22"/>
                      <w:szCs w:val="22"/>
                    </w:rPr>
                  </w:rPrChange>
                </w:rPr>
                <w:delText xml:space="preserve"> </w:delText>
              </w:r>
              <w:r w:rsidRPr="00075E43">
                <w:rPr>
                  <w:sz w:val="22"/>
                  <w:szCs w:val="22"/>
                  <w:highlight w:val="red"/>
                  <w:rPrChange w:id="1179" w:author="Павлютенков Юрий Владимирович" w:date="2014-03-28T10:48:00Z">
                    <w:rPr>
                      <w:sz w:val="22"/>
                      <w:szCs w:val="22"/>
                    </w:rPr>
                  </w:rPrChange>
                </w:rPr>
                <w:delText>вступления</w:delText>
              </w:r>
              <w:r w:rsidRPr="00075E43">
                <w:rPr>
                  <w:sz w:val="22"/>
                  <w:szCs w:val="22"/>
                  <w:highlight w:val="red"/>
                  <w:lang w:val="en-US"/>
                  <w:rPrChange w:id="1180" w:author="Павлютенков Юрий Владимирович" w:date="2014-03-28T13:02:00Z">
                    <w:rPr>
                      <w:sz w:val="22"/>
                      <w:szCs w:val="22"/>
                    </w:rPr>
                  </w:rPrChange>
                </w:rPr>
                <w:delText xml:space="preserve"> </w:delText>
              </w:r>
              <w:r w:rsidRPr="00075E43">
                <w:rPr>
                  <w:sz w:val="22"/>
                  <w:szCs w:val="22"/>
                  <w:highlight w:val="red"/>
                  <w:rPrChange w:id="1181" w:author="Павлютенков Юрий Владимирович" w:date="2014-03-28T10:48:00Z">
                    <w:rPr>
                      <w:sz w:val="22"/>
                      <w:szCs w:val="22"/>
                    </w:rPr>
                  </w:rPrChange>
                </w:rPr>
                <w:delText>в</w:delText>
              </w:r>
              <w:r w:rsidRPr="00075E43">
                <w:rPr>
                  <w:sz w:val="22"/>
                  <w:szCs w:val="22"/>
                  <w:highlight w:val="red"/>
                  <w:lang w:val="en-US"/>
                  <w:rPrChange w:id="1182" w:author="Павлютенков Юрий Владимирович" w:date="2014-03-28T13:02:00Z">
                    <w:rPr>
                      <w:sz w:val="22"/>
                      <w:szCs w:val="22"/>
                    </w:rPr>
                  </w:rPrChange>
                </w:rPr>
                <w:delText xml:space="preserve"> </w:delText>
              </w:r>
              <w:r w:rsidRPr="00075E43">
                <w:rPr>
                  <w:sz w:val="22"/>
                  <w:szCs w:val="22"/>
                  <w:highlight w:val="red"/>
                  <w:rPrChange w:id="1183" w:author="Павлютенков Юрий Владимирович" w:date="2014-03-28T10:48:00Z">
                    <w:rPr>
                      <w:sz w:val="22"/>
                      <w:szCs w:val="22"/>
                    </w:rPr>
                  </w:rPrChange>
                </w:rPr>
                <w:delText>силу</w:delText>
              </w:r>
              <w:r w:rsidRPr="00075E43">
                <w:rPr>
                  <w:sz w:val="22"/>
                  <w:szCs w:val="22"/>
                  <w:highlight w:val="red"/>
                  <w:lang w:val="en-US"/>
                  <w:rPrChange w:id="1184" w:author="Павлютенков Юрий Владимирович" w:date="2014-03-28T13:02:00Z">
                    <w:rPr>
                      <w:sz w:val="22"/>
                      <w:szCs w:val="22"/>
                    </w:rPr>
                  </w:rPrChange>
                </w:rPr>
                <w:delText xml:space="preserve"> </w:delText>
              </w:r>
              <w:r w:rsidRPr="00075E43">
                <w:rPr>
                  <w:sz w:val="22"/>
                  <w:szCs w:val="22"/>
                  <w:highlight w:val="red"/>
                  <w:rPrChange w:id="1185" w:author="Павлютенков Юрий Владимирович" w:date="2014-03-28T10:48:00Z">
                    <w:rPr>
                      <w:sz w:val="22"/>
                      <w:szCs w:val="22"/>
                    </w:rPr>
                  </w:rPrChange>
                </w:rPr>
                <w:delText>настоящего</w:delText>
              </w:r>
              <w:r w:rsidRPr="00075E43">
                <w:rPr>
                  <w:sz w:val="22"/>
                  <w:szCs w:val="22"/>
                  <w:highlight w:val="red"/>
                  <w:lang w:val="en-US"/>
                  <w:rPrChange w:id="1186" w:author="Павлютенков Юрий Владимирович" w:date="2014-03-28T13:02:00Z">
                    <w:rPr>
                      <w:sz w:val="22"/>
                      <w:szCs w:val="22"/>
                    </w:rPr>
                  </w:rPrChange>
                </w:rPr>
                <w:delText xml:space="preserve"> </w:delText>
              </w:r>
              <w:r w:rsidRPr="00075E43">
                <w:rPr>
                  <w:sz w:val="22"/>
                  <w:szCs w:val="22"/>
                  <w:highlight w:val="red"/>
                  <w:rPrChange w:id="1187" w:author="Павлютенков Юрий Владимирович" w:date="2014-03-28T10:48:00Z">
                    <w:rPr>
                      <w:sz w:val="22"/>
                      <w:szCs w:val="22"/>
                    </w:rPr>
                  </w:rPrChange>
                </w:rPr>
                <w:delText>Контракта</w:delText>
              </w:r>
              <w:r w:rsidRPr="00075E43">
                <w:rPr>
                  <w:sz w:val="22"/>
                  <w:szCs w:val="22"/>
                  <w:highlight w:val="red"/>
                  <w:lang w:val="en-US"/>
                  <w:rPrChange w:id="1188" w:author="Павлютенков Юрий Владимирович" w:date="2014-03-28T13:02:00Z">
                    <w:rPr>
                      <w:sz w:val="22"/>
                      <w:szCs w:val="22"/>
                    </w:rPr>
                  </w:rPrChange>
                </w:rPr>
                <w:delText xml:space="preserve">, </w:delText>
              </w:r>
              <w:r w:rsidRPr="00075E43">
                <w:rPr>
                  <w:sz w:val="22"/>
                  <w:szCs w:val="22"/>
                  <w:highlight w:val="red"/>
                  <w:rPrChange w:id="1189" w:author="Павлютенков Юрий Владимирович" w:date="2014-03-28T10:48:00Z">
                    <w:rPr>
                      <w:sz w:val="22"/>
                      <w:szCs w:val="22"/>
                    </w:rPr>
                  </w:rPrChange>
                </w:rPr>
                <w:delText>что</w:delText>
              </w:r>
              <w:r w:rsidRPr="00075E43">
                <w:rPr>
                  <w:sz w:val="22"/>
                  <w:szCs w:val="22"/>
                  <w:highlight w:val="red"/>
                  <w:lang w:val="en-US"/>
                  <w:rPrChange w:id="1190" w:author="Павлютенков Юрий Владимирович" w:date="2014-03-28T13:02:00Z">
                    <w:rPr>
                      <w:sz w:val="22"/>
                      <w:szCs w:val="22"/>
                    </w:rPr>
                  </w:rPrChange>
                </w:rPr>
                <w:delText xml:space="preserve"> </w:delText>
              </w:r>
              <w:r w:rsidRPr="00075E43">
                <w:rPr>
                  <w:sz w:val="22"/>
                  <w:szCs w:val="22"/>
                  <w:highlight w:val="red"/>
                  <w:rPrChange w:id="1191" w:author="Павлютенков Юрий Владимирович" w:date="2014-03-28T10:48:00Z">
                    <w:rPr>
                      <w:sz w:val="22"/>
                      <w:szCs w:val="22"/>
                    </w:rPr>
                  </w:rPrChange>
                </w:rPr>
                <w:delText>должно</w:delText>
              </w:r>
              <w:r w:rsidRPr="00075E43">
                <w:rPr>
                  <w:sz w:val="22"/>
                  <w:szCs w:val="22"/>
                  <w:highlight w:val="red"/>
                  <w:lang w:val="en-US"/>
                  <w:rPrChange w:id="1192" w:author="Павлютенков Юрий Владимирович" w:date="2014-03-28T13:02:00Z">
                    <w:rPr>
                      <w:sz w:val="22"/>
                      <w:szCs w:val="22"/>
                    </w:rPr>
                  </w:rPrChange>
                </w:rPr>
                <w:delText xml:space="preserve">  </w:delText>
              </w:r>
              <w:r w:rsidRPr="00075E43">
                <w:rPr>
                  <w:sz w:val="22"/>
                  <w:szCs w:val="22"/>
                  <w:highlight w:val="red"/>
                  <w:rPrChange w:id="1193" w:author="Павлютенков Юрий Владимирович" w:date="2014-03-28T10:48:00Z">
                    <w:rPr>
                      <w:sz w:val="22"/>
                      <w:szCs w:val="22"/>
                    </w:rPr>
                  </w:rPrChange>
                </w:rPr>
                <w:delText>быть</w:delText>
              </w:r>
              <w:r w:rsidRPr="00075E43">
                <w:rPr>
                  <w:sz w:val="22"/>
                  <w:szCs w:val="22"/>
                  <w:highlight w:val="red"/>
                  <w:lang w:val="en-US"/>
                  <w:rPrChange w:id="1194" w:author="Павлютенков Юрий Владимирович" w:date="2014-03-28T13:02:00Z">
                    <w:rPr>
                      <w:sz w:val="22"/>
                      <w:szCs w:val="22"/>
                    </w:rPr>
                  </w:rPrChange>
                </w:rPr>
                <w:delText xml:space="preserve"> </w:delText>
              </w:r>
              <w:r w:rsidRPr="00075E43">
                <w:rPr>
                  <w:sz w:val="22"/>
                  <w:szCs w:val="22"/>
                  <w:highlight w:val="red"/>
                  <w:rPrChange w:id="1195" w:author="Павлютенков Юрий Владимирович" w:date="2014-03-28T10:48:00Z">
                    <w:rPr>
                      <w:sz w:val="22"/>
                      <w:szCs w:val="22"/>
                    </w:rPr>
                  </w:rPrChange>
                </w:rPr>
                <w:delText>подтверждено</w:delText>
              </w:r>
              <w:r w:rsidRPr="00075E43">
                <w:rPr>
                  <w:sz w:val="22"/>
                  <w:szCs w:val="22"/>
                  <w:highlight w:val="red"/>
                  <w:lang w:val="en-US"/>
                  <w:rPrChange w:id="1196" w:author="Павлютенков Юрий Владимирович" w:date="2014-03-28T13:02:00Z">
                    <w:rPr>
                      <w:sz w:val="22"/>
                      <w:szCs w:val="22"/>
                    </w:rPr>
                  </w:rPrChange>
                </w:rPr>
                <w:delText xml:space="preserve"> </w:delText>
              </w:r>
              <w:r w:rsidRPr="00075E43">
                <w:rPr>
                  <w:sz w:val="22"/>
                  <w:szCs w:val="22"/>
                  <w:highlight w:val="red"/>
                  <w:rPrChange w:id="1197" w:author="Павлютенков Юрий Владимирович" w:date="2014-03-28T10:48:00Z">
                    <w:rPr>
                      <w:sz w:val="22"/>
                      <w:szCs w:val="22"/>
                    </w:rPr>
                  </w:rPrChange>
                </w:rPr>
                <w:delText>Сторонами</w:delText>
              </w:r>
              <w:r w:rsidRPr="00075E43">
                <w:rPr>
                  <w:sz w:val="22"/>
                  <w:szCs w:val="22"/>
                  <w:highlight w:val="red"/>
                  <w:lang w:val="en-US"/>
                  <w:rPrChange w:id="1198" w:author="Павлютенков Юрий Владимирович" w:date="2014-03-28T13:02:00Z">
                    <w:rPr>
                      <w:sz w:val="22"/>
                      <w:szCs w:val="22"/>
                    </w:rPr>
                  </w:rPrChange>
                </w:rPr>
                <w:delText xml:space="preserve"> </w:delText>
              </w:r>
              <w:r w:rsidRPr="00075E43">
                <w:rPr>
                  <w:sz w:val="22"/>
                  <w:szCs w:val="22"/>
                  <w:highlight w:val="red"/>
                  <w:rPrChange w:id="1199" w:author="Павлютенков Юрий Владимирович" w:date="2014-03-28T10:48:00Z">
                    <w:rPr>
                      <w:sz w:val="22"/>
                      <w:szCs w:val="22"/>
                    </w:rPr>
                  </w:rPrChange>
                </w:rPr>
                <w:delText>по</w:delText>
              </w:r>
              <w:r w:rsidRPr="00075E43">
                <w:rPr>
                  <w:sz w:val="22"/>
                  <w:szCs w:val="22"/>
                  <w:highlight w:val="red"/>
                  <w:lang w:val="en-US"/>
                  <w:rPrChange w:id="1200" w:author="Павлютенков Юрий Владимирович" w:date="2014-03-28T13:02:00Z">
                    <w:rPr>
                      <w:sz w:val="22"/>
                      <w:szCs w:val="22"/>
                    </w:rPr>
                  </w:rPrChange>
                </w:rPr>
                <w:delText xml:space="preserve">  </w:delText>
              </w:r>
              <w:r w:rsidRPr="00075E43">
                <w:rPr>
                  <w:sz w:val="22"/>
                  <w:szCs w:val="22"/>
                  <w:highlight w:val="red"/>
                  <w:rPrChange w:id="1201" w:author="Павлютенков Юрий Владимирович" w:date="2014-03-28T10:48:00Z">
                    <w:rPr>
                      <w:sz w:val="22"/>
                      <w:szCs w:val="22"/>
                    </w:rPr>
                  </w:rPrChange>
                </w:rPr>
                <w:delText>факсу</w:delText>
              </w:r>
              <w:r w:rsidRPr="00075E43">
                <w:rPr>
                  <w:sz w:val="22"/>
                  <w:szCs w:val="22"/>
                  <w:highlight w:val="red"/>
                  <w:lang w:val="en-US"/>
                  <w:rPrChange w:id="1202" w:author="Павлютенков Юрий Владимирович" w:date="2014-03-28T13:02:00Z">
                    <w:rPr>
                      <w:sz w:val="22"/>
                      <w:szCs w:val="22"/>
                    </w:rPr>
                  </w:rPrChange>
                </w:rPr>
                <w:delText xml:space="preserve">. </w:delText>
              </w:r>
              <w:r w:rsidRPr="00075E43">
                <w:rPr>
                  <w:sz w:val="22"/>
                  <w:szCs w:val="22"/>
                  <w:highlight w:val="red"/>
                  <w:rPrChange w:id="1203" w:author="Павлютенков Юрий Владимирович" w:date="2014-03-28T10:48:00Z">
                    <w:rPr>
                      <w:sz w:val="22"/>
                      <w:szCs w:val="22"/>
                    </w:rPr>
                  </w:rPrChange>
                </w:rPr>
                <w:delText>Контракт</w:delText>
              </w:r>
              <w:r w:rsidRPr="00075E43">
                <w:rPr>
                  <w:sz w:val="22"/>
                  <w:szCs w:val="22"/>
                  <w:highlight w:val="red"/>
                  <w:lang w:val="en-US"/>
                  <w:rPrChange w:id="1204" w:author="Павлютенков Юрий Владимирович" w:date="2014-03-28T13:02:00Z">
                    <w:rPr>
                      <w:sz w:val="22"/>
                      <w:szCs w:val="22"/>
                    </w:rPr>
                  </w:rPrChange>
                </w:rPr>
                <w:delText xml:space="preserve"> </w:delText>
              </w:r>
              <w:r w:rsidRPr="00075E43">
                <w:rPr>
                  <w:sz w:val="22"/>
                  <w:szCs w:val="22"/>
                  <w:highlight w:val="red"/>
                  <w:rPrChange w:id="1205" w:author="Павлютенков Юрий Владимирович" w:date="2014-03-28T10:48:00Z">
                    <w:rPr>
                      <w:sz w:val="22"/>
                      <w:szCs w:val="22"/>
                    </w:rPr>
                  </w:rPrChange>
                </w:rPr>
                <w:delText>должен</w:delText>
              </w:r>
              <w:r w:rsidRPr="00075E43">
                <w:rPr>
                  <w:sz w:val="22"/>
                  <w:szCs w:val="22"/>
                  <w:highlight w:val="red"/>
                  <w:lang w:val="en-US"/>
                  <w:rPrChange w:id="1206" w:author="Павлютенков Юрий Владимирович" w:date="2014-03-28T13:02:00Z">
                    <w:rPr>
                      <w:sz w:val="22"/>
                      <w:szCs w:val="22"/>
                    </w:rPr>
                  </w:rPrChange>
                </w:rPr>
                <w:delText xml:space="preserve"> </w:delText>
              </w:r>
              <w:r w:rsidRPr="00075E43">
                <w:rPr>
                  <w:sz w:val="22"/>
                  <w:szCs w:val="22"/>
                  <w:highlight w:val="red"/>
                  <w:rPrChange w:id="1207" w:author="Павлютенков Юрий Владимирович" w:date="2014-03-28T10:48:00Z">
                    <w:rPr>
                      <w:sz w:val="22"/>
                      <w:szCs w:val="22"/>
                    </w:rPr>
                  </w:rPrChange>
                </w:rPr>
                <w:delText>оставаться</w:delText>
              </w:r>
              <w:r w:rsidRPr="00075E43">
                <w:rPr>
                  <w:sz w:val="22"/>
                  <w:szCs w:val="22"/>
                  <w:highlight w:val="red"/>
                  <w:lang w:val="en-US"/>
                  <w:rPrChange w:id="1208" w:author="Павлютенков Юрий Владимирович" w:date="2014-03-28T13:02:00Z">
                    <w:rPr>
                      <w:sz w:val="22"/>
                      <w:szCs w:val="22"/>
                    </w:rPr>
                  </w:rPrChange>
                </w:rPr>
                <w:delText xml:space="preserve"> </w:delText>
              </w:r>
              <w:r w:rsidRPr="00075E43">
                <w:rPr>
                  <w:sz w:val="22"/>
                  <w:szCs w:val="22"/>
                  <w:highlight w:val="red"/>
                  <w:rPrChange w:id="1209" w:author="Павлютенков Юрий Владимирович" w:date="2014-03-28T10:48:00Z">
                    <w:rPr>
                      <w:sz w:val="22"/>
                      <w:szCs w:val="22"/>
                    </w:rPr>
                  </w:rPrChange>
                </w:rPr>
                <w:delText>в</w:delText>
              </w:r>
              <w:r w:rsidRPr="00075E43">
                <w:rPr>
                  <w:sz w:val="22"/>
                  <w:szCs w:val="22"/>
                  <w:highlight w:val="red"/>
                  <w:lang w:val="en-US"/>
                  <w:rPrChange w:id="1210" w:author="Павлютенков Юрий Владимирович" w:date="2014-03-28T13:02:00Z">
                    <w:rPr>
                      <w:sz w:val="22"/>
                      <w:szCs w:val="22"/>
                    </w:rPr>
                  </w:rPrChange>
                </w:rPr>
                <w:delText xml:space="preserve"> </w:delText>
              </w:r>
              <w:r w:rsidRPr="00075E43">
                <w:rPr>
                  <w:sz w:val="22"/>
                  <w:szCs w:val="22"/>
                  <w:highlight w:val="red"/>
                  <w:rPrChange w:id="1211" w:author="Павлютенков Юрий Владимирович" w:date="2014-03-28T10:48:00Z">
                    <w:rPr>
                      <w:sz w:val="22"/>
                      <w:szCs w:val="22"/>
                    </w:rPr>
                  </w:rPrChange>
                </w:rPr>
                <w:delText>силе</w:delText>
              </w:r>
              <w:r w:rsidRPr="00075E43">
                <w:rPr>
                  <w:sz w:val="22"/>
                  <w:szCs w:val="22"/>
                  <w:highlight w:val="red"/>
                  <w:lang w:val="en-US"/>
                  <w:rPrChange w:id="1212" w:author="Павлютенков Юрий Владимирович" w:date="2014-03-28T13:02:00Z">
                    <w:rPr>
                      <w:sz w:val="22"/>
                      <w:szCs w:val="22"/>
                    </w:rPr>
                  </w:rPrChange>
                </w:rPr>
                <w:delText xml:space="preserve"> </w:delText>
              </w:r>
              <w:r w:rsidRPr="00075E43">
                <w:rPr>
                  <w:sz w:val="22"/>
                  <w:szCs w:val="22"/>
                  <w:highlight w:val="red"/>
                  <w:rPrChange w:id="1213" w:author="Павлютенков Юрий Владимирович" w:date="2014-03-28T10:48:00Z">
                    <w:rPr>
                      <w:sz w:val="22"/>
                      <w:szCs w:val="22"/>
                    </w:rPr>
                  </w:rPrChange>
                </w:rPr>
                <w:delText>до</w:delText>
              </w:r>
              <w:r w:rsidRPr="00075E43">
                <w:rPr>
                  <w:sz w:val="22"/>
                  <w:szCs w:val="22"/>
                  <w:highlight w:val="red"/>
                  <w:lang w:val="en-US"/>
                  <w:rPrChange w:id="1214" w:author="Павлютенков Юрий Владимирович" w:date="2014-03-28T13:02:00Z">
                    <w:rPr>
                      <w:sz w:val="22"/>
                      <w:szCs w:val="22"/>
                    </w:rPr>
                  </w:rPrChange>
                </w:rPr>
                <w:delText xml:space="preserve"> </w:delText>
              </w:r>
              <w:r w:rsidRPr="00075E43">
                <w:rPr>
                  <w:sz w:val="22"/>
                  <w:szCs w:val="22"/>
                  <w:highlight w:val="red"/>
                  <w:rPrChange w:id="1215" w:author="Павлютенков Юрий Владимирович" w:date="2014-03-28T10:48:00Z">
                    <w:rPr>
                      <w:sz w:val="22"/>
                      <w:szCs w:val="22"/>
                    </w:rPr>
                  </w:rPrChange>
                </w:rPr>
                <w:delText>тех</w:delText>
              </w:r>
              <w:r w:rsidRPr="00075E43">
                <w:rPr>
                  <w:sz w:val="22"/>
                  <w:szCs w:val="22"/>
                  <w:highlight w:val="red"/>
                  <w:lang w:val="en-US"/>
                  <w:rPrChange w:id="1216" w:author="Павлютенков Юрий Владимирович" w:date="2014-03-28T13:02:00Z">
                    <w:rPr>
                      <w:sz w:val="22"/>
                      <w:szCs w:val="22"/>
                    </w:rPr>
                  </w:rPrChange>
                </w:rPr>
                <w:delText xml:space="preserve"> </w:delText>
              </w:r>
              <w:r w:rsidRPr="00075E43">
                <w:rPr>
                  <w:sz w:val="22"/>
                  <w:szCs w:val="22"/>
                  <w:highlight w:val="red"/>
                  <w:rPrChange w:id="1217" w:author="Павлютенков Юрий Владимирович" w:date="2014-03-28T10:48:00Z">
                    <w:rPr>
                      <w:sz w:val="22"/>
                      <w:szCs w:val="22"/>
                    </w:rPr>
                  </w:rPrChange>
                </w:rPr>
                <w:delText>пор</w:delText>
              </w:r>
              <w:r w:rsidRPr="00075E43">
                <w:rPr>
                  <w:sz w:val="22"/>
                  <w:szCs w:val="22"/>
                  <w:highlight w:val="red"/>
                  <w:lang w:val="en-US"/>
                  <w:rPrChange w:id="1218" w:author="Павлютенков Юрий Владимирович" w:date="2014-03-28T13:02:00Z">
                    <w:rPr>
                      <w:sz w:val="22"/>
                      <w:szCs w:val="22"/>
                    </w:rPr>
                  </w:rPrChange>
                </w:rPr>
                <w:delText xml:space="preserve">, </w:delText>
              </w:r>
              <w:r w:rsidRPr="00075E43">
                <w:rPr>
                  <w:sz w:val="22"/>
                  <w:szCs w:val="22"/>
                  <w:highlight w:val="red"/>
                  <w:rPrChange w:id="1219" w:author="Павлютенков Юрий Владимирович" w:date="2014-03-28T10:48:00Z">
                    <w:rPr>
                      <w:sz w:val="22"/>
                      <w:szCs w:val="22"/>
                    </w:rPr>
                  </w:rPrChange>
                </w:rPr>
                <w:delText>пока</w:delText>
              </w:r>
              <w:r w:rsidRPr="00075E43">
                <w:rPr>
                  <w:sz w:val="22"/>
                  <w:szCs w:val="22"/>
                  <w:highlight w:val="red"/>
                  <w:lang w:val="en-US"/>
                  <w:rPrChange w:id="1220" w:author="Павлютенков Юрий Владимирович" w:date="2014-03-28T13:02:00Z">
                    <w:rPr>
                      <w:sz w:val="22"/>
                      <w:szCs w:val="22"/>
                    </w:rPr>
                  </w:rPrChange>
                </w:rPr>
                <w:delText xml:space="preserve"> </w:delText>
              </w:r>
              <w:r w:rsidRPr="00075E43">
                <w:rPr>
                  <w:sz w:val="22"/>
                  <w:szCs w:val="22"/>
                  <w:highlight w:val="red"/>
                  <w:rPrChange w:id="1221" w:author="Павлютенков Юрий Владимирович" w:date="2014-03-28T10:48:00Z">
                    <w:rPr>
                      <w:sz w:val="22"/>
                      <w:szCs w:val="22"/>
                    </w:rPr>
                  </w:rPrChange>
                </w:rPr>
                <w:delText>не</w:delText>
              </w:r>
              <w:r w:rsidRPr="00075E43">
                <w:rPr>
                  <w:sz w:val="22"/>
                  <w:szCs w:val="22"/>
                  <w:highlight w:val="red"/>
                  <w:lang w:val="en-US"/>
                  <w:rPrChange w:id="1222" w:author="Павлютенков Юрий Владимирович" w:date="2014-03-28T13:02:00Z">
                    <w:rPr>
                      <w:sz w:val="22"/>
                      <w:szCs w:val="22"/>
                    </w:rPr>
                  </w:rPrChange>
                </w:rPr>
                <w:delText xml:space="preserve"> </w:delText>
              </w:r>
              <w:r w:rsidRPr="00075E43">
                <w:rPr>
                  <w:sz w:val="22"/>
                  <w:szCs w:val="22"/>
                  <w:highlight w:val="red"/>
                  <w:rPrChange w:id="1223" w:author="Павлютенков Юрий Владимирович" w:date="2014-03-28T10:48:00Z">
                    <w:rPr>
                      <w:sz w:val="22"/>
                      <w:szCs w:val="22"/>
                    </w:rPr>
                  </w:rPrChange>
                </w:rPr>
                <w:delText>будут</w:delText>
              </w:r>
              <w:r w:rsidRPr="00075E43">
                <w:rPr>
                  <w:sz w:val="22"/>
                  <w:szCs w:val="22"/>
                  <w:highlight w:val="red"/>
                  <w:lang w:val="en-US"/>
                  <w:rPrChange w:id="1224" w:author="Павлютенков Юрий Владимирович" w:date="2014-03-28T13:02:00Z">
                    <w:rPr>
                      <w:sz w:val="22"/>
                      <w:szCs w:val="22"/>
                    </w:rPr>
                  </w:rPrChange>
                </w:rPr>
                <w:delText xml:space="preserve"> </w:delText>
              </w:r>
              <w:r w:rsidRPr="00075E43">
                <w:rPr>
                  <w:sz w:val="22"/>
                  <w:szCs w:val="22"/>
                  <w:highlight w:val="red"/>
                  <w:rPrChange w:id="1225" w:author="Павлютенков Юрий Владимирович" w:date="2014-03-28T10:48:00Z">
                    <w:rPr>
                      <w:sz w:val="22"/>
                      <w:szCs w:val="22"/>
                    </w:rPr>
                  </w:rPrChange>
                </w:rPr>
                <w:delText>выполнены</w:delText>
              </w:r>
              <w:r w:rsidRPr="00075E43">
                <w:rPr>
                  <w:sz w:val="22"/>
                  <w:szCs w:val="22"/>
                  <w:highlight w:val="red"/>
                  <w:lang w:val="en-US"/>
                  <w:rPrChange w:id="1226" w:author="Павлютенков Юрий Владимирович" w:date="2014-03-28T13:02:00Z">
                    <w:rPr>
                      <w:sz w:val="22"/>
                      <w:szCs w:val="22"/>
                    </w:rPr>
                  </w:rPrChange>
                </w:rPr>
                <w:delText xml:space="preserve"> </w:delText>
              </w:r>
              <w:r w:rsidRPr="00075E43">
                <w:rPr>
                  <w:sz w:val="22"/>
                  <w:szCs w:val="22"/>
                  <w:highlight w:val="red"/>
                  <w:rPrChange w:id="1227" w:author="Павлютенков Юрий Владимирович" w:date="2014-03-28T10:48:00Z">
                    <w:rPr>
                      <w:sz w:val="22"/>
                      <w:szCs w:val="22"/>
                    </w:rPr>
                  </w:rPrChange>
                </w:rPr>
                <w:delText>все</w:delText>
              </w:r>
              <w:r w:rsidRPr="00075E43">
                <w:rPr>
                  <w:sz w:val="22"/>
                  <w:szCs w:val="22"/>
                  <w:highlight w:val="red"/>
                  <w:lang w:val="en-US"/>
                  <w:rPrChange w:id="1228" w:author="Павлютенков Юрий Владимирович" w:date="2014-03-28T13:02:00Z">
                    <w:rPr>
                      <w:sz w:val="22"/>
                      <w:szCs w:val="22"/>
                    </w:rPr>
                  </w:rPrChange>
                </w:rPr>
                <w:delText xml:space="preserve"> </w:delText>
              </w:r>
              <w:r w:rsidRPr="00075E43">
                <w:rPr>
                  <w:sz w:val="22"/>
                  <w:szCs w:val="22"/>
                  <w:highlight w:val="red"/>
                  <w:rPrChange w:id="1229" w:author="Павлютенков Юрий Владимирович" w:date="2014-03-28T10:48:00Z">
                    <w:rPr>
                      <w:sz w:val="22"/>
                      <w:szCs w:val="22"/>
                    </w:rPr>
                  </w:rPrChange>
                </w:rPr>
                <w:delText>обязательства</w:delText>
              </w:r>
              <w:r w:rsidRPr="00075E43">
                <w:rPr>
                  <w:sz w:val="22"/>
                  <w:szCs w:val="22"/>
                  <w:highlight w:val="red"/>
                  <w:lang w:val="en-US"/>
                  <w:rPrChange w:id="1230" w:author="Павлютенков Юрий Владимирович" w:date="2014-03-28T13:02:00Z">
                    <w:rPr>
                      <w:sz w:val="22"/>
                      <w:szCs w:val="22"/>
                    </w:rPr>
                  </w:rPrChange>
                </w:rPr>
                <w:delText xml:space="preserve"> </w:delText>
              </w:r>
              <w:r w:rsidRPr="00075E43">
                <w:rPr>
                  <w:sz w:val="22"/>
                  <w:szCs w:val="22"/>
                  <w:highlight w:val="red"/>
                  <w:rPrChange w:id="1231" w:author="Павлютенков Юрий Владимирович" w:date="2014-03-28T10:48:00Z">
                    <w:rPr>
                      <w:sz w:val="22"/>
                      <w:szCs w:val="22"/>
                    </w:rPr>
                  </w:rPrChange>
                </w:rPr>
                <w:delText>Сторон</w:delText>
              </w:r>
              <w:r w:rsidRPr="00075E43">
                <w:rPr>
                  <w:sz w:val="22"/>
                  <w:szCs w:val="22"/>
                  <w:highlight w:val="red"/>
                  <w:lang w:val="en-US"/>
                  <w:rPrChange w:id="1232" w:author="Павлютенков Юрий Владимирович" w:date="2014-03-28T13:02:00Z">
                    <w:rPr>
                      <w:sz w:val="22"/>
                      <w:szCs w:val="22"/>
                    </w:rPr>
                  </w:rPrChange>
                </w:rPr>
                <w:delText xml:space="preserve"> </w:delText>
              </w:r>
              <w:r w:rsidRPr="00075E43">
                <w:rPr>
                  <w:sz w:val="22"/>
                  <w:szCs w:val="22"/>
                  <w:highlight w:val="red"/>
                  <w:rPrChange w:id="1233" w:author="Павлютенков Юрий Владимирович" w:date="2014-03-28T10:48:00Z">
                    <w:rPr>
                      <w:sz w:val="22"/>
                      <w:szCs w:val="22"/>
                    </w:rPr>
                  </w:rPrChange>
                </w:rPr>
                <w:delText>в</w:delText>
              </w:r>
              <w:r w:rsidRPr="00075E43">
                <w:rPr>
                  <w:sz w:val="22"/>
                  <w:szCs w:val="22"/>
                  <w:highlight w:val="red"/>
                  <w:lang w:val="en-US"/>
                  <w:rPrChange w:id="1234" w:author="Павлютенков Юрий Владимирович" w:date="2014-03-28T13:02:00Z">
                    <w:rPr>
                      <w:sz w:val="22"/>
                      <w:szCs w:val="22"/>
                    </w:rPr>
                  </w:rPrChange>
                </w:rPr>
                <w:delText xml:space="preserve"> </w:delText>
              </w:r>
              <w:r w:rsidRPr="00075E43">
                <w:rPr>
                  <w:sz w:val="22"/>
                  <w:szCs w:val="22"/>
                  <w:highlight w:val="red"/>
                  <w:rPrChange w:id="1235" w:author="Павлютенков Юрий Владимирович" w:date="2014-03-28T10:48:00Z">
                    <w:rPr>
                      <w:sz w:val="22"/>
                      <w:szCs w:val="22"/>
                    </w:rPr>
                  </w:rPrChange>
                </w:rPr>
                <w:delText>рамках</w:delText>
              </w:r>
              <w:r w:rsidRPr="00075E43">
                <w:rPr>
                  <w:sz w:val="22"/>
                  <w:szCs w:val="22"/>
                  <w:highlight w:val="red"/>
                  <w:lang w:val="en-US"/>
                  <w:rPrChange w:id="1236" w:author="Павлютенков Юрий Владимирович" w:date="2014-03-28T13:02:00Z">
                    <w:rPr>
                      <w:sz w:val="22"/>
                      <w:szCs w:val="22"/>
                    </w:rPr>
                  </w:rPrChange>
                </w:rPr>
                <w:delText xml:space="preserve">  </w:delText>
              </w:r>
              <w:r w:rsidRPr="00075E43">
                <w:rPr>
                  <w:sz w:val="22"/>
                  <w:szCs w:val="22"/>
                  <w:highlight w:val="red"/>
                  <w:rPrChange w:id="1237" w:author="Павлютенков Юрий Владимирович" w:date="2014-03-28T10:48:00Z">
                    <w:rPr>
                      <w:sz w:val="22"/>
                      <w:szCs w:val="22"/>
                    </w:rPr>
                  </w:rPrChange>
                </w:rPr>
                <w:delText>настоящего</w:delText>
              </w:r>
              <w:r w:rsidRPr="00075E43">
                <w:rPr>
                  <w:sz w:val="22"/>
                  <w:szCs w:val="22"/>
                  <w:highlight w:val="red"/>
                  <w:lang w:val="en-US"/>
                  <w:rPrChange w:id="1238" w:author="Павлютенков Юрий Владимирович" w:date="2014-03-28T13:02:00Z">
                    <w:rPr>
                      <w:sz w:val="22"/>
                      <w:szCs w:val="22"/>
                    </w:rPr>
                  </w:rPrChange>
                </w:rPr>
                <w:delText xml:space="preserve"> </w:delText>
              </w:r>
              <w:r w:rsidRPr="00075E43">
                <w:rPr>
                  <w:sz w:val="22"/>
                  <w:szCs w:val="22"/>
                  <w:highlight w:val="red"/>
                  <w:rPrChange w:id="1239" w:author="Павлютенков Юрий Владимирович" w:date="2014-03-28T10:48:00Z">
                    <w:rPr>
                      <w:sz w:val="22"/>
                      <w:szCs w:val="22"/>
                    </w:rPr>
                  </w:rPrChange>
                </w:rPr>
                <w:delText>Контракта</w:delText>
              </w:r>
              <w:r w:rsidRPr="00075E43">
                <w:rPr>
                  <w:sz w:val="22"/>
                  <w:szCs w:val="22"/>
                  <w:highlight w:val="red"/>
                  <w:lang w:val="en-US"/>
                  <w:rPrChange w:id="1240" w:author="Павлютенков Юрий Владимирович" w:date="2014-03-28T13:02:00Z">
                    <w:rPr>
                      <w:sz w:val="22"/>
                      <w:szCs w:val="22"/>
                    </w:rPr>
                  </w:rPrChange>
                </w:rPr>
                <w:delText xml:space="preserve">. </w:delText>
              </w:r>
              <w:r w:rsidRPr="00075E43">
                <w:rPr>
                  <w:sz w:val="22"/>
                  <w:szCs w:val="22"/>
                  <w:highlight w:val="red"/>
                  <w:rPrChange w:id="1241" w:author="Павлютенков Юрий Владимирович" w:date="2014-03-28T10:48:00Z">
                    <w:rPr>
                      <w:sz w:val="22"/>
                      <w:szCs w:val="22"/>
                    </w:rPr>
                  </w:rPrChange>
                </w:rPr>
                <w:delText>Услуги</w:delText>
              </w:r>
              <w:r w:rsidRPr="00075E43">
                <w:rPr>
                  <w:sz w:val="22"/>
                  <w:szCs w:val="22"/>
                  <w:highlight w:val="red"/>
                  <w:lang w:val="en-US"/>
                  <w:rPrChange w:id="1242" w:author="Павлютенков Юрий Владимирович" w:date="2014-03-28T13:02:00Z">
                    <w:rPr>
                      <w:sz w:val="22"/>
                      <w:szCs w:val="22"/>
                    </w:rPr>
                  </w:rPrChange>
                </w:rPr>
                <w:delText xml:space="preserve">, </w:delText>
              </w:r>
              <w:r w:rsidRPr="00075E43">
                <w:rPr>
                  <w:sz w:val="22"/>
                  <w:szCs w:val="22"/>
                  <w:highlight w:val="red"/>
                  <w:rPrChange w:id="1243" w:author="Павлютенков Юрий Владимирович" w:date="2014-03-28T10:48:00Z">
                    <w:rPr>
                      <w:sz w:val="22"/>
                      <w:szCs w:val="22"/>
                    </w:rPr>
                  </w:rPrChange>
                </w:rPr>
                <w:delText>оказанные</w:delText>
              </w:r>
              <w:r w:rsidRPr="00075E43">
                <w:rPr>
                  <w:sz w:val="22"/>
                  <w:szCs w:val="22"/>
                  <w:highlight w:val="red"/>
                  <w:lang w:val="en-US"/>
                  <w:rPrChange w:id="1244" w:author="Павлютенков Юрий Владимирович" w:date="2014-03-28T13:02:00Z">
                    <w:rPr>
                      <w:sz w:val="22"/>
                      <w:szCs w:val="22"/>
                    </w:rPr>
                  </w:rPrChange>
                </w:rPr>
                <w:delText xml:space="preserve"> </w:delText>
              </w:r>
              <w:r w:rsidRPr="00075E43">
                <w:rPr>
                  <w:sz w:val="22"/>
                  <w:szCs w:val="22"/>
                  <w:highlight w:val="red"/>
                  <w:rPrChange w:id="1245" w:author="Павлютенков Юрий Владимирович" w:date="2014-03-28T10:48:00Z">
                    <w:rPr>
                      <w:sz w:val="22"/>
                      <w:szCs w:val="22"/>
                    </w:rPr>
                  </w:rPrChange>
                </w:rPr>
                <w:delText>до</w:delText>
              </w:r>
              <w:r w:rsidRPr="00075E43">
                <w:rPr>
                  <w:sz w:val="22"/>
                  <w:szCs w:val="22"/>
                  <w:highlight w:val="red"/>
                  <w:lang w:val="en-US"/>
                  <w:rPrChange w:id="1246" w:author="Павлютенков Юрий Владимирович" w:date="2014-03-28T13:02:00Z">
                    <w:rPr>
                      <w:sz w:val="22"/>
                      <w:szCs w:val="22"/>
                    </w:rPr>
                  </w:rPrChange>
                </w:rPr>
                <w:delText xml:space="preserve"> </w:delText>
              </w:r>
              <w:r w:rsidRPr="00075E43">
                <w:rPr>
                  <w:sz w:val="22"/>
                  <w:szCs w:val="22"/>
                  <w:highlight w:val="red"/>
                  <w:rPrChange w:id="1247" w:author="Павлютенков Юрий Владимирович" w:date="2014-03-28T10:48:00Z">
                    <w:rPr>
                      <w:sz w:val="22"/>
                      <w:szCs w:val="22"/>
                    </w:rPr>
                  </w:rPrChange>
                </w:rPr>
                <w:delText>момента</w:delText>
              </w:r>
              <w:r w:rsidRPr="00075E43">
                <w:rPr>
                  <w:sz w:val="22"/>
                  <w:szCs w:val="22"/>
                  <w:highlight w:val="red"/>
                  <w:lang w:val="en-US"/>
                  <w:rPrChange w:id="1248" w:author="Павлютенков Юрий Владимирович" w:date="2014-03-28T13:02:00Z">
                    <w:rPr>
                      <w:sz w:val="22"/>
                      <w:szCs w:val="22"/>
                    </w:rPr>
                  </w:rPrChange>
                </w:rPr>
                <w:delText xml:space="preserve"> </w:delText>
              </w:r>
              <w:r w:rsidRPr="00075E43">
                <w:rPr>
                  <w:sz w:val="22"/>
                  <w:szCs w:val="22"/>
                  <w:highlight w:val="red"/>
                  <w:rPrChange w:id="1249" w:author="Павлютенков Юрий Владимирович" w:date="2014-03-28T10:48:00Z">
                    <w:rPr>
                      <w:sz w:val="22"/>
                      <w:szCs w:val="22"/>
                    </w:rPr>
                  </w:rPrChange>
                </w:rPr>
                <w:delText>вступления</w:delText>
              </w:r>
              <w:r w:rsidRPr="00075E43">
                <w:rPr>
                  <w:sz w:val="22"/>
                  <w:szCs w:val="22"/>
                  <w:highlight w:val="red"/>
                  <w:lang w:val="en-US"/>
                  <w:rPrChange w:id="1250" w:author="Павлютенков Юрий Владимирович" w:date="2014-03-28T13:02:00Z">
                    <w:rPr>
                      <w:sz w:val="22"/>
                      <w:szCs w:val="22"/>
                    </w:rPr>
                  </w:rPrChange>
                </w:rPr>
                <w:delText xml:space="preserve"> </w:delText>
              </w:r>
              <w:r w:rsidRPr="00075E43">
                <w:rPr>
                  <w:sz w:val="22"/>
                  <w:szCs w:val="22"/>
                  <w:highlight w:val="red"/>
                  <w:rPrChange w:id="1251" w:author="Павлютенков Юрий Владимирович" w:date="2014-03-28T10:48:00Z">
                    <w:rPr>
                      <w:sz w:val="22"/>
                      <w:szCs w:val="22"/>
                    </w:rPr>
                  </w:rPrChange>
                </w:rPr>
                <w:delText>контракта</w:delText>
              </w:r>
              <w:r w:rsidRPr="00075E43">
                <w:rPr>
                  <w:sz w:val="22"/>
                  <w:szCs w:val="22"/>
                  <w:highlight w:val="red"/>
                  <w:lang w:val="en-US"/>
                  <w:rPrChange w:id="1252" w:author="Павлютенков Юрий Владимирович" w:date="2014-03-28T13:02:00Z">
                    <w:rPr>
                      <w:sz w:val="22"/>
                      <w:szCs w:val="22"/>
                    </w:rPr>
                  </w:rPrChange>
                </w:rPr>
                <w:delText xml:space="preserve"> </w:delText>
              </w:r>
              <w:r w:rsidRPr="00075E43">
                <w:rPr>
                  <w:sz w:val="22"/>
                  <w:szCs w:val="22"/>
                  <w:highlight w:val="red"/>
                  <w:rPrChange w:id="1253" w:author="Павлютенков Юрий Владимирович" w:date="2014-03-28T10:48:00Z">
                    <w:rPr>
                      <w:sz w:val="22"/>
                      <w:szCs w:val="22"/>
                    </w:rPr>
                  </w:rPrChange>
                </w:rPr>
                <w:delText>в</w:delText>
              </w:r>
              <w:r w:rsidRPr="00075E43">
                <w:rPr>
                  <w:sz w:val="22"/>
                  <w:szCs w:val="22"/>
                  <w:highlight w:val="red"/>
                  <w:lang w:val="en-US"/>
                  <w:rPrChange w:id="1254" w:author="Павлютенков Юрий Владимирович" w:date="2014-03-28T13:02:00Z">
                    <w:rPr>
                      <w:sz w:val="22"/>
                      <w:szCs w:val="22"/>
                    </w:rPr>
                  </w:rPrChange>
                </w:rPr>
                <w:delText xml:space="preserve"> </w:delText>
              </w:r>
              <w:r w:rsidRPr="00075E43">
                <w:rPr>
                  <w:sz w:val="22"/>
                  <w:szCs w:val="22"/>
                  <w:highlight w:val="red"/>
                  <w:rPrChange w:id="1255" w:author="Павлютенков Юрий Владимирович" w:date="2014-03-28T10:48:00Z">
                    <w:rPr>
                      <w:sz w:val="22"/>
                      <w:szCs w:val="22"/>
                    </w:rPr>
                  </w:rPrChange>
                </w:rPr>
                <w:delText>силу</w:delText>
              </w:r>
              <w:r w:rsidRPr="00075E43">
                <w:rPr>
                  <w:sz w:val="22"/>
                  <w:szCs w:val="22"/>
                  <w:highlight w:val="red"/>
                  <w:lang w:val="en-US"/>
                  <w:rPrChange w:id="1256" w:author="Павлютенков Юрий Владимирович" w:date="2014-03-28T13:02:00Z">
                    <w:rPr>
                      <w:sz w:val="22"/>
                      <w:szCs w:val="22"/>
                    </w:rPr>
                  </w:rPrChange>
                </w:rPr>
                <w:delText xml:space="preserve">, </w:delText>
              </w:r>
              <w:r w:rsidRPr="00075E43">
                <w:rPr>
                  <w:sz w:val="22"/>
                  <w:szCs w:val="22"/>
                  <w:highlight w:val="red"/>
                  <w:rPrChange w:id="1257" w:author="Павлютенков Юрий Владимирович" w:date="2014-03-28T10:48:00Z">
                    <w:rPr>
                      <w:sz w:val="22"/>
                      <w:szCs w:val="22"/>
                    </w:rPr>
                  </w:rPrChange>
                </w:rPr>
                <w:delText>должны</w:delText>
              </w:r>
              <w:r w:rsidRPr="00075E43">
                <w:rPr>
                  <w:sz w:val="22"/>
                  <w:szCs w:val="22"/>
                  <w:highlight w:val="red"/>
                  <w:lang w:val="en-US"/>
                  <w:rPrChange w:id="1258" w:author="Павлютенков Юрий Владимирович" w:date="2014-03-28T13:02:00Z">
                    <w:rPr>
                      <w:sz w:val="22"/>
                      <w:szCs w:val="22"/>
                    </w:rPr>
                  </w:rPrChange>
                </w:rPr>
                <w:delText xml:space="preserve"> </w:delText>
              </w:r>
              <w:r w:rsidRPr="00075E43">
                <w:rPr>
                  <w:sz w:val="22"/>
                  <w:szCs w:val="22"/>
                  <w:highlight w:val="red"/>
                  <w:rPrChange w:id="1259" w:author="Павлютенков Юрий Владимирович" w:date="2014-03-28T10:48:00Z">
                    <w:rPr>
                      <w:sz w:val="22"/>
                      <w:szCs w:val="22"/>
                    </w:rPr>
                  </w:rPrChange>
                </w:rPr>
                <w:delText>расцениваться</w:delText>
              </w:r>
              <w:r w:rsidRPr="00075E43">
                <w:rPr>
                  <w:sz w:val="22"/>
                  <w:szCs w:val="22"/>
                  <w:highlight w:val="red"/>
                  <w:lang w:val="en-US"/>
                  <w:rPrChange w:id="1260" w:author="Павлютенков Юрий Владимирович" w:date="2014-03-28T13:02:00Z">
                    <w:rPr>
                      <w:sz w:val="22"/>
                      <w:szCs w:val="22"/>
                    </w:rPr>
                  </w:rPrChange>
                </w:rPr>
                <w:delText xml:space="preserve"> </w:delText>
              </w:r>
              <w:r w:rsidRPr="00075E43">
                <w:rPr>
                  <w:sz w:val="22"/>
                  <w:szCs w:val="22"/>
                  <w:highlight w:val="red"/>
                  <w:rPrChange w:id="1261" w:author="Павлютенков Юрий Владимирович" w:date="2014-03-28T10:48:00Z">
                    <w:rPr>
                      <w:sz w:val="22"/>
                      <w:szCs w:val="22"/>
                    </w:rPr>
                  </w:rPrChange>
                </w:rPr>
                <w:delText>и</w:delText>
              </w:r>
              <w:r w:rsidRPr="00075E43">
                <w:rPr>
                  <w:sz w:val="22"/>
                  <w:szCs w:val="22"/>
                  <w:highlight w:val="red"/>
                  <w:lang w:val="en-US"/>
                  <w:rPrChange w:id="1262" w:author="Павлютенков Юрий Владимирович" w:date="2014-03-28T13:02:00Z">
                    <w:rPr>
                      <w:sz w:val="22"/>
                      <w:szCs w:val="22"/>
                    </w:rPr>
                  </w:rPrChange>
                </w:rPr>
                <w:delText xml:space="preserve"> </w:delText>
              </w:r>
              <w:r w:rsidRPr="00075E43">
                <w:rPr>
                  <w:sz w:val="22"/>
                  <w:szCs w:val="22"/>
                  <w:highlight w:val="red"/>
                  <w:rPrChange w:id="1263" w:author="Павлютенков Юрий Владимирович" w:date="2014-03-28T10:48:00Z">
                    <w:rPr>
                      <w:sz w:val="22"/>
                      <w:szCs w:val="22"/>
                    </w:rPr>
                  </w:rPrChange>
                </w:rPr>
                <w:delText>подлежать</w:delText>
              </w:r>
              <w:r w:rsidRPr="00075E43">
                <w:rPr>
                  <w:sz w:val="22"/>
                  <w:szCs w:val="22"/>
                  <w:highlight w:val="red"/>
                  <w:lang w:val="en-US"/>
                  <w:rPrChange w:id="1264" w:author="Павлютенков Юрий Владимирович" w:date="2014-03-28T13:02:00Z">
                    <w:rPr>
                      <w:sz w:val="22"/>
                      <w:szCs w:val="22"/>
                    </w:rPr>
                  </w:rPrChange>
                </w:rPr>
                <w:delText xml:space="preserve"> </w:delText>
              </w:r>
              <w:r w:rsidRPr="00075E43">
                <w:rPr>
                  <w:sz w:val="22"/>
                  <w:szCs w:val="22"/>
                  <w:highlight w:val="red"/>
                  <w:rPrChange w:id="1265" w:author="Павлютенков Юрий Владимирович" w:date="2014-03-28T10:48:00Z">
                    <w:rPr>
                      <w:sz w:val="22"/>
                      <w:szCs w:val="22"/>
                    </w:rPr>
                  </w:rPrChange>
                </w:rPr>
                <w:delText>оплате</w:delText>
              </w:r>
              <w:r w:rsidRPr="00075E43">
                <w:rPr>
                  <w:sz w:val="22"/>
                  <w:szCs w:val="22"/>
                  <w:highlight w:val="red"/>
                  <w:lang w:val="en-US"/>
                  <w:rPrChange w:id="1266" w:author="Павлютенков Юрий Владимирович" w:date="2014-03-28T13:02:00Z">
                    <w:rPr>
                      <w:sz w:val="22"/>
                      <w:szCs w:val="22"/>
                    </w:rPr>
                  </w:rPrChange>
                </w:rPr>
                <w:delText xml:space="preserve"> </w:delText>
              </w:r>
              <w:r w:rsidRPr="00075E43">
                <w:rPr>
                  <w:sz w:val="22"/>
                  <w:szCs w:val="22"/>
                  <w:highlight w:val="red"/>
                  <w:rPrChange w:id="1267" w:author="Павлютенков Юрий Владимирович" w:date="2014-03-28T10:48:00Z">
                    <w:rPr>
                      <w:sz w:val="22"/>
                      <w:szCs w:val="22"/>
                    </w:rPr>
                  </w:rPrChange>
                </w:rPr>
                <w:delText>в</w:delText>
              </w:r>
              <w:r w:rsidRPr="00075E43">
                <w:rPr>
                  <w:sz w:val="22"/>
                  <w:szCs w:val="22"/>
                  <w:highlight w:val="red"/>
                  <w:lang w:val="en-US"/>
                  <w:rPrChange w:id="1268" w:author="Павлютенков Юрий Владимирович" w:date="2014-03-28T13:02:00Z">
                    <w:rPr>
                      <w:sz w:val="22"/>
                      <w:szCs w:val="22"/>
                    </w:rPr>
                  </w:rPrChange>
                </w:rPr>
                <w:delText xml:space="preserve"> </w:delText>
              </w:r>
              <w:r w:rsidRPr="00075E43">
                <w:rPr>
                  <w:sz w:val="22"/>
                  <w:szCs w:val="22"/>
                  <w:highlight w:val="red"/>
                  <w:rPrChange w:id="1269" w:author="Павлютенков Юрий Владимирович" w:date="2014-03-28T10:48:00Z">
                    <w:rPr>
                      <w:sz w:val="22"/>
                      <w:szCs w:val="22"/>
                    </w:rPr>
                  </w:rPrChange>
                </w:rPr>
                <w:delText>соответствии</w:delText>
              </w:r>
              <w:r w:rsidRPr="00075E43">
                <w:rPr>
                  <w:sz w:val="22"/>
                  <w:szCs w:val="22"/>
                  <w:highlight w:val="red"/>
                  <w:lang w:val="en-US"/>
                  <w:rPrChange w:id="1270" w:author="Павлютенков Юрий Владимирович" w:date="2014-03-28T13:02:00Z">
                    <w:rPr>
                      <w:sz w:val="22"/>
                      <w:szCs w:val="22"/>
                    </w:rPr>
                  </w:rPrChange>
                </w:rPr>
                <w:delText xml:space="preserve"> </w:delText>
              </w:r>
              <w:r w:rsidRPr="00075E43">
                <w:rPr>
                  <w:sz w:val="22"/>
                  <w:szCs w:val="22"/>
                  <w:highlight w:val="red"/>
                  <w:rPrChange w:id="1271" w:author="Павлютенков Юрий Владимирович" w:date="2014-03-28T10:48:00Z">
                    <w:rPr>
                      <w:sz w:val="22"/>
                      <w:szCs w:val="22"/>
                    </w:rPr>
                  </w:rPrChange>
                </w:rPr>
                <w:delText>со</w:delText>
              </w:r>
              <w:r w:rsidRPr="00075E43">
                <w:rPr>
                  <w:sz w:val="22"/>
                  <w:szCs w:val="22"/>
                  <w:highlight w:val="red"/>
                  <w:lang w:val="en-US"/>
                  <w:rPrChange w:id="1272" w:author="Павлютенков Юрий Владимирович" w:date="2014-03-28T13:02:00Z">
                    <w:rPr>
                      <w:sz w:val="22"/>
                      <w:szCs w:val="22"/>
                    </w:rPr>
                  </w:rPrChange>
                </w:rPr>
                <w:delText xml:space="preserve"> </w:delText>
              </w:r>
              <w:r w:rsidRPr="00075E43">
                <w:rPr>
                  <w:sz w:val="22"/>
                  <w:szCs w:val="22"/>
                  <w:highlight w:val="red"/>
                  <w:rPrChange w:id="1273" w:author="Павлютенков Юрий Владимирович" w:date="2014-03-28T10:48:00Z">
                    <w:rPr>
                      <w:sz w:val="22"/>
                      <w:szCs w:val="22"/>
                    </w:rPr>
                  </w:rPrChange>
                </w:rPr>
                <w:delText>сроками</w:delText>
              </w:r>
              <w:r w:rsidRPr="00075E43">
                <w:rPr>
                  <w:sz w:val="22"/>
                  <w:szCs w:val="22"/>
                  <w:highlight w:val="red"/>
                  <w:lang w:val="en-US"/>
                  <w:rPrChange w:id="1274" w:author="Павлютенков Юрий Владимирович" w:date="2014-03-28T13:02:00Z">
                    <w:rPr>
                      <w:sz w:val="22"/>
                      <w:szCs w:val="22"/>
                    </w:rPr>
                  </w:rPrChange>
                </w:rPr>
                <w:delText xml:space="preserve"> </w:delText>
              </w:r>
              <w:r w:rsidRPr="00075E43">
                <w:rPr>
                  <w:sz w:val="22"/>
                  <w:szCs w:val="22"/>
                  <w:highlight w:val="red"/>
                  <w:rPrChange w:id="1275" w:author="Павлютенков Юрий Владимирович" w:date="2014-03-28T10:48:00Z">
                    <w:rPr>
                      <w:sz w:val="22"/>
                      <w:szCs w:val="22"/>
                    </w:rPr>
                  </w:rPrChange>
                </w:rPr>
                <w:delText>и</w:delText>
              </w:r>
              <w:r w:rsidRPr="00075E43">
                <w:rPr>
                  <w:sz w:val="22"/>
                  <w:szCs w:val="22"/>
                  <w:highlight w:val="red"/>
                  <w:lang w:val="en-US"/>
                  <w:rPrChange w:id="1276" w:author="Павлютенков Юрий Владимирович" w:date="2014-03-28T13:02:00Z">
                    <w:rPr>
                      <w:sz w:val="22"/>
                      <w:szCs w:val="22"/>
                    </w:rPr>
                  </w:rPrChange>
                </w:rPr>
                <w:delText xml:space="preserve"> </w:delText>
              </w:r>
              <w:r w:rsidRPr="00075E43">
                <w:rPr>
                  <w:sz w:val="22"/>
                  <w:szCs w:val="22"/>
                  <w:highlight w:val="red"/>
                  <w:rPrChange w:id="1277" w:author="Павлютенков Юрий Владимирович" w:date="2014-03-28T10:48:00Z">
                    <w:rPr>
                      <w:sz w:val="22"/>
                      <w:szCs w:val="22"/>
                    </w:rPr>
                  </w:rPrChange>
                </w:rPr>
                <w:delText>условиями</w:delText>
              </w:r>
              <w:r w:rsidRPr="00075E43">
                <w:rPr>
                  <w:sz w:val="22"/>
                  <w:szCs w:val="22"/>
                  <w:highlight w:val="red"/>
                  <w:lang w:val="en-US"/>
                  <w:rPrChange w:id="1278" w:author="Павлютенков Юрий Владимирович" w:date="2014-03-28T13:02:00Z">
                    <w:rPr>
                      <w:sz w:val="22"/>
                      <w:szCs w:val="22"/>
                    </w:rPr>
                  </w:rPrChange>
                </w:rPr>
                <w:delText xml:space="preserve"> </w:delText>
              </w:r>
              <w:r w:rsidRPr="00075E43">
                <w:rPr>
                  <w:sz w:val="22"/>
                  <w:szCs w:val="22"/>
                  <w:highlight w:val="red"/>
                  <w:rPrChange w:id="1279" w:author="Павлютенков Юрий Владимирович" w:date="2014-03-28T10:48:00Z">
                    <w:rPr>
                      <w:sz w:val="22"/>
                      <w:szCs w:val="22"/>
                    </w:rPr>
                  </w:rPrChange>
                </w:rPr>
                <w:delText>настоящего</w:delText>
              </w:r>
              <w:r w:rsidRPr="00075E43">
                <w:rPr>
                  <w:sz w:val="22"/>
                  <w:szCs w:val="22"/>
                  <w:highlight w:val="red"/>
                  <w:lang w:val="en-US"/>
                  <w:rPrChange w:id="1280" w:author="Павлютенков Юрий Владимирович" w:date="2014-03-28T13:02:00Z">
                    <w:rPr>
                      <w:sz w:val="22"/>
                      <w:szCs w:val="22"/>
                    </w:rPr>
                  </w:rPrChange>
                </w:rPr>
                <w:delText xml:space="preserve"> </w:delText>
              </w:r>
              <w:r w:rsidRPr="00075E43">
                <w:rPr>
                  <w:sz w:val="22"/>
                  <w:szCs w:val="22"/>
                  <w:highlight w:val="red"/>
                  <w:rPrChange w:id="1281" w:author="Павлютенков Юрий Владимирович" w:date="2014-03-28T10:48:00Z">
                    <w:rPr>
                      <w:sz w:val="22"/>
                      <w:szCs w:val="22"/>
                    </w:rPr>
                  </w:rPrChange>
                </w:rPr>
                <w:delText>контракта</w:delText>
              </w:r>
              <w:r w:rsidRPr="00075E43">
                <w:rPr>
                  <w:sz w:val="22"/>
                  <w:szCs w:val="22"/>
                  <w:highlight w:val="red"/>
                  <w:lang w:val="en-US"/>
                  <w:rPrChange w:id="1282" w:author="Павлютенков Юрий Владимирович" w:date="2014-03-28T13:02:00Z">
                    <w:rPr>
                      <w:sz w:val="22"/>
                      <w:szCs w:val="22"/>
                    </w:rPr>
                  </w:rPrChange>
                </w:rPr>
                <w:delText>.</w:delText>
              </w:r>
            </w:del>
          </w:p>
        </w:tc>
      </w:tr>
      <w:tr w:rsidR="00B95AD3" w:rsidRPr="006C6408" w:rsidTr="00A23C25">
        <w:trPr>
          <w:gridAfter w:val="2"/>
          <w:wAfter w:w="4923" w:type="dxa"/>
          <w:trHeight w:val="80"/>
        </w:trPr>
        <w:tc>
          <w:tcPr>
            <w:tcW w:w="4950" w:type="dxa"/>
            <w:gridSpan w:val="3"/>
          </w:tcPr>
          <w:p w:rsidR="00B95AD3" w:rsidRPr="00CD4102" w:rsidRDefault="00B95AD3" w:rsidP="00C027F8">
            <w:pPr>
              <w:jc w:val="both"/>
              <w:rPr>
                <w:lang w:val="en-US"/>
                <w:rPrChange w:id="1283" w:author="Павлютенков Юрий Владимирович" w:date="2014-03-28T13:02:00Z">
                  <w:rPr/>
                </w:rPrChange>
              </w:rPr>
            </w:pPr>
          </w:p>
        </w:tc>
        <w:tc>
          <w:tcPr>
            <w:tcW w:w="5184" w:type="dxa"/>
            <w:gridSpan w:val="2"/>
          </w:tcPr>
          <w:p w:rsidR="00B95AD3" w:rsidRPr="00CD4102" w:rsidRDefault="00B95AD3" w:rsidP="00080C4C">
            <w:pPr>
              <w:ind w:right="29"/>
              <w:jc w:val="both"/>
              <w:rPr>
                <w:lang w:val="en-US"/>
                <w:rPrChange w:id="1284" w:author="Павлютенков Юрий Владимирович" w:date="2014-03-28T13:02:00Z">
                  <w:rPr/>
                </w:rPrChange>
              </w:rPr>
            </w:pP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rPr>
                <w:lang w:val="en-US"/>
              </w:rPr>
            </w:pPr>
            <w:r w:rsidRPr="00FB1A93">
              <w:rPr>
                <w:sz w:val="22"/>
                <w:szCs w:val="22"/>
                <w:lang w:val="en-US"/>
              </w:rPr>
              <w:t xml:space="preserve">20.4 The period of engineering </w:t>
            </w:r>
            <w:r w:rsidRPr="00FB1A93">
              <w:rPr>
                <w:sz w:val="22"/>
                <w:szCs w:val="22"/>
                <w:lang w:val="en-US" w:eastAsia="zh-CN"/>
              </w:rPr>
              <w:t>services</w:t>
            </w:r>
            <w:r w:rsidRPr="00FB1A93">
              <w:rPr>
                <w:sz w:val="22"/>
                <w:szCs w:val="22"/>
                <w:lang w:val="en-US"/>
              </w:rPr>
              <w:t xml:space="preserve"> shall be valid </w:t>
            </w:r>
            <w:r w:rsidRPr="00FB1A93">
              <w:rPr>
                <w:sz w:val="22"/>
                <w:szCs w:val="22"/>
                <w:lang w:val="en-US" w:eastAsia="zh-CN"/>
              </w:rPr>
              <w:t xml:space="preserve">from the date </w:t>
            </w:r>
            <w:r w:rsidRPr="00FB1A93">
              <w:rPr>
                <w:sz w:val="22"/>
                <w:szCs w:val="22"/>
                <w:lang w:val="en-US"/>
              </w:rPr>
              <w:t xml:space="preserve"> of the Contract coming into effect till </w:t>
            </w:r>
            <w:r w:rsidRPr="00FB1A93">
              <w:rPr>
                <w:b/>
                <w:bCs/>
                <w:iCs/>
                <w:sz w:val="22"/>
                <w:szCs w:val="22"/>
                <w:u w:val="single"/>
                <w:lang w:val="en-US"/>
              </w:rPr>
              <w:t>December 31, 20</w:t>
            </w:r>
            <w:r w:rsidRPr="00FB1A93">
              <w:rPr>
                <w:b/>
                <w:bCs/>
                <w:iCs/>
                <w:sz w:val="22"/>
                <w:szCs w:val="22"/>
                <w:u w:val="single"/>
                <w:lang w:val="en-US" w:eastAsia="zh-CN"/>
              </w:rPr>
              <w:t>18</w:t>
            </w:r>
            <w:r w:rsidRPr="00FB1A93">
              <w:rPr>
                <w:sz w:val="22"/>
                <w:szCs w:val="22"/>
                <w:lang w:val="en-US"/>
              </w:rPr>
              <w:t>, unless other agreements are made by the Parties</w:t>
            </w:r>
          </w:p>
        </w:tc>
        <w:tc>
          <w:tcPr>
            <w:tcW w:w="5184" w:type="dxa"/>
            <w:gridSpan w:val="2"/>
          </w:tcPr>
          <w:p w:rsidR="00B95AD3" w:rsidRPr="00FB1A93" w:rsidRDefault="00B95AD3" w:rsidP="00080C4C">
            <w:pPr>
              <w:tabs>
                <w:tab w:val="num" w:pos="540"/>
              </w:tabs>
              <w:ind w:right="29"/>
              <w:jc w:val="both"/>
            </w:pPr>
            <w:r w:rsidRPr="00FB1A93">
              <w:rPr>
                <w:sz w:val="22"/>
                <w:szCs w:val="22"/>
              </w:rPr>
              <w:t xml:space="preserve">20.4 Период оказания услуг должен начинаться с момента вступления в силу Контракта и действовать до </w:t>
            </w:r>
            <w:r w:rsidRPr="00FB1A93">
              <w:rPr>
                <w:b/>
                <w:bCs/>
                <w:iCs/>
                <w:sz w:val="22"/>
                <w:szCs w:val="22"/>
                <w:u w:val="single"/>
              </w:rPr>
              <w:t xml:space="preserve"> 31 декабря 2018 года</w:t>
            </w:r>
            <w:r w:rsidRPr="00FB1A93">
              <w:rPr>
                <w:sz w:val="22"/>
                <w:szCs w:val="22"/>
              </w:rPr>
              <w:t>, если не оговорено иначе в другом соглашении Сторон.</w:t>
            </w:r>
          </w:p>
        </w:tc>
      </w:tr>
      <w:tr w:rsidR="00B95AD3" w:rsidRPr="00FB1A93" w:rsidTr="00A23C25">
        <w:trPr>
          <w:gridAfter w:val="2"/>
          <w:wAfter w:w="4923" w:type="dxa"/>
          <w:trHeight w:val="80"/>
        </w:trPr>
        <w:tc>
          <w:tcPr>
            <w:tcW w:w="4950" w:type="dxa"/>
            <w:gridSpan w:val="3"/>
          </w:tcPr>
          <w:p w:rsidR="00B95AD3" w:rsidRPr="00FB1A93" w:rsidRDefault="00B95AD3" w:rsidP="00C027F8">
            <w:pPr>
              <w:jc w:val="both"/>
            </w:pPr>
          </w:p>
        </w:tc>
        <w:tc>
          <w:tcPr>
            <w:tcW w:w="5184" w:type="dxa"/>
            <w:gridSpan w:val="2"/>
          </w:tcPr>
          <w:p w:rsidR="00B95AD3" w:rsidRPr="00FB1A93" w:rsidRDefault="00B95AD3" w:rsidP="00C027F8">
            <w:pPr>
              <w:jc w:val="both"/>
            </w:pPr>
          </w:p>
        </w:tc>
      </w:tr>
      <w:tr w:rsidR="00B95AD3" w:rsidRPr="00FB1A93" w:rsidTr="00A23C25">
        <w:trPr>
          <w:gridAfter w:val="2"/>
          <w:wAfter w:w="4923" w:type="dxa"/>
          <w:trHeight w:val="80"/>
        </w:trPr>
        <w:tc>
          <w:tcPr>
            <w:tcW w:w="4950" w:type="dxa"/>
            <w:gridSpan w:val="3"/>
          </w:tcPr>
          <w:p w:rsidR="00B95AD3" w:rsidRPr="00FB1A93" w:rsidRDefault="00B95AD3" w:rsidP="00C027F8">
            <w:pPr>
              <w:pStyle w:val="2"/>
              <w:numPr>
                <w:ilvl w:val="0"/>
                <w:numId w:val="0"/>
              </w:numPr>
              <w:tabs>
                <w:tab w:val="left" w:pos="1620"/>
              </w:tabs>
              <w:spacing w:before="0" w:after="0" w:line="240" w:lineRule="auto"/>
              <w:ind w:right="69"/>
              <w:jc w:val="both"/>
              <w:rPr>
                <w:color w:val="auto"/>
                <w:sz w:val="22"/>
                <w:szCs w:val="22"/>
                <w:u w:val="none"/>
                <w:lang w:val="ru-RU"/>
              </w:rPr>
            </w:pPr>
            <w:r w:rsidRPr="00FB1A93">
              <w:rPr>
                <w:sz w:val="22"/>
                <w:szCs w:val="22"/>
                <w:u w:val="none"/>
              </w:rPr>
              <w:t>ARTICLE 21  MISCELLANEOUS</w:t>
            </w:r>
          </w:p>
        </w:tc>
        <w:tc>
          <w:tcPr>
            <w:tcW w:w="5184" w:type="dxa"/>
            <w:gridSpan w:val="2"/>
          </w:tcPr>
          <w:p w:rsidR="00B95AD3" w:rsidRPr="00FB1A93" w:rsidRDefault="00B95AD3" w:rsidP="00C027F8">
            <w:pPr>
              <w:pStyle w:val="2"/>
              <w:numPr>
                <w:ilvl w:val="0"/>
                <w:numId w:val="0"/>
              </w:numPr>
              <w:tabs>
                <w:tab w:val="left" w:pos="1620"/>
              </w:tabs>
              <w:spacing w:before="0" w:after="0" w:line="240" w:lineRule="auto"/>
              <w:ind w:right="307"/>
              <w:jc w:val="both"/>
              <w:rPr>
                <w:color w:val="auto"/>
                <w:sz w:val="22"/>
                <w:szCs w:val="22"/>
                <w:u w:val="none"/>
                <w:lang w:val="ru-RU"/>
              </w:rPr>
            </w:pPr>
            <w:r w:rsidRPr="00FB1A93">
              <w:rPr>
                <w:sz w:val="22"/>
                <w:szCs w:val="22"/>
                <w:u w:val="none"/>
              </w:rPr>
              <w:t>СТАТЬЯ 21  РАЗНОЕ</w:t>
            </w:r>
          </w:p>
        </w:tc>
      </w:tr>
      <w:tr w:rsidR="00B95AD3" w:rsidRPr="00FB1A93" w:rsidTr="00A23C25">
        <w:trPr>
          <w:gridAfter w:val="2"/>
          <w:wAfter w:w="4923" w:type="dxa"/>
          <w:trHeight w:val="80"/>
        </w:trPr>
        <w:tc>
          <w:tcPr>
            <w:tcW w:w="4950" w:type="dxa"/>
            <w:gridSpan w:val="3"/>
          </w:tcPr>
          <w:p w:rsidR="00B95AD3" w:rsidRPr="00FB1A93" w:rsidRDefault="00B95AD3" w:rsidP="00C027F8">
            <w:pPr>
              <w:jc w:val="both"/>
            </w:pPr>
          </w:p>
        </w:tc>
        <w:tc>
          <w:tcPr>
            <w:tcW w:w="5184" w:type="dxa"/>
            <w:gridSpan w:val="2"/>
          </w:tcPr>
          <w:p w:rsidR="00B95AD3" w:rsidRPr="00FB1A93" w:rsidRDefault="00B95AD3" w:rsidP="00C027F8">
            <w:pPr>
              <w:jc w:val="both"/>
            </w:pP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rPr>
                <w:lang w:val="en-US"/>
              </w:rPr>
            </w:pPr>
            <w:r w:rsidRPr="00FB1A93">
              <w:rPr>
                <w:sz w:val="22"/>
                <w:szCs w:val="22"/>
                <w:lang w:val="en-US"/>
              </w:rPr>
              <w:t xml:space="preserve">21.1 The Contract is made out in 2 (two) originals in a bilingual version (English and Russian), one original </w:t>
            </w:r>
            <w:r w:rsidRPr="00FB1A93">
              <w:rPr>
                <w:sz w:val="22"/>
                <w:szCs w:val="22"/>
                <w:lang w:val="en-US" w:eastAsia="zh-CN"/>
              </w:rPr>
              <w:t>for each party</w:t>
            </w:r>
            <w:r w:rsidRPr="00FB1A93">
              <w:rPr>
                <w:sz w:val="22"/>
                <w:szCs w:val="22"/>
                <w:lang w:val="en-US"/>
              </w:rPr>
              <w:t xml:space="preserve">. English version prevails in case of </w:t>
            </w:r>
            <w:r w:rsidRPr="00FB1A93">
              <w:rPr>
                <w:sz w:val="22"/>
                <w:szCs w:val="22"/>
                <w:lang w:val="en-US" w:eastAsia="zh-CN"/>
              </w:rPr>
              <w:t xml:space="preserve">any </w:t>
            </w:r>
            <w:r w:rsidRPr="00FB1A93">
              <w:rPr>
                <w:sz w:val="22"/>
                <w:szCs w:val="22"/>
                <w:lang w:val="en-US"/>
              </w:rPr>
              <w:t>discrepancy existing in the two languages.</w:t>
            </w:r>
          </w:p>
          <w:p w:rsidR="00B95AD3" w:rsidRPr="00FB1A93" w:rsidRDefault="00B95AD3">
            <w:pPr>
              <w:ind w:right="69"/>
              <w:jc w:val="both"/>
              <w:rPr>
                <w:lang w:val="en-US"/>
              </w:rPr>
            </w:pPr>
          </w:p>
        </w:tc>
        <w:tc>
          <w:tcPr>
            <w:tcW w:w="5184" w:type="dxa"/>
            <w:gridSpan w:val="2"/>
          </w:tcPr>
          <w:p w:rsidR="00B95AD3" w:rsidRPr="00FB1A93" w:rsidRDefault="00B95AD3" w:rsidP="00080C4C">
            <w:pPr>
              <w:tabs>
                <w:tab w:val="num" w:pos="540"/>
              </w:tabs>
              <w:jc w:val="both"/>
            </w:pPr>
            <w:r w:rsidRPr="00FB1A93">
              <w:rPr>
                <w:sz w:val="22"/>
                <w:szCs w:val="22"/>
              </w:rPr>
              <w:t>21.1 Контракт подготовлен в 2 (двух) оригинальных копиях в двуязычном варианте (на английском и русском языках), по одному экземпляру для каждой из Сторон. В случае разночтений русского и английского текстов контракта английский текст является приоритетным.</w:t>
            </w:r>
          </w:p>
        </w:tc>
      </w:tr>
      <w:tr w:rsidR="00B95AD3" w:rsidRPr="00FB1A93" w:rsidTr="00A23C25">
        <w:trPr>
          <w:gridAfter w:val="2"/>
          <w:wAfter w:w="4923" w:type="dxa"/>
          <w:trHeight w:val="80"/>
        </w:trPr>
        <w:tc>
          <w:tcPr>
            <w:tcW w:w="4950" w:type="dxa"/>
            <w:gridSpan w:val="3"/>
          </w:tcPr>
          <w:p w:rsidR="00B95AD3" w:rsidRPr="00FB1A93" w:rsidRDefault="00B95AD3" w:rsidP="00C027F8">
            <w:pPr>
              <w:jc w:val="both"/>
            </w:pPr>
          </w:p>
        </w:tc>
        <w:tc>
          <w:tcPr>
            <w:tcW w:w="5184" w:type="dxa"/>
            <w:gridSpan w:val="2"/>
          </w:tcPr>
          <w:p w:rsidR="00B95AD3" w:rsidRPr="00FB1A93" w:rsidRDefault="00B95AD3" w:rsidP="00080C4C">
            <w:pPr>
              <w:ind w:right="-91"/>
              <w:jc w:val="both"/>
            </w:pPr>
          </w:p>
        </w:tc>
      </w:tr>
      <w:tr w:rsidR="00B95AD3" w:rsidRPr="00FB1A93" w:rsidTr="00A23C25">
        <w:trPr>
          <w:gridAfter w:val="2"/>
          <w:wAfter w:w="4923" w:type="dxa"/>
          <w:trHeight w:val="80"/>
        </w:trPr>
        <w:tc>
          <w:tcPr>
            <w:tcW w:w="4950" w:type="dxa"/>
            <w:gridSpan w:val="3"/>
          </w:tcPr>
          <w:p w:rsidR="00B95AD3" w:rsidRPr="00FB1A93" w:rsidRDefault="00B95AD3" w:rsidP="002B039B">
            <w:pPr>
              <w:tabs>
                <w:tab w:val="num" w:pos="540"/>
              </w:tabs>
              <w:ind w:right="69"/>
              <w:jc w:val="both"/>
              <w:rPr>
                <w:lang w:val="en-US"/>
              </w:rPr>
            </w:pPr>
            <w:r w:rsidRPr="00FB1A93">
              <w:rPr>
                <w:sz w:val="22"/>
                <w:szCs w:val="22"/>
                <w:lang w:val="en-US"/>
              </w:rPr>
              <w:lastRenderedPageBreak/>
              <w:t>21.2 All the Appendices to this Contract shall form an integral part of the Contract and have the same force as the Contract itself. Should the provisions of the Contract be amended, modified, or supplemented, Amendments to the contract in written form shall be signed by the authorized representatives of both Parties. Such documents shall form an integral part of the Contract, having the relative effectiveness.</w:t>
            </w:r>
          </w:p>
        </w:tc>
        <w:tc>
          <w:tcPr>
            <w:tcW w:w="5184" w:type="dxa"/>
            <w:gridSpan w:val="2"/>
          </w:tcPr>
          <w:p w:rsidR="00B95AD3" w:rsidRPr="00FB1A93" w:rsidRDefault="00B95AD3" w:rsidP="00080C4C">
            <w:pPr>
              <w:tabs>
                <w:tab w:val="num" w:pos="540"/>
              </w:tabs>
              <w:ind w:right="29"/>
              <w:jc w:val="both"/>
            </w:pPr>
            <w:r w:rsidRPr="00FB1A93">
              <w:rPr>
                <w:sz w:val="22"/>
                <w:szCs w:val="22"/>
              </w:rPr>
              <w:t>21.2 Все Приложения к настоящему Контракту составляют его неотъемлемую часть и обладают той же юридической силой, что и сам Контракт. В случае внесения поправок, изменений или дополнений в положения Контракта официальными представителями обеих сторон подписываются Дополнения к Контракту. Настоящие документы должны составить неотъемлемую часть Контракта и обладать соответствующей юридической силой.</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080C4C">
            <w:pPr>
              <w:tabs>
                <w:tab w:val="num" w:pos="540"/>
              </w:tabs>
              <w:ind w:right="29"/>
              <w:jc w:val="both"/>
            </w:pP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rPr>
                <w:lang w:val="en-US"/>
              </w:rPr>
            </w:pPr>
            <w:r w:rsidRPr="00FB1A93">
              <w:rPr>
                <w:sz w:val="22"/>
                <w:szCs w:val="22"/>
                <w:lang w:val="en-US"/>
              </w:rPr>
              <w:t>21.3 This Contract contains the entire agreement between the Parties with respect to the subject matter hereof. All previous agreements stated in the correspondence, fax and minutes of meeting in connection with the Contract shall be null and void after the Contract becomes effective.</w:t>
            </w:r>
          </w:p>
          <w:p w:rsidR="00B95AD3" w:rsidRPr="00FB1A93" w:rsidRDefault="00B95AD3">
            <w:pPr>
              <w:ind w:right="69"/>
              <w:jc w:val="both"/>
              <w:rPr>
                <w:lang w:val="en-US"/>
              </w:rPr>
            </w:pPr>
          </w:p>
        </w:tc>
        <w:tc>
          <w:tcPr>
            <w:tcW w:w="5184" w:type="dxa"/>
            <w:gridSpan w:val="2"/>
          </w:tcPr>
          <w:p w:rsidR="00B95AD3" w:rsidRPr="00FB1A93" w:rsidRDefault="00B95AD3" w:rsidP="00080C4C">
            <w:pPr>
              <w:tabs>
                <w:tab w:val="num" w:pos="540"/>
              </w:tabs>
              <w:ind w:right="29"/>
              <w:jc w:val="both"/>
            </w:pPr>
            <w:r w:rsidRPr="00FB1A93">
              <w:rPr>
                <w:sz w:val="22"/>
                <w:szCs w:val="22"/>
              </w:rPr>
              <w:t>21.3 Настоящий Контракт включает в себя неделимое соглашение между Сторонами в отношении обозначенной в нем темы. Все предыдущие договоренности, изложенные при переписке, обмене факсами и в протоколах встреч, имеющие отношение к Контракту, теряют юридическую силы с момента вступления в силу настоящего Контракта.</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080C4C">
            <w:pPr>
              <w:tabs>
                <w:tab w:val="num" w:pos="540"/>
              </w:tabs>
              <w:ind w:right="29"/>
              <w:jc w:val="both"/>
            </w:pP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rPr>
                <w:lang w:val="en-US"/>
              </w:rPr>
            </w:pPr>
            <w:r w:rsidRPr="00FB1A93">
              <w:rPr>
                <w:sz w:val="22"/>
                <w:szCs w:val="22"/>
                <w:lang w:val="en-US"/>
              </w:rPr>
              <w:t>21.4 Should for any reason any of the provisions of the Contract be or become void, the remaining parts thereof shall remain valid. The Parties shall agree, if necessary, upon replacement of such void provision with a valid one corresponding as closely as possible to the intention of the void provision.</w:t>
            </w:r>
          </w:p>
          <w:p w:rsidR="00B95AD3" w:rsidRPr="00FB1A93" w:rsidRDefault="00B95AD3">
            <w:pPr>
              <w:ind w:right="69"/>
              <w:jc w:val="both"/>
              <w:rPr>
                <w:lang w:val="en-US"/>
              </w:rPr>
            </w:pPr>
          </w:p>
        </w:tc>
        <w:tc>
          <w:tcPr>
            <w:tcW w:w="5184" w:type="dxa"/>
            <w:gridSpan w:val="2"/>
          </w:tcPr>
          <w:p w:rsidR="00B95AD3" w:rsidRPr="00FB1A93" w:rsidRDefault="00B95AD3" w:rsidP="00080C4C">
            <w:pPr>
              <w:tabs>
                <w:tab w:val="num" w:pos="540"/>
              </w:tabs>
              <w:ind w:right="29"/>
              <w:jc w:val="both"/>
            </w:pPr>
            <w:r w:rsidRPr="00FB1A93">
              <w:rPr>
                <w:sz w:val="22"/>
                <w:szCs w:val="22"/>
              </w:rPr>
              <w:t>21.4 В случае, если по какой-либо причине любое из положений Контракта является или  становится юридически неправомерным, остальные разделы Контракта должны оставаться в силе. Стороны, при необходимости, должны прийти к соглашению о замене такого рода положения правомерным, наиболее соответствующим цели настоящего положения.</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C027F8">
            <w:pPr>
              <w:tabs>
                <w:tab w:val="num" w:pos="54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080C4C">
            <w:pPr>
              <w:pStyle w:val="2"/>
              <w:numPr>
                <w:ilvl w:val="0"/>
                <w:numId w:val="0"/>
              </w:numPr>
              <w:tabs>
                <w:tab w:val="left" w:pos="1620"/>
              </w:tabs>
              <w:spacing w:before="0" w:after="0" w:line="240" w:lineRule="auto"/>
              <w:ind w:right="69"/>
              <w:jc w:val="both"/>
              <w:rPr>
                <w:color w:val="auto"/>
                <w:sz w:val="22"/>
                <w:szCs w:val="22"/>
                <w:u w:val="none"/>
                <w:lang w:val="ru-RU"/>
              </w:rPr>
            </w:pPr>
            <w:r w:rsidRPr="00FB1A93">
              <w:rPr>
                <w:sz w:val="22"/>
                <w:szCs w:val="22"/>
                <w:u w:val="none"/>
              </w:rPr>
              <w:t>ARTICLE 22  LEGAL ADDRESSES</w:t>
            </w:r>
          </w:p>
        </w:tc>
        <w:tc>
          <w:tcPr>
            <w:tcW w:w="5184" w:type="dxa"/>
            <w:gridSpan w:val="2"/>
          </w:tcPr>
          <w:p w:rsidR="00B95AD3" w:rsidRPr="00FB1A93" w:rsidRDefault="00B95AD3" w:rsidP="00080C4C">
            <w:pPr>
              <w:pStyle w:val="2"/>
              <w:numPr>
                <w:ilvl w:val="0"/>
                <w:numId w:val="0"/>
              </w:numPr>
              <w:tabs>
                <w:tab w:val="left" w:pos="1620"/>
              </w:tabs>
              <w:spacing w:before="0" w:after="0" w:line="240" w:lineRule="auto"/>
              <w:ind w:right="307"/>
              <w:jc w:val="both"/>
              <w:rPr>
                <w:color w:val="auto"/>
                <w:sz w:val="22"/>
                <w:szCs w:val="22"/>
                <w:u w:val="none"/>
                <w:lang w:val="ru-RU"/>
              </w:rPr>
            </w:pPr>
            <w:r w:rsidRPr="00FB1A93">
              <w:rPr>
                <w:sz w:val="22"/>
                <w:szCs w:val="22"/>
                <w:u w:val="none"/>
              </w:rPr>
              <w:t>СТАТЬЯ 22  ЮРИДИЧЕСКИЕ АДРЕСА</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C027F8">
            <w:pPr>
              <w:tabs>
                <w:tab w:val="num" w:pos="540"/>
              </w:tabs>
              <w:ind w:right="307"/>
              <w:jc w:val="both"/>
            </w:pPr>
          </w:p>
        </w:tc>
      </w:tr>
      <w:tr w:rsidR="00B95AD3" w:rsidRPr="00FB1A93" w:rsidTr="00A23C25">
        <w:trPr>
          <w:gridAfter w:val="2"/>
          <w:wAfter w:w="4923" w:type="dxa"/>
          <w:trHeight w:val="80"/>
        </w:trPr>
        <w:tc>
          <w:tcPr>
            <w:tcW w:w="4950" w:type="dxa"/>
            <w:gridSpan w:val="3"/>
          </w:tcPr>
          <w:p w:rsidR="00B95AD3" w:rsidRPr="00FB1A93" w:rsidRDefault="00075E43">
            <w:pPr>
              <w:tabs>
                <w:tab w:val="left" w:pos="900"/>
              </w:tabs>
              <w:ind w:right="69"/>
              <w:jc w:val="both"/>
              <w:rPr>
                <w:b/>
                <w:bCs/>
                <w:lang w:val="en-US"/>
              </w:rPr>
            </w:pPr>
            <w:ins w:id="1285" w:author="Павлютенков Юрий Владимирович" w:date="2014-03-28T09:28:00Z">
              <w:r w:rsidRPr="00075E43">
                <w:rPr>
                  <w:b/>
                  <w:bCs/>
                  <w:sz w:val="22"/>
                  <w:szCs w:val="22"/>
                  <w:highlight w:val="green"/>
                  <w:lang w:val="en-US"/>
                  <w:rPrChange w:id="1286" w:author="Павлютенков Юрий Владимирович" w:date="2014-03-28T09:28:00Z">
                    <w:rPr>
                      <w:szCs w:val="32"/>
                      <w:lang w:val="en-US"/>
                    </w:rPr>
                  </w:rPrChange>
                </w:rPr>
                <w:t>Nuclear Power Production and Development Co</w:t>
              </w:r>
              <w:r w:rsidR="007324D3">
                <w:rPr>
                  <w:szCs w:val="32"/>
                  <w:lang w:val="en-US"/>
                </w:rPr>
                <w:t xml:space="preserve"> </w:t>
              </w:r>
              <w:r w:rsidRPr="00075E43">
                <w:rPr>
                  <w:b/>
                  <w:bCs/>
                  <w:sz w:val="22"/>
                  <w:szCs w:val="22"/>
                  <w:highlight w:val="green"/>
                  <w:lang w:val="en-US"/>
                  <w:rPrChange w:id="1287" w:author="Павлютенков Юрий Владимирович" w:date="2014-03-28T09:28:00Z">
                    <w:rPr>
                      <w:szCs w:val="32"/>
                      <w:lang w:val="en-US"/>
                    </w:rPr>
                  </w:rPrChange>
                </w:rPr>
                <w:t>of IRAN</w:t>
              </w:r>
              <w:r w:rsidR="007324D3" w:rsidRPr="00FB1A93" w:rsidDel="007324D3">
                <w:rPr>
                  <w:b/>
                  <w:bCs/>
                  <w:sz w:val="22"/>
                  <w:szCs w:val="22"/>
                  <w:lang w:val="en-US"/>
                </w:rPr>
                <w:t xml:space="preserve"> </w:t>
              </w:r>
            </w:ins>
            <w:del w:id="1288" w:author="Павлютенков Юрий Владимирович" w:date="2014-03-28T09:28:00Z">
              <w:r w:rsidR="00B95AD3" w:rsidRPr="00FB1A93" w:rsidDel="007324D3">
                <w:rPr>
                  <w:b/>
                  <w:bCs/>
                  <w:sz w:val="22"/>
                  <w:szCs w:val="22"/>
                  <w:lang w:val="en-US"/>
                </w:rPr>
                <w:delText>Atomic Energy Organization of Iran</w:delText>
              </w:r>
            </w:del>
            <w:r w:rsidR="00B95AD3" w:rsidRPr="00FB1A93">
              <w:rPr>
                <w:b/>
                <w:bCs/>
                <w:sz w:val="22"/>
                <w:szCs w:val="22"/>
                <w:lang w:val="en-US"/>
              </w:rPr>
              <w:t xml:space="preserve"> </w:t>
            </w:r>
          </w:p>
          <w:p w:rsidR="00B95AD3" w:rsidRPr="00FB1A93" w:rsidRDefault="00B95AD3">
            <w:pPr>
              <w:tabs>
                <w:tab w:val="left" w:pos="900"/>
              </w:tabs>
              <w:ind w:right="69"/>
              <w:jc w:val="both"/>
              <w:rPr>
                <w:lang w:val="en-US" w:eastAsia="zh-CN"/>
              </w:rPr>
            </w:pPr>
            <w:r w:rsidRPr="00FB1A93">
              <w:rPr>
                <w:sz w:val="22"/>
                <w:szCs w:val="22"/>
                <w:lang w:val="en-US"/>
              </w:rPr>
              <w:t>________________________</w:t>
            </w:r>
          </w:p>
          <w:p w:rsidR="00B95AD3" w:rsidRPr="00FB1A93" w:rsidRDefault="00B95AD3">
            <w:pPr>
              <w:tabs>
                <w:tab w:val="left" w:pos="900"/>
              </w:tabs>
              <w:ind w:right="69"/>
              <w:jc w:val="both"/>
              <w:rPr>
                <w:lang w:val="en-US" w:eastAsia="zh-CN"/>
              </w:rPr>
            </w:pPr>
          </w:p>
          <w:p w:rsidR="00B95AD3" w:rsidRPr="00FB1A93" w:rsidRDefault="00B95AD3">
            <w:pPr>
              <w:tabs>
                <w:tab w:val="left" w:pos="900"/>
              </w:tabs>
              <w:ind w:right="69"/>
              <w:jc w:val="both"/>
              <w:rPr>
                <w:lang w:val="de-DE"/>
              </w:rPr>
            </w:pPr>
            <w:r w:rsidRPr="00FB1A93">
              <w:rPr>
                <w:sz w:val="22"/>
                <w:szCs w:val="22"/>
                <w:lang w:val="de-DE"/>
              </w:rPr>
              <w:t xml:space="preserve">Fax:+ </w:t>
            </w:r>
          </w:p>
          <w:p w:rsidR="00B95AD3" w:rsidRPr="00FB1A93" w:rsidRDefault="00B95AD3">
            <w:pPr>
              <w:tabs>
                <w:tab w:val="left" w:pos="900"/>
              </w:tabs>
              <w:ind w:right="69"/>
              <w:jc w:val="both"/>
            </w:pPr>
            <w:r w:rsidRPr="00FB1A93">
              <w:rPr>
                <w:sz w:val="22"/>
                <w:szCs w:val="22"/>
                <w:lang w:val="de-DE"/>
              </w:rPr>
              <w:t>Tel: +</w:t>
            </w:r>
          </w:p>
          <w:p w:rsidR="00B95AD3" w:rsidRPr="00FB1A93" w:rsidRDefault="00B95AD3" w:rsidP="00080C4C">
            <w:pPr>
              <w:tabs>
                <w:tab w:val="left" w:pos="900"/>
              </w:tabs>
              <w:ind w:right="69"/>
              <w:jc w:val="both"/>
            </w:pPr>
            <w:r w:rsidRPr="00FB1A93">
              <w:rPr>
                <w:sz w:val="22"/>
                <w:szCs w:val="22"/>
                <w:lang w:val="de-DE"/>
              </w:rPr>
              <w:t xml:space="preserve">E-mail: </w:t>
            </w:r>
          </w:p>
        </w:tc>
        <w:tc>
          <w:tcPr>
            <w:tcW w:w="5184" w:type="dxa"/>
            <w:gridSpan w:val="2"/>
          </w:tcPr>
          <w:p w:rsidR="00B95AD3" w:rsidRPr="00FB1A93" w:rsidRDefault="00075E43">
            <w:pPr>
              <w:pStyle w:val="8"/>
              <w:spacing w:before="0" w:after="0"/>
              <w:ind w:right="307"/>
              <w:jc w:val="both"/>
              <w:rPr>
                <w:b/>
                <w:bCs/>
                <w:i w:val="0"/>
              </w:rPr>
            </w:pPr>
            <w:ins w:id="1289" w:author="Павлютенков Юрий Владимирович" w:date="2014-03-28T09:29:00Z">
              <w:r w:rsidRPr="00075E43">
                <w:rPr>
                  <w:b/>
                  <w:bCs/>
                  <w:i w:val="0"/>
                  <w:iCs w:val="0"/>
                  <w:sz w:val="22"/>
                  <w:szCs w:val="22"/>
                  <w:highlight w:val="green"/>
                  <w:rPrChange w:id="1290" w:author="Павлютенков Юрий Владимирович" w:date="2014-03-28T09:29:00Z">
                    <w:rPr>
                      <w:b/>
                      <w:i w:val="0"/>
                      <w:iCs w:val="0"/>
                      <w:color w:val="993300"/>
                      <w:sz w:val="32"/>
                      <w:szCs w:val="32"/>
                      <w:u w:val="single"/>
                    </w:rPr>
                  </w:rPrChange>
                </w:rPr>
                <w:t>Компани</w:t>
              </w:r>
              <w:r w:rsidR="007324D3">
                <w:rPr>
                  <w:b/>
                  <w:bCs/>
                  <w:i w:val="0"/>
                  <w:iCs w:val="0"/>
                  <w:sz w:val="22"/>
                  <w:szCs w:val="22"/>
                  <w:highlight w:val="green"/>
                </w:rPr>
                <w:t>я</w:t>
              </w:r>
              <w:r w:rsidRPr="00075E43">
                <w:rPr>
                  <w:b/>
                  <w:bCs/>
                  <w:i w:val="0"/>
                  <w:iCs w:val="0"/>
                  <w:sz w:val="22"/>
                  <w:szCs w:val="22"/>
                  <w:highlight w:val="green"/>
                  <w:rPrChange w:id="1291" w:author="Павлютенков Юрий Владимирович" w:date="2014-03-28T09:29:00Z">
                    <w:rPr>
                      <w:b/>
                      <w:i w:val="0"/>
                      <w:iCs w:val="0"/>
                      <w:color w:val="993300"/>
                      <w:sz w:val="32"/>
                      <w:szCs w:val="32"/>
                      <w:u w:val="single"/>
                    </w:rPr>
                  </w:rPrChange>
                </w:rPr>
                <w:t xml:space="preserve"> по производству и развитию ядерной энергии Ирана</w:t>
              </w:r>
            </w:ins>
            <w:del w:id="1292" w:author="Павлютенков Юрий Владимирович" w:date="2014-03-28T09:29:00Z">
              <w:r w:rsidR="00B95AD3" w:rsidRPr="00FB1A93" w:rsidDel="007324D3">
                <w:rPr>
                  <w:b/>
                  <w:bCs/>
                  <w:i w:val="0"/>
                  <w:sz w:val="22"/>
                  <w:szCs w:val="22"/>
                </w:rPr>
                <w:delText>Организация по атомной энергии Ирана</w:delText>
              </w:r>
            </w:del>
          </w:p>
          <w:p w:rsidR="00B95AD3" w:rsidRPr="00FB1A93" w:rsidRDefault="00B95AD3">
            <w:pPr>
              <w:tabs>
                <w:tab w:val="left" w:pos="900"/>
              </w:tabs>
              <w:ind w:right="309"/>
              <w:jc w:val="both"/>
              <w:rPr>
                <w:lang w:eastAsia="zh-CN"/>
              </w:rPr>
            </w:pPr>
            <w:r w:rsidRPr="00FB1A93">
              <w:rPr>
                <w:sz w:val="22"/>
                <w:szCs w:val="22"/>
              </w:rPr>
              <w:t>____________________</w:t>
            </w:r>
          </w:p>
          <w:p w:rsidR="00B95AD3" w:rsidRPr="00FB1A93" w:rsidRDefault="00B95AD3">
            <w:pPr>
              <w:tabs>
                <w:tab w:val="left" w:pos="900"/>
              </w:tabs>
              <w:ind w:right="307"/>
              <w:jc w:val="both"/>
              <w:rPr>
                <w:lang w:eastAsia="zh-CN"/>
              </w:rPr>
            </w:pPr>
          </w:p>
          <w:p w:rsidR="00B95AD3" w:rsidRPr="00FB1A93" w:rsidRDefault="00B95AD3">
            <w:pPr>
              <w:tabs>
                <w:tab w:val="left" w:pos="900"/>
              </w:tabs>
              <w:ind w:right="307"/>
              <w:jc w:val="both"/>
            </w:pPr>
            <w:r w:rsidRPr="00FB1A93">
              <w:rPr>
                <w:sz w:val="22"/>
                <w:szCs w:val="22"/>
              </w:rPr>
              <w:t xml:space="preserve">Факс:+ </w:t>
            </w:r>
          </w:p>
          <w:p w:rsidR="00B95AD3" w:rsidRPr="00FB1A93" w:rsidRDefault="00B95AD3">
            <w:pPr>
              <w:tabs>
                <w:tab w:val="left" w:pos="900"/>
              </w:tabs>
              <w:ind w:right="307"/>
              <w:jc w:val="both"/>
            </w:pPr>
            <w:r w:rsidRPr="00FB1A93">
              <w:rPr>
                <w:sz w:val="22"/>
                <w:szCs w:val="22"/>
              </w:rPr>
              <w:t xml:space="preserve">Телефон: + </w:t>
            </w:r>
          </w:p>
          <w:p w:rsidR="00B95AD3" w:rsidRPr="00FB1A93" w:rsidRDefault="00B95AD3" w:rsidP="00080C4C">
            <w:pPr>
              <w:tabs>
                <w:tab w:val="left" w:pos="900"/>
                <w:tab w:val="left" w:pos="3165"/>
              </w:tabs>
              <w:ind w:right="307"/>
              <w:jc w:val="both"/>
            </w:pPr>
            <w:r w:rsidRPr="00FB1A93">
              <w:rPr>
                <w:sz w:val="22"/>
                <w:szCs w:val="22"/>
              </w:rPr>
              <w:t xml:space="preserve">E-mail: </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C027F8">
            <w:pPr>
              <w:tabs>
                <w:tab w:val="num" w:pos="54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080C4C">
            <w:pPr>
              <w:tabs>
                <w:tab w:val="left" w:pos="900"/>
              </w:tabs>
              <w:ind w:right="69"/>
              <w:jc w:val="both"/>
              <w:rPr>
                <w:lang w:val="en-US"/>
              </w:rPr>
            </w:pPr>
            <w:r w:rsidRPr="00FB1A93">
              <w:rPr>
                <w:sz w:val="22"/>
                <w:szCs w:val="22"/>
                <w:lang w:val="en-US"/>
              </w:rPr>
              <w:t>Technical contact:</w:t>
            </w:r>
          </w:p>
          <w:p w:rsidR="00B95AD3" w:rsidRPr="00FB1A93" w:rsidRDefault="00B95AD3" w:rsidP="00080C4C">
            <w:pPr>
              <w:tabs>
                <w:tab w:val="left" w:pos="900"/>
              </w:tabs>
              <w:ind w:right="69"/>
              <w:jc w:val="both"/>
              <w:rPr>
                <w:lang w:val="en-US" w:eastAsia="zh-CN"/>
              </w:rPr>
            </w:pPr>
            <w:r w:rsidRPr="00FB1A93">
              <w:rPr>
                <w:sz w:val="22"/>
                <w:szCs w:val="22"/>
                <w:lang w:val="en-US"/>
              </w:rPr>
              <w:t xml:space="preserve">Mr. </w:t>
            </w:r>
          </w:p>
          <w:p w:rsidR="00B95AD3" w:rsidRPr="00FB1A93" w:rsidRDefault="00B95AD3" w:rsidP="00080C4C">
            <w:pPr>
              <w:tabs>
                <w:tab w:val="left" w:pos="900"/>
              </w:tabs>
              <w:ind w:right="69"/>
              <w:jc w:val="both"/>
              <w:rPr>
                <w:lang w:val="en-US"/>
              </w:rPr>
            </w:pPr>
            <w:r w:rsidRPr="00FB1A93">
              <w:rPr>
                <w:sz w:val="22"/>
                <w:szCs w:val="22"/>
                <w:lang w:val="en-US"/>
              </w:rPr>
              <w:t xml:space="preserve">Fax:+ </w:t>
            </w:r>
          </w:p>
          <w:p w:rsidR="00B95AD3" w:rsidRPr="00FB1A93" w:rsidRDefault="00B95AD3" w:rsidP="00080C4C">
            <w:pPr>
              <w:tabs>
                <w:tab w:val="left" w:pos="900"/>
              </w:tabs>
              <w:ind w:right="69"/>
              <w:jc w:val="both"/>
              <w:rPr>
                <w:lang w:val="en-US"/>
              </w:rPr>
            </w:pPr>
            <w:r w:rsidRPr="00FB1A93">
              <w:rPr>
                <w:sz w:val="22"/>
                <w:szCs w:val="22"/>
                <w:lang w:val="en-US"/>
              </w:rPr>
              <w:t xml:space="preserve">Tel: + </w:t>
            </w:r>
          </w:p>
          <w:p w:rsidR="00B95AD3" w:rsidRPr="00FB1A93" w:rsidRDefault="00B95AD3" w:rsidP="00080C4C">
            <w:pPr>
              <w:tabs>
                <w:tab w:val="left" w:pos="900"/>
              </w:tabs>
              <w:ind w:right="69"/>
              <w:jc w:val="both"/>
              <w:rPr>
                <w:lang w:val="de-DE" w:eastAsia="zh-CN"/>
              </w:rPr>
            </w:pPr>
            <w:r w:rsidRPr="00FB1A93">
              <w:rPr>
                <w:sz w:val="22"/>
                <w:szCs w:val="22"/>
                <w:lang w:val="de-DE"/>
              </w:rPr>
              <w:t xml:space="preserve">E-mail: </w:t>
            </w:r>
          </w:p>
          <w:p w:rsidR="00B95AD3" w:rsidRPr="00FB1A93" w:rsidRDefault="00B95AD3">
            <w:pPr>
              <w:tabs>
                <w:tab w:val="num" w:pos="540"/>
              </w:tabs>
              <w:ind w:right="69"/>
              <w:jc w:val="both"/>
            </w:pPr>
          </w:p>
        </w:tc>
        <w:tc>
          <w:tcPr>
            <w:tcW w:w="5184" w:type="dxa"/>
            <w:gridSpan w:val="2"/>
          </w:tcPr>
          <w:p w:rsidR="00B95AD3" w:rsidRPr="00FB1A93" w:rsidRDefault="00B95AD3" w:rsidP="00080C4C">
            <w:pPr>
              <w:tabs>
                <w:tab w:val="left" w:pos="900"/>
              </w:tabs>
              <w:ind w:right="307"/>
              <w:jc w:val="both"/>
            </w:pPr>
            <w:r w:rsidRPr="00FB1A93">
              <w:rPr>
                <w:sz w:val="22"/>
                <w:szCs w:val="22"/>
              </w:rPr>
              <w:t>Контактное лицо по техническим вопросам:</w:t>
            </w:r>
          </w:p>
          <w:p w:rsidR="00B95AD3" w:rsidRPr="00FB1A93" w:rsidRDefault="00B95AD3" w:rsidP="00080C4C">
            <w:pPr>
              <w:tabs>
                <w:tab w:val="left" w:pos="900"/>
              </w:tabs>
              <w:ind w:right="307"/>
              <w:jc w:val="both"/>
            </w:pPr>
            <w:r w:rsidRPr="00FB1A93">
              <w:rPr>
                <w:sz w:val="22"/>
                <w:szCs w:val="22"/>
              </w:rPr>
              <w:t xml:space="preserve">Господин </w:t>
            </w:r>
          </w:p>
          <w:p w:rsidR="00B95AD3" w:rsidRPr="00FB1A93" w:rsidRDefault="00B95AD3" w:rsidP="002B039B">
            <w:pPr>
              <w:tabs>
                <w:tab w:val="left" w:pos="900"/>
              </w:tabs>
              <w:ind w:right="307"/>
              <w:jc w:val="both"/>
            </w:pPr>
            <w:r w:rsidRPr="00FB1A93">
              <w:rPr>
                <w:sz w:val="22"/>
                <w:szCs w:val="22"/>
              </w:rPr>
              <w:t xml:space="preserve">Факс:+ </w:t>
            </w:r>
          </w:p>
          <w:p w:rsidR="00B95AD3" w:rsidRPr="00FB1A93" w:rsidRDefault="00B95AD3" w:rsidP="002B039B">
            <w:pPr>
              <w:tabs>
                <w:tab w:val="left" w:pos="900"/>
              </w:tabs>
              <w:ind w:right="307"/>
              <w:jc w:val="both"/>
            </w:pPr>
            <w:r w:rsidRPr="00FB1A93">
              <w:rPr>
                <w:sz w:val="22"/>
                <w:szCs w:val="22"/>
              </w:rPr>
              <w:t xml:space="preserve">Телефон: + </w:t>
            </w:r>
          </w:p>
          <w:p w:rsidR="00B95AD3" w:rsidRPr="00FB1A93" w:rsidRDefault="00B95AD3" w:rsidP="002B039B">
            <w:pPr>
              <w:tabs>
                <w:tab w:val="num" w:pos="540"/>
              </w:tabs>
              <w:ind w:right="307"/>
              <w:jc w:val="both"/>
            </w:pPr>
            <w:r w:rsidRPr="00FB1A93">
              <w:rPr>
                <w:sz w:val="22"/>
                <w:szCs w:val="22"/>
              </w:rPr>
              <w:t xml:space="preserve">E-mail: </w:t>
            </w:r>
          </w:p>
        </w:tc>
      </w:tr>
      <w:tr w:rsidR="00B95AD3" w:rsidRPr="00FB1A93" w:rsidTr="00A23C25">
        <w:trPr>
          <w:gridAfter w:val="2"/>
          <w:wAfter w:w="4923" w:type="dxa"/>
          <w:trHeight w:val="80"/>
        </w:trPr>
        <w:tc>
          <w:tcPr>
            <w:tcW w:w="4950" w:type="dxa"/>
            <w:gridSpan w:val="3"/>
          </w:tcPr>
          <w:p w:rsidR="00B95AD3" w:rsidRPr="00FB1A93" w:rsidRDefault="00B95AD3">
            <w:pPr>
              <w:tabs>
                <w:tab w:val="num" w:pos="540"/>
              </w:tabs>
              <w:ind w:right="69"/>
              <w:jc w:val="both"/>
            </w:pPr>
          </w:p>
        </w:tc>
        <w:tc>
          <w:tcPr>
            <w:tcW w:w="5184" w:type="dxa"/>
            <w:gridSpan w:val="2"/>
          </w:tcPr>
          <w:p w:rsidR="00B95AD3" w:rsidRPr="00FB1A93" w:rsidRDefault="00B95AD3" w:rsidP="00C027F8">
            <w:pPr>
              <w:tabs>
                <w:tab w:val="num" w:pos="54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ind w:right="69"/>
              <w:jc w:val="both"/>
              <w:rPr>
                <w:lang w:val="en-US"/>
              </w:rPr>
            </w:pPr>
            <w:r w:rsidRPr="00FB1A93">
              <w:rPr>
                <w:sz w:val="22"/>
                <w:szCs w:val="22"/>
                <w:lang w:val="en-US"/>
              </w:rPr>
              <w:t>Commercial contact:</w:t>
            </w:r>
          </w:p>
          <w:p w:rsidR="00B95AD3" w:rsidRPr="00FB1A93" w:rsidRDefault="00B95AD3">
            <w:pPr>
              <w:tabs>
                <w:tab w:val="left" w:pos="900"/>
              </w:tabs>
              <w:ind w:right="69"/>
              <w:jc w:val="both"/>
              <w:rPr>
                <w:lang w:val="en-US"/>
              </w:rPr>
            </w:pPr>
            <w:r w:rsidRPr="00FB1A93">
              <w:rPr>
                <w:sz w:val="22"/>
                <w:szCs w:val="22"/>
                <w:lang w:val="en-US"/>
              </w:rPr>
              <w:t xml:space="preserve">Mr. </w:t>
            </w:r>
          </w:p>
          <w:p w:rsidR="00B95AD3" w:rsidRPr="00FB1A93" w:rsidRDefault="00B95AD3">
            <w:pPr>
              <w:tabs>
                <w:tab w:val="left" w:pos="900"/>
              </w:tabs>
              <w:ind w:right="69"/>
              <w:jc w:val="both"/>
              <w:rPr>
                <w:lang w:val="en-US" w:eastAsia="zh-CN"/>
              </w:rPr>
            </w:pPr>
            <w:r w:rsidRPr="00FB1A93">
              <w:rPr>
                <w:sz w:val="22"/>
                <w:szCs w:val="22"/>
                <w:lang w:val="en-US"/>
              </w:rPr>
              <w:t xml:space="preserve">Fax:+ </w:t>
            </w:r>
          </w:p>
          <w:p w:rsidR="00B95AD3" w:rsidRPr="00FB1A93" w:rsidRDefault="00B95AD3">
            <w:pPr>
              <w:tabs>
                <w:tab w:val="left" w:pos="900"/>
              </w:tabs>
              <w:ind w:right="69"/>
              <w:jc w:val="both"/>
              <w:rPr>
                <w:lang w:val="en-US" w:eastAsia="zh-CN"/>
              </w:rPr>
            </w:pPr>
            <w:r w:rsidRPr="00FB1A93">
              <w:rPr>
                <w:sz w:val="22"/>
                <w:szCs w:val="22"/>
                <w:lang w:val="en-US"/>
              </w:rPr>
              <w:t>Tel: +</w:t>
            </w:r>
          </w:p>
          <w:p w:rsidR="00B95AD3" w:rsidRPr="00FB1A93" w:rsidRDefault="00B95AD3">
            <w:pPr>
              <w:ind w:right="69"/>
              <w:jc w:val="both"/>
              <w:rPr>
                <w:lang w:val="en-US"/>
              </w:rPr>
            </w:pPr>
            <w:r w:rsidRPr="00FB1A93">
              <w:rPr>
                <w:sz w:val="22"/>
                <w:szCs w:val="22"/>
                <w:lang w:val="en-US"/>
              </w:rPr>
              <w:t xml:space="preserve">Email: </w:t>
            </w:r>
          </w:p>
        </w:tc>
        <w:tc>
          <w:tcPr>
            <w:tcW w:w="5184" w:type="dxa"/>
            <w:gridSpan w:val="2"/>
          </w:tcPr>
          <w:p w:rsidR="00B95AD3" w:rsidRPr="00FB1A93" w:rsidRDefault="00B95AD3">
            <w:pPr>
              <w:tabs>
                <w:tab w:val="left" w:pos="900"/>
              </w:tabs>
              <w:ind w:right="307"/>
              <w:jc w:val="both"/>
            </w:pPr>
            <w:r w:rsidRPr="00FB1A93">
              <w:rPr>
                <w:sz w:val="22"/>
                <w:szCs w:val="22"/>
              </w:rPr>
              <w:t>Контактное лицо по коммерческим вопросам:</w:t>
            </w:r>
          </w:p>
          <w:p w:rsidR="00B95AD3" w:rsidRPr="00FB1A93" w:rsidRDefault="00B95AD3">
            <w:pPr>
              <w:tabs>
                <w:tab w:val="left" w:pos="900"/>
              </w:tabs>
              <w:ind w:right="307"/>
              <w:jc w:val="both"/>
            </w:pPr>
            <w:r w:rsidRPr="00FB1A93">
              <w:rPr>
                <w:sz w:val="22"/>
                <w:szCs w:val="22"/>
              </w:rPr>
              <w:t xml:space="preserve">Господин </w:t>
            </w:r>
          </w:p>
          <w:p w:rsidR="00B95AD3" w:rsidRPr="00FB1A93" w:rsidRDefault="00B95AD3" w:rsidP="002B039B">
            <w:pPr>
              <w:tabs>
                <w:tab w:val="left" w:pos="900"/>
              </w:tabs>
              <w:ind w:right="307"/>
              <w:jc w:val="both"/>
            </w:pPr>
            <w:r w:rsidRPr="00FB1A93">
              <w:rPr>
                <w:sz w:val="22"/>
                <w:szCs w:val="22"/>
              </w:rPr>
              <w:t xml:space="preserve">Факс:+ </w:t>
            </w:r>
          </w:p>
          <w:p w:rsidR="00B95AD3" w:rsidRPr="00FB1A93" w:rsidRDefault="00B95AD3" w:rsidP="002B039B">
            <w:pPr>
              <w:tabs>
                <w:tab w:val="left" w:pos="900"/>
              </w:tabs>
              <w:ind w:right="307"/>
              <w:jc w:val="both"/>
            </w:pPr>
            <w:r w:rsidRPr="00FB1A93">
              <w:rPr>
                <w:sz w:val="22"/>
                <w:szCs w:val="22"/>
              </w:rPr>
              <w:t xml:space="preserve">Телефон: + </w:t>
            </w:r>
          </w:p>
          <w:p w:rsidR="00B95AD3" w:rsidRPr="00FB1A93" w:rsidRDefault="00B95AD3" w:rsidP="002B039B">
            <w:pPr>
              <w:ind w:right="307"/>
              <w:jc w:val="both"/>
            </w:pPr>
            <w:r w:rsidRPr="00FB1A93">
              <w:rPr>
                <w:sz w:val="22"/>
                <w:szCs w:val="22"/>
              </w:rPr>
              <w:t xml:space="preserve">E-mail: </w:t>
            </w:r>
          </w:p>
          <w:p w:rsidR="00B95AD3" w:rsidRPr="00FB1A93" w:rsidRDefault="00B95AD3" w:rsidP="002B039B">
            <w:pPr>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4D410C">
            <w:pPr>
              <w:tabs>
                <w:tab w:val="left" w:pos="900"/>
              </w:tabs>
              <w:ind w:right="69"/>
              <w:jc w:val="both"/>
              <w:outlineLvl w:val="0"/>
              <w:rPr>
                <w:rFonts w:eastAsia="Times(Europe)"/>
                <w:spacing w:val="2"/>
                <w:lang w:val="en-US"/>
              </w:rPr>
            </w:pPr>
            <w:r w:rsidRPr="00FB1A93">
              <w:rPr>
                <w:rFonts w:eastAsia="Times(Europe)"/>
                <w:b/>
                <w:spacing w:val="2"/>
                <w:lang w:val="en-US"/>
              </w:rPr>
              <w:t>Joint Stock Company «Russian concern for Production of Thermal and Electric Energy at Nuclear Power Plants» (known as JSC «Concern Rosenergoatom</w:t>
            </w:r>
            <w:r w:rsidRPr="00FB1A93">
              <w:rPr>
                <w:rFonts w:eastAsia="Times(Europe)"/>
                <w:spacing w:val="2"/>
                <w:lang w:val="en-US"/>
              </w:rPr>
              <w:t>»)</w:t>
            </w:r>
          </w:p>
          <w:p w:rsidR="00B95AD3" w:rsidRPr="00FB1A93" w:rsidRDefault="00B95AD3" w:rsidP="004D410C">
            <w:pPr>
              <w:tabs>
                <w:tab w:val="left" w:pos="900"/>
              </w:tabs>
              <w:spacing w:line="120" w:lineRule="atLeast"/>
              <w:ind w:right="69"/>
              <w:outlineLvl w:val="0"/>
              <w:rPr>
                <w:sz w:val="21"/>
                <w:szCs w:val="21"/>
              </w:rPr>
            </w:pPr>
            <w:r w:rsidRPr="00FB1A93">
              <w:rPr>
                <w:sz w:val="21"/>
                <w:szCs w:val="21"/>
              </w:rPr>
              <w:lastRenderedPageBreak/>
              <w:t>25, Ferganskaya street, Moscow, 109507, Russian Federation</w:t>
            </w:r>
          </w:p>
          <w:p w:rsidR="00B95AD3" w:rsidRPr="00FB1A93" w:rsidRDefault="00B95AD3">
            <w:pPr>
              <w:tabs>
                <w:tab w:val="left" w:pos="900"/>
              </w:tabs>
              <w:ind w:right="69"/>
              <w:jc w:val="both"/>
              <w:rPr>
                <w:lang w:val="en-US"/>
              </w:rPr>
            </w:pPr>
          </w:p>
        </w:tc>
        <w:tc>
          <w:tcPr>
            <w:tcW w:w="5184" w:type="dxa"/>
            <w:gridSpan w:val="2"/>
          </w:tcPr>
          <w:p w:rsidR="00B95AD3" w:rsidRPr="00FB1A93" w:rsidRDefault="00B95AD3" w:rsidP="004D410C">
            <w:pPr>
              <w:tabs>
                <w:tab w:val="left" w:pos="900"/>
                <w:tab w:val="left" w:pos="4692"/>
              </w:tabs>
              <w:ind w:right="29"/>
              <w:jc w:val="both"/>
              <w:rPr>
                <w:b/>
                <w:spacing w:val="2"/>
              </w:rPr>
            </w:pPr>
            <w:r w:rsidRPr="00FB1A93">
              <w:rPr>
                <w:b/>
                <w:spacing w:val="2"/>
              </w:rPr>
              <w:lastRenderedPageBreak/>
              <w:t xml:space="preserve">Открытое акционерное общество «Российский концерн по производству электрической и тепловой энергии на атомных станциях» (ОАО «Концерн </w:t>
            </w:r>
            <w:r w:rsidRPr="00FB1A93">
              <w:rPr>
                <w:b/>
                <w:spacing w:val="2"/>
              </w:rPr>
              <w:lastRenderedPageBreak/>
              <w:t>Росэнергоатом»)</w:t>
            </w:r>
          </w:p>
          <w:p w:rsidR="00B95AD3" w:rsidRPr="00FB1A93" w:rsidRDefault="00B95AD3" w:rsidP="004D410C">
            <w:pPr>
              <w:tabs>
                <w:tab w:val="left" w:pos="900"/>
                <w:tab w:val="left" w:pos="4692"/>
              </w:tabs>
              <w:spacing w:line="120" w:lineRule="atLeast"/>
              <w:ind w:right="29"/>
              <w:rPr>
                <w:bCs/>
                <w:sz w:val="21"/>
                <w:szCs w:val="21"/>
              </w:rPr>
            </w:pPr>
            <w:r w:rsidRPr="00FB1A93">
              <w:rPr>
                <w:bCs/>
                <w:sz w:val="21"/>
                <w:szCs w:val="21"/>
              </w:rPr>
              <w:t xml:space="preserve">25, ул. Ферганская, г. Москва, </w:t>
            </w:r>
            <w:r w:rsidRPr="00FB1A93">
              <w:rPr>
                <w:sz w:val="21"/>
                <w:szCs w:val="21"/>
              </w:rPr>
              <w:t xml:space="preserve">109507, </w:t>
            </w:r>
            <w:r w:rsidRPr="00FB1A93">
              <w:rPr>
                <w:bCs/>
                <w:sz w:val="21"/>
                <w:szCs w:val="21"/>
              </w:rPr>
              <w:t>Российская Федерация</w:t>
            </w: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ind w:right="69"/>
              <w:jc w:val="both"/>
            </w:pPr>
          </w:p>
        </w:tc>
        <w:tc>
          <w:tcPr>
            <w:tcW w:w="5184" w:type="dxa"/>
            <w:gridSpan w:val="2"/>
          </w:tcPr>
          <w:p w:rsidR="00B95AD3" w:rsidRPr="00FB1A93" w:rsidRDefault="00B95AD3">
            <w:pPr>
              <w:tabs>
                <w:tab w:val="left" w:pos="90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4D410C">
            <w:pPr>
              <w:tabs>
                <w:tab w:val="left" w:pos="900"/>
              </w:tabs>
              <w:ind w:right="69"/>
              <w:jc w:val="both"/>
              <w:outlineLvl w:val="0"/>
              <w:rPr>
                <w:lang w:val="en-US"/>
              </w:rPr>
            </w:pPr>
            <w:r w:rsidRPr="00FB1A93">
              <w:rPr>
                <w:sz w:val="22"/>
                <w:szCs w:val="22"/>
                <w:lang w:val="en-US"/>
              </w:rPr>
              <w:t>Technical contact: authorized on-site representative</w:t>
            </w:r>
          </w:p>
          <w:p w:rsidR="00B95AD3" w:rsidRPr="00FB1A93" w:rsidRDefault="00B95AD3" w:rsidP="004D410C">
            <w:pPr>
              <w:tabs>
                <w:tab w:val="left" w:pos="900"/>
              </w:tabs>
              <w:ind w:right="69"/>
              <w:jc w:val="both"/>
              <w:outlineLvl w:val="0"/>
              <w:rPr>
                <w:lang w:val="en-US"/>
              </w:rPr>
            </w:pPr>
          </w:p>
          <w:p w:rsidR="00B95AD3" w:rsidRPr="00FB1A93" w:rsidRDefault="00B95AD3" w:rsidP="004D410C">
            <w:pPr>
              <w:tabs>
                <w:tab w:val="left" w:pos="900"/>
              </w:tabs>
              <w:ind w:right="307"/>
              <w:jc w:val="both"/>
            </w:pPr>
            <w:r w:rsidRPr="00FB1A93">
              <w:rPr>
                <w:sz w:val="22"/>
                <w:szCs w:val="22"/>
              </w:rPr>
              <w:t xml:space="preserve">Fax:+ </w:t>
            </w:r>
          </w:p>
          <w:p w:rsidR="00B95AD3" w:rsidRPr="00FB1A93" w:rsidRDefault="00B95AD3" w:rsidP="004D410C">
            <w:pPr>
              <w:tabs>
                <w:tab w:val="left" w:pos="900"/>
              </w:tabs>
              <w:ind w:right="307"/>
              <w:jc w:val="both"/>
              <w:rPr>
                <w:lang w:val="en-US"/>
              </w:rPr>
            </w:pPr>
            <w:r w:rsidRPr="00FB1A93">
              <w:rPr>
                <w:sz w:val="22"/>
                <w:szCs w:val="22"/>
                <w:lang w:val="en-US"/>
              </w:rPr>
              <w:t>Tel: +</w:t>
            </w:r>
          </w:p>
          <w:p w:rsidR="00B95AD3" w:rsidRPr="00FB1A93" w:rsidRDefault="00B95AD3" w:rsidP="00852FBE">
            <w:pPr>
              <w:tabs>
                <w:tab w:val="left" w:pos="900"/>
              </w:tabs>
              <w:ind w:right="307"/>
              <w:jc w:val="both"/>
              <w:rPr>
                <w:lang w:val="en-US"/>
              </w:rPr>
            </w:pPr>
            <w:r w:rsidRPr="00FB1A93">
              <w:rPr>
                <w:sz w:val="22"/>
                <w:szCs w:val="22"/>
                <w:lang w:val="en-US"/>
              </w:rPr>
              <w:t xml:space="preserve">Email: </w:t>
            </w:r>
          </w:p>
        </w:tc>
        <w:tc>
          <w:tcPr>
            <w:tcW w:w="5184" w:type="dxa"/>
            <w:gridSpan w:val="2"/>
          </w:tcPr>
          <w:p w:rsidR="00B95AD3" w:rsidRPr="00FB1A93" w:rsidRDefault="00B95AD3" w:rsidP="004D410C">
            <w:pPr>
              <w:tabs>
                <w:tab w:val="left" w:pos="900"/>
              </w:tabs>
              <w:ind w:right="451"/>
              <w:jc w:val="both"/>
              <w:outlineLvl w:val="0"/>
            </w:pPr>
            <w:r w:rsidRPr="00FB1A93">
              <w:rPr>
                <w:sz w:val="22"/>
                <w:szCs w:val="22"/>
              </w:rPr>
              <w:t>Контактное лицо по техническим вопросам: полномочный представитель на площадке.</w:t>
            </w:r>
          </w:p>
          <w:p w:rsidR="00B95AD3" w:rsidRPr="00FB1A93" w:rsidRDefault="00B95AD3" w:rsidP="002B039B">
            <w:pPr>
              <w:tabs>
                <w:tab w:val="left" w:pos="900"/>
              </w:tabs>
              <w:ind w:right="307"/>
              <w:jc w:val="both"/>
            </w:pPr>
            <w:r w:rsidRPr="00FB1A93">
              <w:rPr>
                <w:sz w:val="22"/>
                <w:szCs w:val="22"/>
              </w:rPr>
              <w:t xml:space="preserve">Факс:+ </w:t>
            </w:r>
          </w:p>
          <w:p w:rsidR="00B95AD3" w:rsidRPr="00FB1A93" w:rsidRDefault="00B95AD3" w:rsidP="002B039B">
            <w:pPr>
              <w:tabs>
                <w:tab w:val="left" w:pos="900"/>
              </w:tabs>
              <w:ind w:right="307"/>
              <w:jc w:val="both"/>
            </w:pPr>
            <w:r w:rsidRPr="00FB1A93">
              <w:rPr>
                <w:sz w:val="22"/>
                <w:szCs w:val="22"/>
              </w:rPr>
              <w:t xml:space="preserve">Телефон: + </w:t>
            </w:r>
          </w:p>
          <w:p w:rsidR="00B95AD3" w:rsidRPr="00FB1A93" w:rsidRDefault="00B95AD3" w:rsidP="002B039B">
            <w:pPr>
              <w:tabs>
                <w:tab w:val="left" w:pos="900"/>
              </w:tabs>
              <w:ind w:right="307"/>
              <w:jc w:val="both"/>
            </w:pPr>
            <w:r w:rsidRPr="00FB1A93">
              <w:rPr>
                <w:sz w:val="22"/>
                <w:szCs w:val="22"/>
              </w:rPr>
              <w:t xml:space="preserve">E-mail: </w:t>
            </w: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ind w:right="69"/>
              <w:jc w:val="both"/>
            </w:pPr>
          </w:p>
        </w:tc>
        <w:tc>
          <w:tcPr>
            <w:tcW w:w="5184" w:type="dxa"/>
            <w:gridSpan w:val="2"/>
          </w:tcPr>
          <w:p w:rsidR="00B95AD3" w:rsidRPr="00FB1A93" w:rsidRDefault="00B95AD3">
            <w:pPr>
              <w:tabs>
                <w:tab w:val="left" w:pos="90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4D410C">
            <w:pPr>
              <w:tabs>
                <w:tab w:val="left" w:pos="900"/>
              </w:tabs>
              <w:ind w:right="69"/>
              <w:jc w:val="both"/>
              <w:outlineLvl w:val="0"/>
              <w:rPr>
                <w:lang w:val="en-US"/>
              </w:rPr>
            </w:pPr>
            <w:r w:rsidRPr="00FB1A93">
              <w:rPr>
                <w:sz w:val="22"/>
                <w:szCs w:val="22"/>
                <w:lang w:val="en-US"/>
              </w:rPr>
              <w:t>Commercial contact:</w:t>
            </w:r>
          </w:p>
          <w:p w:rsidR="00B95AD3" w:rsidRPr="00FB1A93" w:rsidRDefault="00B95AD3" w:rsidP="004D410C">
            <w:pPr>
              <w:tabs>
                <w:tab w:val="left" w:pos="900"/>
              </w:tabs>
              <w:ind w:right="69"/>
              <w:jc w:val="both"/>
              <w:outlineLvl w:val="0"/>
              <w:rPr>
                <w:lang w:val="en-US"/>
              </w:rPr>
            </w:pPr>
            <w:r w:rsidRPr="00FB1A93">
              <w:rPr>
                <w:sz w:val="22"/>
                <w:szCs w:val="22"/>
                <w:lang w:val="en-US"/>
              </w:rPr>
              <w:t>Mr. V.V. Golovanov</w:t>
            </w:r>
          </w:p>
          <w:p w:rsidR="00B95AD3" w:rsidRPr="00FB1A93" w:rsidRDefault="00B95AD3" w:rsidP="004D410C">
            <w:pPr>
              <w:tabs>
                <w:tab w:val="left" w:pos="900"/>
              </w:tabs>
              <w:ind w:right="69"/>
              <w:jc w:val="both"/>
              <w:outlineLvl w:val="0"/>
              <w:rPr>
                <w:lang w:val="en-US"/>
              </w:rPr>
            </w:pPr>
            <w:r w:rsidRPr="00FB1A93">
              <w:rPr>
                <w:sz w:val="22"/>
                <w:szCs w:val="22"/>
                <w:lang w:val="en-US"/>
              </w:rPr>
              <w:t>Tel: (7 495) 647 43 97</w:t>
            </w:r>
          </w:p>
          <w:p w:rsidR="00B95AD3" w:rsidRPr="00FB1A93" w:rsidRDefault="00B95AD3" w:rsidP="004D410C">
            <w:pPr>
              <w:tabs>
                <w:tab w:val="left" w:pos="900"/>
              </w:tabs>
              <w:ind w:right="69"/>
              <w:jc w:val="both"/>
              <w:outlineLvl w:val="0"/>
              <w:rPr>
                <w:lang w:val="en-US"/>
              </w:rPr>
            </w:pPr>
            <w:r w:rsidRPr="00FB1A93">
              <w:rPr>
                <w:sz w:val="22"/>
                <w:szCs w:val="22"/>
                <w:lang w:val="en-US"/>
              </w:rPr>
              <w:t>Fax: (7 495) 647 43 08</w:t>
            </w:r>
          </w:p>
          <w:p w:rsidR="00B95AD3" w:rsidRPr="00FB1A93" w:rsidRDefault="00B95AD3" w:rsidP="004D410C">
            <w:pPr>
              <w:tabs>
                <w:tab w:val="left" w:pos="900"/>
              </w:tabs>
              <w:ind w:right="307"/>
              <w:jc w:val="both"/>
              <w:outlineLvl w:val="0"/>
              <w:rPr>
                <w:lang w:val="en-US"/>
              </w:rPr>
            </w:pPr>
            <w:r w:rsidRPr="00FB1A93">
              <w:rPr>
                <w:sz w:val="22"/>
                <w:szCs w:val="22"/>
                <w:lang w:val="en-US"/>
              </w:rPr>
              <w:t xml:space="preserve">Email: </w:t>
            </w:r>
            <w:r w:rsidR="00075E43">
              <w:fldChar w:fldCharType="begin"/>
            </w:r>
            <w:r w:rsidR="00075E43" w:rsidRPr="00075E43">
              <w:rPr>
                <w:lang w:val="en-US"/>
                <w:rPrChange w:id="1293" w:author="boychenko-tv" w:date="2014-03-27T15:05:00Z">
                  <w:rPr/>
                </w:rPrChange>
              </w:rPr>
              <w:instrText>HYPERLINK "mailto:golovanov@rosenergoatom.ru"</w:instrText>
            </w:r>
            <w:r w:rsidR="00075E43">
              <w:fldChar w:fldCharType="separate"/>
            </w:r>
            <w:r w:rsidRPr="00FB1A93">
              <w:rPr>
                <w:rStyle w:val="a7"/>
                <w:sz w:val="22"/>
                <w:szCs w:val="22"/>
                <w:lang w:val="en-US"/>
              </w:rPr>
              <w:t>golovanov@rosenergoatom.ru</w:t>
            </w:r>
            <w:r w:rsidR="00075E43">
              <w:fldChar w:fldCharType="end"/>
            </w:r>
            <w:r w:rsidRPr="00FB1A93">
              <w:rPr>
                <w:sz w:val="22"/>
                <w:szCs w:val="22"/>
                <w:lang w:val="en-US"/>
              </w:rPr>
              <w:t xml:space="preserve"> </w:t>
            </w:r>
          </w:p>
        </w:tc>
        <w:tc>
          <w:tcPr>
            <w:tcW w:w="5184" w:type="dxa"/>
            <w:gridSpan w:val="2"/>
          </w:tcPr>
          <w:p w:rsidR="00B95AD3" w:rsidRPr="00FB1A93" w:rsidRDefault="00B95AD3" w:rsidP="004D410C">
            <w:pPr>
              <w:tabs>
                <w:tab w:val="left" w:pos="900"/>
              </w:tabs>
              <w:ind w:right="307"/>
              <w:jc w:val="both"/>
              <w:outlineLvl w:val="0"/>
            </w:pPr>
            <w:r w:rsidRPr="00FB1A93">
              <w:rPr>
                <w:sz w:val="22"/>
                <w:szCs w:val="22"/>
              </w:rPr>
              <w:t>Контактное лицо по коммерческим вопросам:</w:t>
            </w:r>
          </w:p>
          <w:p w:rsidR="00B95AD3" w:rsidRPr="00FB1A93" w:rsidRDefault="00B95AD3" w:rsidP="004D410C">
            <w:pPr>
              <w:tabs>
                <w:tab w:val="left" w:pos="900"/>
              </w:tabs>
              <w:ind w:right="307"/>
              <w:jc w:val="both"/>
              <w:outlineLvl w:val="0"/>
            </w:pPr>
            <w:r w:rsidRPr="00FB1A93">
              <w:rPr>
                <w:sz w:val="22"/>
                <w:szCs w:val="22"/>
              </w:rPr>
              <w:t>Г-н  Голованов В.В.</w:t>
            </w:r>
          </w:p>
          <w:p w:rsidR="00B95AD3" w:rsidRPr="00FB1A93" w:rsidRDefault="00B95AD3" w:rsidP="004D410C">
            <w:pPr>
              <w:tabs>
                <w:tab w:val="left" w:pos="900"/>
              </w:tabs>
              <w:ind w:right="307"/>
              <w:jc w:val="both"/>
              <w:outlineLvl w:val="0"/>
            </w:pPr>
            <w:r w:rsidRPr="00FB1A93">
              <w:rPr>
                <w:sz w:val="22"/>
                <w:szCs w:val="22"/>
              </w:rPr>
              <w:t>Тел: (7 495) 647 43 97</w:t>
            </w:r>
          </w:p>
          <w:p w:rsidR="00B95AD3" w:rsidRPr="00FB1A93" w:rsidRDefault="00B95AD3" w:rsidP="004D410C">
            <w:pPr>
              <w:tabs>
                <w:tab w:val="left" w:pos="900"/>
              </w:tabs>
              <w:ind w:right="307"/>
              <w:jc w:val="both"/>
              <w:outlineLvl w:val="0"/>
            </w:pPr>
            <w:r w:rsidRPr="00FB1A93">
              <w:rPr>
                <w:sz w:val="22"/>
                <w:szCs w:val="22"/>
              </w:rPr>
              <w:t>Факс: (7 495) 647 43 08</w:t>
            </w:r>
          </w:p>
          <w:p w:rsidR="00B95AD3" w:rsidRPr="00FB1A93" w:rsidRDefault="00B95AD3" w:rsidP="004D410C">
            <w:pPr>
              <w:tabs>
                <w:tab w:val="left" w:pos="900"/>
              </w:tabs>
              <w:ind w:right="307"/>
              <w:jc w:val="both"/>
              <w:outlineLvl w:val="0"/>
            </w:pPr>
            <w:r w:rsidRPr="00FB1A93">
              <w:rPr>
                <w:sz w:val="22"/>
                <w:szCs w:val="22"/>
                <w:lang w:val="en-US"/>
              </w:rPr>
              <w:t>Email</w:t>
            </w:r>
            <w:r w:rsidRPr="00FB1A93">
              <w:rPr>
                <w:sz w:val="22"/>
                <w:szCs w:val="22"/>
              </w:rPr>
              <w:t xml:space="preserve">: </w:t>
            </w:r>
            <w:hyperlink r:id="rId8" w:history="1">
              <w:r w:rsidRPr="00FB1A93">
                <w:rPr>
                  <w:rStyle w:val="a7"/>
                  <w:sz w:val="22"/>
                  <w:szCs w:val="22"/>
                  <w:lang w:val="en-US"/>
                </w:rPr>
                <w:t>golovanov</w:t>
              </w:r>
              <w:r w:rsidRPr="00FB1A93">
                <w:rPr>
                  <w:rStyle w:val="a7"/>
                  <w:sz w:val="22"/>
                  <w:szCs w:val="22"/>
                </w:rPr>
                <w:t>@</w:t>
              </w:r>
              <w:r w:rsidRPr="00FB1A93">
                <w:rPr>
                  <w:rStyle w:val="a7"/>
                  <w:sz w:val="22"/>
                  <w:szCs w:val="22"/>
                  <w:lang w:val="en-US"/>
                </w:rPr>
                <w:t>rosenergoatom</w:t>
              </w:r>
              <w:r w:rsidRPr="00FB1A93">
                <w:rPr>
                  <w:rStyle w:val="a7"/>
                  <w:sz w:val="22"/>
                  <w:szCs w:val="22"/>
                </w:rPr>
                <w:t>.</w:t>
              </w:r>
              <w:r w:rsidRPr="00FB1A93">
                <w:rPr>
                  <w:rStyle w:val="a7"/>
                  <w:sz w:val="22"/>
                  <w:szCs w:val="22"/>
                  <w:lang w:val="en-US"/>
                </w:rPr>
                <w:t>ru</w:t>
              </w:r>
            </w:hyperlink>
            <w:r w:rsidRPr="00FB1A93">
              <w:rPr>
                <w:color w:val="FF0000"/>
                <w:sz w:val="22"/>
                <w:szCs w:val="22"/>
              </w:rPr>
              <w:t xml:space="preserve"> </w:t>
            </w: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ind w:right="69"/>
              <w:jc w:val="both"/>
            </w:pPr>
          </w:p>
        </w:tc>
        <w:tc>
          <w:tcPr>
            <w:tcW w:w="5184" w:type="dxa"/>
            <w:gridSpan w:val="2"/>
          </w:tcPr>
          <w:p w:rsidR="00B95AD3" w:rsidRPr="00FB1A93" w:rsidRDefault="00B95AD3">
            <w:pPr>
              <w:tabs>
                <w:tab w:val="left" w:pos="90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pPr>
              <w:spacing w:line="120" w:lineRule="atLeast"/>
              <w:rPr>
                <w:b/>
                <w:sz w:val="21"/>
                <w:szCs w:val="21"/>
                <w:lang w:val="en-US"/>
              </w:rPr>
            </w:pPr>
            <w:r w:rsidRPr="00FB1A93">
              <w:rPr>
                <w:b/>
                <w:sz w:val="21"/>
                <w:szCs w:val="21"/>
                <w:lang w:val="en-US"/>
              </w:rPr>
              <w:t xml:space="preserve">Banking details for payments in </w:t>
            </w:r>
            <w:r w:rsidR="00A10115">
              <w:rPr>
                <w:b/>
                <w:sz w:val="21"/>
                <w:szCs w:val="21"/>
                <w:lang w:val="en-US"/>
              </w:rPr>
              <w:t>USD</w:t>
            </w:r>
            <w:r w:rsidRPr="00FB1A93">
              <w:rPr>
                <w:b/>
                <w:sz w:val="21"/>
                <w:szCs w:val="21"/>
                <w:lang w:val="en-US"/>
              </w:rPr>
              <w:t>:</w:t>
            </w:r>
          </w:p>
          <w:p w:rsidR="00B95AD3" w:rsidRPr="00FB1A93" w:rsidRDefault="00B95AD3">
            <w:pPr>
              <w:ind w:right="69"/>
              <w:jc w:val="both"/>
              <w:rPr>
                <w:lang w:val="en-US"/>
              </w:rPr>
            </w:pPr>
            <w:r w:rsidRPr="00FB1A93">
              <w:rPr>
                <w:sz w:val="22"/>
                <w:szCs w:val="22"/>
                <w:lang w:val="fr-FR"/>
              </w:rPr>
              <w:t xml:space="preserve"> </w:t>
            </w:r>
          </w:p>
        </w:tc>
        <w:tc>
          <w:tcPr>
            <w:tcW w:w="5184" w:type="dxa"/>
            <w:gridSpan w:val="2"/>
          </w:tcPr>
          <w:p w:rsidR="00B95AD3" w:rsidRPr="00FB1A93" w:rsidRDefault="00B95AD3">
            <w:pPr>
              <w:shd w:val="clear" w:color="auto" w:fill="FFFFFF"/>
              <w:spacing w:line="120" w:lineRule="atLeast"/>
              <w:ind w:left="11"/>
              <w:rPr>
                <w:b/>
                <w:spacing w:val="2"/>
                <w:sz w:val="21"/>
                <w:szCs w:val="21"/>
              </w:rPr>
            </w:pPr>
            <w:r w:rsidRPr="00FB1A93">
              <w:rPr>
                <w:b/>
                <w:sz w:val="21"/>
                <w:szCs w:val="21"/>
              </w:rPr>
              <w:t xml:space="preserve">Реквизиты для осуществления платежей в </w:t>
            </w:r>
            <w:r w:rsidR="00A10115">
              <w:rPr>
                <w:b/>
                <w:sz w:val="21"/>
                <w:szCs w:val="21"/>
                <w:lang w:val="en-US"/>
              </w:rPr>
              <w:t>USD</w:t>
            </w:r>
            <w:r w:rsidRPr="00FB1A93">
              <w:rPr>
                <w:b/>
                <w:sz w:val="21"/>
                <w:szCs w:val="21"/>
              </w:rPr>
              <w:t>:</w:t>
            </w:r>
            <w:r w:rsidRPr="00FB1A93">
              <w:rPr>
                <w:b/>
                <w:spacing w:val="2"/>
                <w:sz w:val="21"/>
                <w:szCs w:val="21"/>
              </w:rPr>
              <w:t xml:space="preserve"> </w:t>
            </w:r>
          </w:p>
          <w:p w:rsidR="00B95AD3" w:rsidRPr="00FB1A93" w:rsidRDefault="00B95AD3">
            <w:pPr>
              <w:shd w:val="clear" w:color="auto" w:fill="FFFFFF"/>
              <w:spacing w:line="120" w:lineRule="atLeast"/>
              <w:ind w:left="11"/>
              <w:rPr>
                <w:sz w:val="21"/>
                <w:szCs w:val="21"/>
              </w:rPr>
            </w:pPr>
            <w:r w:rsidRPr="00FB1A93">
              <w:rPr>
                <w:spacing w:val="1"/>
                <w:sz w:val="21"/>
                <w:szCs w:val="21"/>
              </w:rPr>
              <w:t>Счет текущий.</w:t>
            </w:r>
          </w:p>
          <w:p w:rsidR="00B95AD3" w:rsidRPr="00FB1A93" w:rsidRDefault="00B95AD3">
            <w:pPr>
              <w:shd w:val="clear" w:color="auto" w:fill="FFFFFF"/>
              <w:spacing w:line="120" w:lineRule="atLeast"/>
              <w:ind w:left="22"/>
              <w:rPr>
                <w:sz w:val="21"/>
                <w:szCs w:val="21"/>
              </w:rPr>
            </w:pPr>
            <w:r w:rsidRPr="00FB1A93">
              <w:rPr>
                <w:spacing w:val="-1"/>
                <w:sz w:val="21"/>
                <w:szCs w:val="21"/>
              </w:rPr>
              <w:t>Транзитный:</w:t>
            </w:r>
          </w:p>
          <w:p w:rsidR="00B95AD3" w:rsidRPr="00FB1A93" w:rsidRDefault="00B95AD3" w:rsidP="004D410C">
            <w:pPr>
              <w:tabs>
                <w:tab w:val="left" w:pos="900"/>
              </w:tabs>
              <w:ind w:right="307"/>
              <w:jc w:val="both"/>
              <w:outlineLvl w:val="0"/>
            </w:pP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ind w:right="69"/>
              <w:jc w:val="both"/>
            </w:pPr>
          </w:p>
        </w:tc>
        <w:tc>
          <w:tcPr>
            <w:tcW w:w="5184" w:type="dxa"/>
            <w:gridSpan w:val="2"/>
          </w:tcPr>
          <w:p w:rsidR="00B95AD3" w:rsidRPr="00FB1A93" w:rsidRDefault="00B95AD3">
            <w:pPr>
              <w:tabs>
                <w:tab w:val="left" w:pos="900"/>
              </w:tabs>
              <w:ind w:right="307"/>
              <w:jc w:val="both"/>
            </w:pPr>
          </w:p>
        </w:tc>
      </w:tr>
      <w:tr w:rsidR="00B95AD3" w:rsidRPr="00FB1A93" w:rsidTr="00A23C25">
        <w:trPr>
          <w:gridAfter w:val="2"/>
          <w:wAfter w:w="4923" w:type="dxa"/>
          <w:trHeight w:val="80"/>
        </w:trPr>
        <w:tc>
          <w:tcPr>
            <w:tcW w:w="4950" w:type="dxa"/>
            <w:gridSpan w:val="3"/>
          </w:tcPr>
          <w:p w:rsidR="00B95AD3" w:rsidRPr="00FB1A93" w:rsidRDefault="00B95AD3" w:rsidP="00D06CDA">
            <w:pPr>
              <w:tabs>
                <w:tab w:val="left" w:pos="900"/>
              </w:tabs>
              <w:snapToGrid w:val="0"/>
              <w:spacing w:line="120" w:lineRule="atLeast"/>
              <w:rPr>
                <w:b/>
                <w:lang w:val="en-US"/>
              </w:rPr>
            </w:pPr>
            <w:r w:rsidRPr="00FB1A93">
              <w:rPr>
                <w:b/>
                <w:sz w:val="22"/>
                <w:szCs w:val="22"/>
                <w:lang w:val="en-US"/>
              </w:rPr>
              <w:t xml:space="preserve">The </w:t>
            </w:r>
            <w:r>
              <w:rPr>
                <w:b/>
                <w:sz w:val="22"/>
                <w:szCs w:val="22"/>
                <w:lang w:val="en-US"/>
              </w:rPr>
              <w:t xml:space="preserve"> Principal</w:t>
            </w:r>
          </w:p>
          <w:p w:rsidR="00B95AD3" w:rsidRPr="00FB1A93" w:rsidRDefault="00FA4FE7" w:rsidP="00D06CDA">
            <w:pPr>
              <w:pStyle w:val="6"/>
              <w:spacing w:before="0" w:after="0" w:line="120" w:lineRule="atLeast"/>
              <w:rPr>
                <w:kern w:val="2"/>
                <w:lang w:val="en-US" w:eastAsia="zh-CN"/>
              </w:rPr>
            </w:pPr>
            <w:r>
              <w:t>Заказчик</w:t>
            </w:r>
            <w:r w:rsidR="00B95AD3" w:rsidRPr="00FB1A93">
              <w:rPr>
                <w:lang w:val="en-US"/>
              </w:rPr>
              <w:t xml:space="preserve"> </w:t>
            </w:r>
          </w:p>
        </w:tc>
        <w:tc>
          <w:tcPr>
            <w:tcW w:w="5184" w:type="dxa"/>
            <w:gridSpan w:val="2"/>
          </w:tcPr>
          <w:p w:rsidR="00B95AD3" w:rsidRPr="00FB1A93" w:rsidRDefault="00B95AD3" w:rsidP="00D06CDA">
            <w:pPr>
              <w:widowControl w:val="0"/>
              <w:tabs>
                <w:tab w:val="left" w:pos="900"/>
              </w:tabs>
              <w:snapToGrid w:val="0"/>
              <w:spacing w:line="120" w:lineRule="atLeast"/>
              <w:jc w:val="both"/>
              <w:rPr>
                <w:b/>
                <w:lang w:val="en-US"/>
              </w:rPr>
            </w:pPr>
            <w:r w:rsidRPr="00FB1A93">
              <w:rPr>
                <w:b/>
                <w:sz w:val="22"/>
                <w:szCs w:val="22"/>
                <w:lang w:val="en-US"/>
              </w:rPr>
              <w:t xml:space="preserve">The Contractor </w:t>
            </w:r>
          </w:p>
          <w:p w:rsidR="00B95AD3" w:rsidRPr="00FB1A93" w:rsidRDefault="00B95AD3" w:rsidP="00D06CDA">
            <w:pPr>
              <w:widowControl w:val="0"/>
              <w:tabs>
                <w:tab w:val="left" w:pos="900"/>
              </w:tabs>
              <w:snapToGrid w:val="0"/>
              <w:spacing w:line="120" w:lineRule="atLeast"/>
              <w:jc w:val="both"/>
              <w:rPr>
                <w:b/>
                <w:lang w:val="en-US" w:eastAsia="zh-CN"/>
              </w:rPr>
            </w:pPr>
            <w:r w:rsidRPr="00FB1A93">
              <w:rPr>
                <w:b/>
                <w:sz w:val="22"/>
                <w:szCs w:val="22"/>
              </w:rPr>
              <w:t>Подрядчик</w:t>
            </w:r>
          </w:p>
        </w:tc>
      </w:tr>
      <w:tr w:rsidR="00B95AD3" w:rsidRPr="00FB1A93" w:rsidTr="00A23C25">
        <w:trPr>
          <w:gridAfter w:val="2"/>
          <w:wAfter w:w="4923" w:type="dxa"/>
          <w:trHeight w:val="80"/>
        </w:trPr>
        <w:tc>
          <w:tcPr>
            <w:tcW w:w="4950" w:type="dxa"/>
            <w:gridSpan w:val="3"/>
          </w:tcPr>
          <w:p w:rsidR="00B95AD3" w:rsidRPr="00FB1A93" w:rsidRDefault="00B95AD3">
            <w:pPr>
              <w:tabs>
                <w:tab w:val="left" w:pos="900"/>
              </w:tabs>
              <w:snapToGrid w:val="0"/>
              <w:spacing w:before="80"/>
              <w:rPr>
                <w:b/>
              </w:rPr>
            </w:pPr>
            <w:r w:rsidRPr="00FB1A93">
              <w:rPr>
                <w:b/>
                <w:sz w:val="22"/>
                <w:szCs w:val="22"/>
                <w:lang w:val="en-US"/>
              </w:rPr>
              <w:t>__________________________</w:t>
            </w:r>
            <w:r w:rsidRPr="00FB1A93">
              <w:rPr>
                <w:b/>
                <w:sz w:val="22"/>
                <w:szCs w:val="22"/>
              </w:rPr>
              <w:t>___</w:t>
            </w:r>
            <w:r w:rsidRPr="00FB1A93">
              <w:rPr>
                <w:b/>
                <w:sz w:val="22"/>
                <w:szCs w:val="22"/>
                <w:lang w:val="en-US"/>
              </w:rPr>
              <w:t>_</w:t>
            </w:r>
            <w:r w:rsidRPr="00FB1A93">
              <w:rPr>
                <w:b/>
                <w:sz w:val="22"/>
                <w:szCs w:val="22"/>
              </w:rPr>
              <w:t>_</w:t>
            </w:r>
          </w:p>
          <w:p w:rsidR="00B95AD3" w:rsidRPr="00FB1A93" w:rsidRDefault="00B95AD3" w:rsidP="00852FBE">
            <w:pPr>
              <w:tabs>
                <w:tab w:val="left" w:pos="900"/>
              </w:tabs>
              <w:snapToGrid w:val="0"/>
              <w:spacing w:before="80"/>
            </w:pPr>
            <w:r w:rsidRPr="00FB1A93">
              <w:rPr>
                <w:b/>
                <w:sz w:val="22"/>
                <w:szCs w:val="22"/>
                <w:lang w:val="en-US"/>
              </w:rPr>
              <w:t>«_________»________________20</w:t>
            </w:r>
            <w:r w:rsidRPr="00FB1A93">
              <w:rPr>
                <w:b/>
                <w:sz w:val="22"/>
                <w:szCs w:val="22"/>
              </w:rPr>
              <w:t>14</w:t>
            </w:r>
          </w:p>
        </w:tc>
        <w:tc>
          <w:tcPr>
            <w:tcW w:w="5184" w:type="dxa"/>
            <w:gridSpan w:val="2"/>
          </w:tcPr>
          <w:p w:rsidR="00B95AD3" w:rsidRPr="00FB1A93" w:rsidRDefault="00B95AD3">
            <w:pPr>
              <w:tabs>
                <w:tab w:val="left" w:pos="900"/>
              </w:tabs>
              <w:snapToGrid w:val="0"/>
              <w:spacing w:before="80"/>
              <w:rPr>
                <w:b/>
                <w:lang w:val="en-US"/>
              </w:rPr>
            </w:pPr>
            <w:r w:rsidRPr="00FB1A93">
              <w:rPr>
                <w:b/>
                <w:sz w:val="22"/>
                <w:szCs w:val="22"/>
                <w:lang w:val="en-US"/>
              </w:rPr>
              <w:t>_____________________________</w:t>
            </w:r>
            <w:r w:rsidRPr="00FB1A93">
              <w:rPr>
                <w:b/>
                <w:sz w:val="22"/>
                <w:szCs w:val="22"/>
              </w:rPr>
              <w:t>_</w:t>
            </w:r>
            <w:r w:rsidRPr="00FB1A93">
              <w:rPr>
                <w:b/>
                <w:sz w:val="22"/>
                <w:szCs w:val="22"/>
                <w:lang w:val="en-US"/>
              </w:rPr>
              <w:t>_</w:t>
            </w:r>
          </w:p>
          <w:p w:rsidR="00B95AD3" w:rsidRPr="00FB1A93" w:rsidRDefault="00B95AD3" w:rsidP="00852FBE">
            <w:pPr>
              <w:tabs>
                <w:tab w:val="left" w:pos="900"/>
              </w:tabs>
              <w:snapToGrid w:val="0"/>
              <w:spacing w:before="80"/>
              <w:rPr>
                <w:kern w:val="2"/>
                <w:lang w:eastAsia="zh-CN"/>
              </w:rPr>
            </w:pPr>
            <w:r w:rsidRPr="00FB1A93">
              <w:rPr>
                <w:b/>
                <w:sz w:val="22"/>
                <w:szCs w:val="22"/>
                <w:lang w:val="en-US"/>
              </w:rPr>
              <w:t>«_________»________________20</w:t>
            </w:r>
            <w:r w:rsidRPr="00FB1A93">
              <w:rPr>
                <w:b/>
                <w:sz w:val="22"/>
                <w:szCs w:val="22"/>
              </w:rPr>
              <w:t>14</w:t>
            </w:r>
          </w:p>
        </w:tc>
      </w:tr>
    </w:tbl>
    <w:p w:rsidR="00B95AD3" w:rsidRPr="00FB1A93" w:rsidRDefault="00B95AD3" w:rsidP="00594D5D">
      <w:pPr>
        <w:jc w:val="right"/>
        <w:rPr>
          <w:b/>
          <w:sz w:val="28"/>
          <w:szCs w:val="28"/>
        </w:rPr>
      </w:pPr>
    </w:p>
    <w:p w:rsidR="00B95AD3" w:rsidRPr="00FB1A93" w:rsidRDefault="00B95AD3" w:rsidP="00594D5D">
      <w:pPr>
        <w:jc w:val="right"/>
        <w:rPr>
          <w:b/>
        </w:rPr>
      </w:pPr>
      <w:r w:rsidRPr="00FB1A93">
        <w:rPr>
          <w:b/>
          <w:sz w:val="28"/>
          <w:szCs w:val="28"/>
        </w:rPr>
        <w:br w:type="page"/>
      </w:r>
      <w:r w:rsidRPr="00FB1A93">
        <w:rPr>
          <w:b/>
          <w:lang w:val="en-US"/>
        </w:rPr>
        <w:lastRenderedPageBreak/>
        <w:t>Appendix</w:t>
      </w:r>
      <w:r w:rsidRPr="00FB1A93">
        <w:rPr>
          <w:b/>
        </w:rPr>
        <w:t xml:space="preserve"> 1</w:t>
      </w:r>
    </w:p>
    <w:p w:rsidR="00B95AD3" w:rsidRPr="00FB1A93" w:rsidRDefault="00B95AD3" w:rsidP="00594D5D">
      <w:pPr>
        <w:jc w:val="right"/>
        <w:rPr>
          <w:b/>
        </w:rPr>
      </w:pPr>
      <w:r w:rsidRPr="00FB1A93">
        <w:rPr>
          <w:b/>
        </w:rPr>
        <w:t>Приложение 1</w:t>
      </w:r>
    </w:p>
    <w:p w:rsidR="00B95AD3" w:rsidRPr="00FB1A93" w:rsidRDefault="00B95AD3" w:rsidP="00594D5D">
      <w:pPr>
        <w:jc w:val="right"/>
        <w:rPr>
          <w:b/>
        </w:rPr>
      </w:pPr>
    </w:p>
    <w:p w:rsidR="00B95AD3" w:rsidRPr="00FB1A93" w:rsidRDefault="00B95AD3" w:rsidP="007D2CA5">
      <w:pPr>
        <w:ind w:right="-1"/>
        <w:jc w:val="center"/>
        <w:rPr>
          <w:b/>
          <w:color w:val="000000"/>
        </w:rPr>
      </w:pPr>
      <w:r w:rsidRPr="00FB1A93">
        <w:rPr>
          <w:b/>
          <w:lang w:val="en-US"/>
        </w:rPr>
        <w:t>List</w:t>
      </w:r>
      <w:r w:rsidRPr="00FB1A93">
        <w:rPr>
          <w:b/>
        </w:rPr>
        <w:t xml:space="preserve"> </w:t>
      </w:r>
      <w:r w:rsidRPr="00FB1A93">
        <w:rPr>
          <w:b/>
          <w:lang w:val="en-US"/>
        </w:rPr>
        <w:t>of</w:t>
      </w:r>
      <w:r w:rsidRPr="00FB1A93">
        <w:rPr>
          <w:b/>
        </w:rPr>
        <w:t xml:space="preserve"> </w:t>
      </w:r>
      <w:r w:rsidRPr="00FB1A93">
        <w:rPr>
          <w:b/>
          <w:lang w:val="en-US"/>
        </w:rPr>
        <w:t>companies</w:t>
      </w:r>
      <w:r w:rsidRPr="00FB1A93">
        <w:rPr>
          <w:b/>
        </w:rPr>
        <w:t xml:space="preserve"> </w:t>
      </w:r>
      <w:r w:rsidRPr="00FB1A93">
        <w:rPr>
          <w:b/>
          <w:lang w:val="en-US"/>
        </w:rPr>
        <w:t>and</w:t>
      </w:r>
      <w:r w:rsidRPr="00FB1A93">
        <w:rPr>
          <w:b/>
        </w:rPr>
        <w:t xml:space="preserve"> </w:t>
      </w:r>
      <w:r w:rsidRPr="00FB1A93">
        <w:rPr>
          <w:b/>
          <w:lang w:val="en-US"/>
        </w:rPr>
        <w:t>specialists</w:t>
      </w:r>
      <w:r w:rsidRPr="00FB1A93">
        <w:rPr>
          <w:b/>
        </w:rPr>
        <w:t xml:space="preserve"> </w:t>
      </w:r>
      <w:r w:rsidRPr="00FB1A93">
        <w:rPr>
          <w:b/>
          <w:lang w:val="en-US"/>
        </w:rPr>
        <w:t>on</w:t>
      </w:r>
      <w:r w:rsidRPr="00FB1A93">
        <w:rPr>
          <w:b/>
        </w:rPr>
        <w:t xml:space="preserve"> </w:t>
      </w:r>
      <w:r w:rsidRPr="00FB1A93">
        <w:rPr>
          <w:b/>
          <w:lang w:val="en-US"/>
        </w:rPr>
        <w:t>rendering</w:t>
      </w:r>
      <w:r w:rsidRPr="00FB1A93">
        <w:rPr>
          <w:b/>
        </w:rPr>
        <w:t xml:space="preserve"> </w:t>
      </w:r>
      <w:r w:rsidRPr="00FB1A93">
        <w:rPr>
          <w:b/>
          <w:lang w:val="en-US"/>
        </w:rPr>
        <w:t>of</w:t>
      </w:r>
      <w:r w:rsidRPr="00FB1A93">
        <w:rPr>
          <w:b/>
        </w:rPr>
        <w:t xml:space="preserve"> </w:t>
      </w:r>
      <w:r w:rsidRPr="00FB1A93">
        <w:rPr>
          <w:b/>
          <w:lang w:val="en-US"/>
        </w:rPr>
        <w:t>engineering</w:t>
      </w:r>
      <w:r w:rsidRPr="00FB1A93">
        <w:rPr>
          <w:b/>
        </w:rPr>
        <w:t xml:space="preserve"> </w:t>
      </w:r>
      <w:r w:rsidRPr="00FB1A93">
        <w:rPr>
          <w:b/>
          <w:lang w:val="en-US"/>
        </w:rPr>
        <w:t>services</w:t>
      </w:r>
      <w:r w:rsidRPr="00FB1A93">
        <w:rPr>
          <w:b/>
        </w:rPr>
        <w:t xml:space="preserve"> </w:t>
      </w:r>
      <w:r w:rsidRPr="00FB1A93">
        <w:rPr>
          <w:b/>
          <w:lang w:val="en-US"/>
        </w:rPr>
        <w:t>at</w:t>
      </w:r>
      <w:r w:rsidRPr="00FB1A93">
        <w:rPr>
          <w:b/>
        </w:rPr>
        <w:t xml:space="preserve"> </w:t>
      </w:r>
      <w:r w:rsidRPr="00FB1A93">
        <w:rPr>
          <w:b/>
          <w:lang w:val="en-US"/>
        </w:rPr>
        <w:t>BNPP</w:t>
      </w:r>
      <w:r w:rsidRPr="00FB1A93">
        <w:rPr>
          <w:b/>
        </w:rPr>
        <w:t xml:space="preserve"> </w:t>
      </w:r>
      <w:r w:rsidRPr="00FB1A93">
        <w:rPr>
          <w:b/>
          <w:lang w:val="en-US"/>
        </w:rPr>
        <w:t>site</w:t>
      </w:r>
      <w:r w:rsidRPr="00FB1A93">
        <w:rPr>
          <w:b/>
        </w:rPr>
        <w:t xml:space="preserve"> (</w:t>
      </w:r>
      <w:r w:rsidRPr="00FB1A93">
        <w:rPr>
          <w:b/>
          <w:lang w:val="en-US"/>
        </w:rPr>
        <w:t>including</w:t>
      </w:r>
      <w:r w:rsidRPr="00FB1A93">
        <w:rPr>
          <w:b/>
        </w:rPr>
        <w:t xml:space="preserve"> </w:t>
      </w:r>
      <w:r w:rsidRPr="00FB1A93">
        <w:rPr>
          <w:b/>
          <w:lang w:val="en-US"/>
        </w:rPr>
        <w:t>alerted</w:t>
      </w:r>
      <w:r w:rsidRPr="00FB1A93">
        <w:rPr>
          <w:b/>
        </w:rPr>
        <w:t xml:space="preserve"> </w:t>
      </w:r>
      <w:r w:rsidRPr="00FB1A93">
        <w:rPr>
          <w:b/>
          <w:lang w:val="en-US"/>
        </w:rPr>
        <w:t>crew</w:t>
      </w:r>
      <w:r w:rsidRPr="00FB1A93">
        <w:rPr>
          <w:b/>
        </w:rPr>
        <w:t xml:space="preserve"> </w:t>
      </w:r>
      <w:r w:rsidRPr="00FB1A93">
        <w:rPr>
          <w:b/>
          <w:lang w:val="en-US"/>
        </w:rPr>
        <w:t>of</w:t>
      </w:r>
      <w:r w:rsidRPr="00FB1A93">
        <w:rPr>
          <w:b/>
        </w:rPr>
        <w:t xml:space="preserve"> </w:t>
      </w:r>
      <w:r w:rsidRPr="00FB1A93">
        <w:rPr>
          <w:b/>
          <w:lang w:val="en-US"/>
        </w:rPr>
        <w:t>experts</w:t>
      </w:r>
      <w:r w:rsidRPr="00FB1A93">
        <w:rPr>
          <w:b/>
        </w:rPr>
        <w:t>)/</w:t>
      </w:r>
      <w:r w:rsidRPr="00FB1A93">
        <w:rPr>
          <w:b/>
          <w:color w:val="000000"/>
        </w:rPr>
        <w:t xml:space="preserve"> Перечень организаций и специалистов по оказанию инжиниринговых консультационных услуг на площадке </w:t>
      </w:r>
      <w:r w:rsidR="006858E8">
        <w:rPr>
          <w:b/>
          <w:color w:val="000000"/>
        </w:rPr>
        <w:t>АЭС Бушер</w:t>
      </w:r>
      <w:ins w:id="1294" w:author="Павлютенков Юрий Владимирович" w:date="2014-03-28T09:37:00Z">
        <w:r w:rsidR="00C71FB3">
          <w:rPr>
            <w:b/>
            <w:color w:val="000000"/>
          </w:rPr>
          <w:t xml:space="preserve"> </w:t>
        </w:r>
      </w:ins>
      <w:r w:rsidRPr="00FB1A93">
        <w:rPr>
          <w:b/>
          <w:color w:val="000000"/>
        </w:rPr>
        <w:t>(включая группу специалистов постоянной готовности)</w:t>
      </w:r>
    </w:p>
    <w:p w:rsidR="00B95AD3" w:rsidRPr="00FB1A93" w:rsidRDefault="00B95AD3" w:rsidP="0081083B">
      <w:pPr>
        <w:ind w:right="-834"/>
        <w:jc w:val="center"/>
      </w:pPr>
    </w:p>
    <w:tbl>
      <w:tblPr>
        <w:tblW w:w="1021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6"/>
        <w:gridCol w:w="5331"/>
        <w:gridCol w:w="2268"/>
        <w:gridCol w:w="1701"/>
      </w:tblGrid>
      <w:tr w:rsidR="00B95AD3" w:rsidRPr="00FB1A93" w:rsidTr="00404417">
        <w:trPr>
          <w:trHeight w:hRule="exact" w:val="567"/>
        </w:trPr>
        <w:tc>
          <w:tcPr>
            <w:tcW w:w="916" w:type="dxa"/>
            <w:vAlign w:val="center"/>
          </w:tcPr>
          <w:p w:rsidR="00B95AD3" w:rsidRPr="00FB1A93" w:rsidRDefault="00B95AD3" w:rsidP="004D410C">
            <w:pPr>
              <w:spacing w:line="120" w:lineRule="atLeast"/>
              <w:jc w:val="center"/>
              <w:rPr>
                <w:b/>
                <w:bCs/>
                <w:lang w:val="en-US" w:eastAsia="zh-CN"/>
              </w:rPr>
            </w:pPr>
            <w:r w:rsidRPr="00FB1A93">
              <w:rPr>
                <w:b/>
                <w:bCs/>
                <w:lang w:val="en-US" w:eastAsia="zh-CN"/>
              </w:rPr>
              <w:t>Item</w:t>
            </w:r>
          </w:p>
        </w:tc>
        <w:tc>
          <w:tcPr>
            <w:tcW w:w="5331" w:type="dxa"/>
            <w:vAlign w:val="center"/>
          </w:tcPr>
          <w:p w:rsidR="00B95AD3" w:rsidRPr="00FB1A93" w:rsidRDefault="00B95AD3" w:rsidP="004D410C">
            <w:pPr>
              <w:spacing w:line="120" w:lineRule="atLeast"/>
              <w:jc w:val="center"/>
              <w:rPr>
                <w:b/>
                <w:bCs/>
                <w:lang w:val="en-US" w:eastAsia="zh-CN"/>
              </w:rPr>
            </w:pPr>
            <w:r w:rsidRPr="00FB1A93">
              <w:rPr>
                <w:b/>
                <w:bCs/>
                <w:lang w:val="en-US" w:eastAsia="zh-CN"/>
              </w:rPr>
              <w:t>Company</w:t>
            </w:r>
          </w:p>
        </w:tc>
        <w:tc>
          <w:tcPr>
            <w:tcW w:w="2268" w:type="dxa"/>
            <w:vAlign w:val="center"/>
          </w:tcPr>
          <w:p w:rsidR="00B95AD3" w:rsidRPr="00FB1A93" w:rsidRDefault="00B95AD3" w:rsidP="004D410C">
            <w:pPr>
              <w:spacing w:line="120" w:lineRule="atLeast"/>
              <w:jc w:val="center"/>
              <w:rPr>
                <w:b/>
                <w:bCs/>
                <w:lang w:val="en-US"/>
              </w:rPr>
            </w:pPr>
            <w:r w:rsidRPr="00FB1A93">
              <w:rPr>
                <w:b/>
                <w:bCs/>
                <w:lang w:val="en-US"/>
              </w:rPr>
              <w:t>Number of Specialists/Experts</w:t>
            </w:r>
          </w:p>
        </w:tc>
        <w:tc>
          <w:tcPr>
            <w:tcW w:w="1701" w:type="dxa"/>
          </w:tcPr>
          <w:p w:rsidR="00B95AD3" w:rsidRPr="00FB1A93" w:rsidRDefault="00B95AD3" w:rsidP="004D410C">
            <w:pPr>
              <w:spacing w:line="120" w:lineRule="atLeast"/>
              <w:jc w:val="center"/>
              <w:rPr>
                <w:b/>
                <w:bCs/>
                <w:lang w:val="en-US"/>
              </w:rPr>
            </w:pPr>
            <w:r w:rsidRPr="00FB1A93">
              <w:rPr>
                <w:b/>
                <w:bCs/>
                <w:lang w:val="en-US"/>
              </w:rPr>
              <w:t>Period of secondment</w:t>
            </w: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1</w:t>
            </w:r>
          </w:p>
        </w:tc>
        <w:tc>
          <w:tcPr>
            <w:tcW w:w="5331" w:type="dxa"/>
            <w:noWrap/>
            <w:vAlign w:val="center"/>
          </w:tcPr>
          <w:p w:rsidR="00B95AD3" w:rsidRPr="00FB1A93" w:rsidRDefault="00B95AD3" w:rsidP="007770A4">
            <w:pPr>
              <w:adjustRightInd w:val="0"/>
              <w:snapToGrid w:val="0"/>
              <w:rPr>
                <w:lang w:val="en-US" w:eastAsia="zh-CN"/>
              </w:rPr>
            </w:pPr>
            <w:r w:rsidRPr="00FB1A93">
              <w:rPr>
                <w:lang w:val="en-US" w:eastAsia="zh-CN"/>
              </w:rPr>
              <w:t>JSC</w:t>
            </w:r>
            <w:r w:rsidRPr="00FB1A93">
              <w:rPr>
                <w:lang w:eastAsia="zh-CN"/>
              </w:rPr>
              <w:t xml:space="preserve"> «</w:t>
            </w:r>
            <w:r w:rsidRPr="00FB1A93">
              <w:rPr>
                <w:lang w:val="en-US" w:eastAsia="zh-CN"/>
              </w:rPr>
              <w:t>Atomtechenergo</w:t>
            </w:r>
            <w:r w:rsidRPr="00FB1A93">
              <w:rPr>
                <w:lang w:eastAsia="zh-CN"/>
              </w:rPr>
              <w:t>»/</w:t>
            </w:r>
          </w:p>
          <w:p w:rsidR="00B95AD3" w:rsidRPr="00FB1A93" w:rsidRDefault="00B95AD3" w:rsidP="007770A4">
            <w:pPr>
              <w:adjustRightInd w:val="0"/>
              <w:snapToGrid w:val="0"/>
              <w:rPr>
                <w:lang w:eastAsia="zh-CN"/>
              </w:rPr>
            </w:pPr>
            <w:r w:rsidRPr="00FB1A93">
              <w:rPr>
                <w:lang w:eastAsia="zh-CN"/>
              </w:rPr>
              <w:t>ОАО «Атомтехэнерго»</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2</w:t>
            </w:r>
          </w:p>
        </w:tc>
        <w:tc>
          <w:tcPr>
            <w:tcW w:w="5331" w:type="dxa"/>
            <w:noWrap/>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OKB</w:t>
            </w:r>
            <w:r w:rsidRPr="00FB1A93">
              <w:rPr>
                <w:lang w:eastAsia="zh-CN"/>
              </w:rPr>
              <w:t xml:space="preserve"> «</w:t>
            </w:r>
            <w:r w:rsidRPr="00FB1A93">
              <w:rPr>
                <w:lang w:val="en-US" w:eastAsia="zh-CN"/>
              </w:rPr>
              <w:t>GIDROPRESS</w:t>
            </w:r>
            <w:r w:rsidRPr="00FB1A93">
              <w:rPr>
                <w:lang w:eastAsia="zh-CN"/>
              </w:rPr>
              <w:t>»/</w:t>
            </w:r>
          </w:p>
          <w:p w:rsidR="00B95AD3" w:rsidRPr="00FB1A93" w:rsidRDefault="00B95AD3" w:rsidP="007770A4">
            <w:pPr>
              <w:rPr>
                <w:lang w:eastAsia="zh-CN"/>
              </w:rPr>
            </w:pPr>
            <w:r w:rsidRPr="00FB1A93">
              <w:rPr>
                <w:lang w:eastAsia="zh-CN"/>
              </w:rPr>
              <w:t>ОАО ОКБ «ГИДРОПРЕСС»</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3</w:t>
            </w:r>
          </w:p>
        </w:tc>
        <w:tc>
          <w:tcPr>
            <w:tcW w:w="5331" w:type="dxa"/>
            <w:noWrap/>
            <w:vAlign w:val="center"/>
          </w:tcPr>
          <w:p w:rsidR="00B95AD3" w:rsidRPr="00FB1A93" w:rsidRDefault="00B95AD3" w:rsidP="006C0574">
            <w:pPr>
              <w:rPr>
                <w:lang w:val="en-US" w:eastAsia="zh-CN"/>
              </w:rPr>
            </w:pPr>
            <w:r w:rsidRPr="00FB1A93">
              <w:rPr>
                <w:lang w:val="en-US" w:eastAsia="zh-CN"/>
              </w:rPr>
              <w:t>JSC «</w:t>
            </w:r>
            <w:smartTag w:uri="urn:schemas-microsoft-com:office:smarttags" w:element="City">
              <w:smartTag w:uri="urn:schemas-microsoft-com:office:smarttags" w:element="place">
                <w:r w:rsidRPr="00FB1A93">
                  <w:rPr>
                    <w:lang w:val="en-US" w:eastAsia="zh-CN"/>
                  </w:rPr>
                  <w:t>Podolsk</w:t>
                </w:r>
              </w:smartTag>
            </w:smartTag>
            <w:r w:rsidRPr="00FB1A93">
              <w:rPr>
                <w:lang w:val="en-US" w:eastAsia="zh-CN"/>
              </w:rPr>
              <w:t xml:space="preserve"> machine works» (ZiO)/ </w:t>
            </w:r>
          </w:p>
          <w:p w:rsidR="00B95AD3" w:rsidRPr="00FB1A93" w:rsidRDefault="00B95AD3" w:rsidP="006C0574">
            <w:pPr>
              <w:rPr>
                <w:lang w:eastAsia="zh-CN"/>
              </w:rPr>
            </w:pPr>
            <w:r w:rsidRPr="00FB1A93">
              <w:rPr>
                <w:lang w:eastAsia="zh-CN"/>
              </w:rPr>
              <w:t>ОАО «Подольский машиностроительный завод» (ЗиО)</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4</w:t>
            </w:r>
          </w:p>
        </w:tc>
        <w:tc>
          <w:tcPr>
            <w:tcW w:w="5331" w:type="dxa"/>
            <w:noWrap/>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Izhorskie</w:t>
            </w:r>
            <w:r w:rsidRPr="00FB1A93">
              <w:rPr>
                <w:lang w:eastAsia="zh-CN"/>
              </w:rPr>
              <w:t xml:space="preserve"> </w:t>
            </w:r>
            <w:r w:rsidRPr="00FB1A93">
              <w:rPr>
                <w:lang w:val="en-US" w:eastAsia="zh-CN"/>
              </w:rPr>
              <w:t>zavody</w:t>
            </w:r>
            <w:r w:rsidRPr="00FB1A93">
              <w:rPr>
                <w:lang w:eastAsia="zh-CN"/>
              </w:rPr>
              <w:t xml:space="preserve">»/ </w:t>
            </w:r>
          </w:p>
          <w:p w:rsidR="00B95AD3" w:rsidRPr="00FB1A93" w:rsidRDefault="00B95AD3" w:rsidP="007770A4">
            <w:pPr>
              <w:rPr>
                <w:lang w:eastAsia="zh-CN"/>
              </w:rPr>
            </w:pPr>
            <w:r w:rsidRPr="00FB1A93">
              <w:rPr>
                <w:lang w:eastAsia="zh-CN"/>
              </w:rPr>
              <w:t>ОАО «Ижорские заводы»</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5</w:t>
            </w:r>
          </w:p>
        </w:tc>
        <w:tc>
          <w:tcPr>
            <w:tcW w:w="5331"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Power</w:t>
            </w:r>
            <w:r w:rsidRPr="00FB1A93">
              <w:rPr>
                <w:lang w:eastAsia="zh-CN"/>
              </w:rPr>
              <w:t xml:space="preserve"> </w:t>
            </w:r>
            <w:r w:rsidRPr="00FB1A93">
              <w:rPr>
                <w:lang w:val="en-US" w:eastAsia="zh-CN"/>
              </w:rPr>
              <w:t>Machines</w:t>
            </w:r>
            <w:r w:rsidRPr="00FB1A93">
              <w:rPr>
                <w:lang w:eastAsia="zh-CN"/>
              </w:rPr>
              <w:t>»/</w:t>
            </w:r>
          </w:p>
          <w:p w:rsidR="00B95AD3" w:rsidRPr="00FB1A93" w:rsidRDefault="00B95AD3" w:rsidP="007770A4">
            <w:pPr>
              <w:rPr>
                <w:lang w:eastAsia="zh-CN"/>
              </w:rPr>
            </w:pPr>
            <w:r w:rsidRPr="00FB1A93">
              <w:rPr>
                <w:lang w:eastAsia="zh-CN"/>
              </w:rPr>
              <w:t>ОАО «Силовые Машины»</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6</w:t>
            </w:r>
          </w:p>
        </w:tc>
        <w:tc>
          <w:tcPr>
            <w:tcW w:w="5331"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CKBM</w:t>
            </w:r>
            <w:r w:rsidRPr="00FB1A93">
              <w:rPr>
                <w:lang w:eastAsia="zh-CN"/>
              </w:rPr>
              <w:t xml:space="preserve">»/ </w:t>
            </w:r>
          </w:p>
          <w:p w:rsidR="00B95AD3" w:rsidRPr="00FB1A93" w:rsidRDefault="00B95AD3" w:rsidP="007770A4">
            <w:pPr>
              <w:rPr>
                <w:lang w:eastAsia="zh-CN"/>
              </w:rPr>
            </w:pPr>
            <w:r w:rsidRPr="00FB1A93">
              <w:rPr>
                <w:lang w:eastAsia="zh-CN"/>
              </w:rPr>
              <w:t>ОАО «ЦКБМ»</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7</w:t>
            </w:r>
          </w:p>
        </w:tc>
        <w:tc>
          <w:tcPr>
            <w:tcW w:w="5331"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Diakont</w:t>
            </w:r>
            <w:r w:rsidRPr="00FB1A93">
              <w:rPr>
                <w:lang w:eastAsia="zh-CN"/>
              </w:rPr>
              <w:t>»</w:t>
            </w:r>
            <w:r w:rsidRPr="00FB1A93">
              <w:rPr>
                <w:lang w:val="en-US" w:eastAsia="zh-CN"/>
              </w:rPr>
              <w:t>/</w:t>
            </w:r>
            <w:r w:rsidRPr="00FB1A93">
              <w:rPr>
                <w:lang w:eastAsia="zh-CN"/>
              </w:rPr>
              <w:t xml:space="preserve"> </w:t>
            </w:r>
          </w:p>
          <w:p w:rsidR="00B95AD3" w:rsidRPr="00FB1A93" w:rsidRDefault="00B95AD3" w:rsidP="007770A4">
            <w:pPr>
              <w:rPr>
                <w:lang w:eastAsia="zh-CN"/>
              </w:rPr>
            </w:pPr>
            <w:r w:rsidRPr="00FB1A93">
              <w:rPr>
                <w:lang w:eastAsia="zh-CN"/>
              </w:rPr>
              <w:t>ОАО «Диаконт»</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8</w:t>
            </w:r>
          </w:p>
        </w:tc>
        <w:tc>
          <w:tcPr>
            <w:tcW w:w="5331"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SNIIP</w:t>
            </w:r>
            <w:r w:rsidRPr="00FB1A93">
              <w:rPr>
                <w:lang w:eastAsia="zh-CN"/>
              </w:rPr>
              <w:t>-</w:t>
            </w:r>
            <w:r w:rsidRPr="00FB1A93">
              <w:rPr>
                <w:lang w:val="en-US" w:eastAsia="zh-CN"/>
              </w:rPr>
              <w:t>SYSTEMATOM</w:t>
            </w:r>
            <w:r w:rsidRPr="00FB1A93">
              <w:rPr>
                <w:lang w:eastAsia="zh-CN"/>
              </w:rPr>
              <w:t>»/</w:t>
            </w:r>
          </w:p>
          <w:p w:rsidR="00B95AD3" w:rsidRPr="00FB1A93" w:rsidRDefault="00B95AD3" w:rsidP="007770A4">
            <w:pPr>
              <w:rPr>
                <w:lang w:eastAsia="zh-CN"/>
              </w:rPr>
            </w:pPr>
            <w:r w:rsidRPr="00FB1A93">
              <w:rPr>
                <w:lang w:eastAsia="zh-CN"/>
              </w:rPr>
              <w:t>ОАО «СНИИП-СИСТЕМАТОМ»</w:t>
            </w:r>
          </w:p>
        </w:tc>
        <w:tc>
          <w:tcPr>
            <w:tcW w:w="2268" w:type="dxa"/>
            <w:vAlign w:val="center"/>
          </w:tcPr>
          <w:p w:rsidR="00B95AD3" w:rsidRPr="00FB1A93" w:rsidRDefault="00B95AD3" w:rsidP="007770A4"/>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9</w:t>
            </w:r>
          </w:p>
        </w:tc>
        <w:tc>
          <w:tcPr>
            <w:tcW w:w="5331" w:type="dxa"/>
            <w:vAlign w:val="center"/>
          </w:tcPr>
          <w:p w:rsidR="00B95AD3" w:rsidRPr="00FB1A93" w:rsidRDefault="00B95AD3" w:rsidP="007770A4">
            <w:pPr>
              <w:rPr>
                <w:lang w:eastAsia="zh-CN"/>
              </w:rPr>
            </w:pPr>
            <w:r w:rsidRPr="00FB1A93">
              <w:rPr>
                <w:lang w:val="en-US" w:eastAsia="zh-CN"/>
              </w:rPr>
              <w:t>NIC</w:t>
            </w:r>
            <w:r w:rsidRPr="00FB1A93">
              <w:rPr>
                <w:lang w:eastAsia="zh-CN"/>
              </w:rPr>
              <w:t xml:space="preserve"> «</w:t>
            </w:r>
            <w:r w:rsidRPr="00FB1A93">
              <w:rPr>
                <w:lang w:val="en-US" w:eastAsia="zh-CN"/>
              </w:rPr>
              <w:t>Kurchatov</w:t>
            </w:r>
            <w:r w:rsidRPr="00FB1A93">
              <w:rPr>
                <w:lang w:eastAsia="zh-CN"/>
              </w:rPr>
              <w:t xml:space="preserve"> </w:t>
            </w:r>
            <w:r w:rsidRPr="00FB1A93">
              <w:rPr>
                <w:lang w:val="en-US" w:eastAsia="zh-CN"/>
              </w:rPr>
              <w:t>Institute</w:t>
            </w:r>
            <w:r w:rsidRPr="00FB1A93">
              <w:rPr>
                <w:lang w:eastAsia="zh-CN"/>
              </w:rPr>
              <w:t>»/</w:t>
            </w:r>
          </w:p>
          <w:p w:rsidR="00B95AD3" w:rsidRPr="00FB1A93" w:rsidRDefault="00B95AD3" w:rsidP="007770A4">
            <w:pPr>
              <w:rPr>
                <w:lang w:eastAsia="zh-CN"/>
              </w:rPr>
            </w:pPr>
            <w:r w:rsidRPr="00FB1A93">
              <w:rPr>
                <w:lang w:eastAsia="zh-CN"/>
              </w:rPr>
              <w:t>НИЦ «Курчатовский Институт»</w:t>
            </w:r>
          </w:p>
        </w:tc>
        <w:tc>
          <w:tcPr>
            <w:tcW w:w="2268" w:type="dxa"/>
            <w:vAlign w:val="center"/>
          </w:tcPr>
          <w:p w:rsidR="00B95AD3" w:rsidRPr="00FB1A93" w:rsidRDefault="00B95AD3" w:rsidP="007770A4"/>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FC13DC">
            <w:pPr>
              <w:spacing w:line="120" w:lineRule="atLeast"/>
              <w:jc w:val="center"/>
              <w:rPr>
                <w:lang w:eastAsia="zh-CN"/>
              </w:rPr>
            </w:pPr>
            <w:r w:rsidRPr="00FB1A93">
              <w:rPr>
                <w:lang w:val="en-US" w:eastAsia="zh-CN"/>
              </w:rPr>
              <w:t>1</w:t>
            </w:r>
            <w:r w:rsidRPr="00FB1A93">
              <w:rPr>
                <w:lang w:eastAsia="zh-CN"/>
              </w:rPr>
              <w:t>0</w:t>
            </w:r>
          </w:p>
        </w:tc>
        <w:tc>
          <w:tcPr>
            <w:tcW w:w="5331" w:type="dxa"/>
            <w:vAlign w:val="center"/>
          </w:tcPr>
          <w:p w:rsidR="00B95AD3" w:rsidRPr="00FB1A93" w:rsidRDefault="00B95AD3" w:rsidP="007770A4">
            <w:r w:rsidRPr="00FB1A93">
              <w:rPr>
                <w:lang w:val="en-US"/>
              </w:rPr>
              <w:t>JSC</w:t>
            </w:r>
            <w:r w:rsidRPr="00FB1A93">
              <w:t xml:space="preserve"> «</w:t>
            </w:r>
            <w:r w:rsidRPr="00FB1A93">
              <w:rPr>
                <w:lang w:val="en-US"/>
              </w:rPr>
              <w:t>NIKIMT</w:t>
            </w:r>
            <w:r w:rsidRPr="00FB1A93">
              <w:t>-</w:t>
            </w:r>
            <w:r w:rsidRPr="00FB1A93">
              <w:rPr>
                <w:lang w:val="en-US"/>
              </w:rPr>
              <w:t>Atomstroy</w:t>
            </w:r>
            <w:r w:rsidRPr="00FB1A93">
              <w:t>»/</w:t>
            </w:r>
          </w:p>
          <w:p w:rsidR="00B95AD3" w:rsidRPr="00FB1A93" w:rsidRDefault="00B95AD3" w:rsidP="007770A4">
            <w:r w:rsidRPr="00FB1A93">
              <w:t>ОАО «НИКИМТ-Атомстрой»</w:t>
            </w:r>
          </w:p>
        </w:tc>
        <w:tc>
          <w:tcPr>
            <w:tcW w:w="2268" w:type="dxa"/>
            <w:vAlign w:val="center"/>
          </w:tcPr>
          <w:p w:rsidR="00B95AD3" w:rsidRPr="00FB1A93" w:rsidRDefault="00B95AD3" w:rsidP="007770A4"/>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FC13DC">
            <w:pPr>
              <w:spacing w:line="120" w:lineRule="atLeast"/>
              <w:jc w:val="center"/>
              <w:rPr>
                <w:lang w:eastAsia="zh-CN"/>
              </w:rPr>
            </w:pPr>
            <w:r w:rsidRPr="00FB1A93">
              <w:rPr>
                <w:lang w:eastAsia="zh-CN"/>
              </w:rPr>
              <w:t>11</w:t>
            </w:r>
          </w:p>
        </w:tc>
        <w:tc>
          <w:tcPr>
            <w:tcW w:w="5331" w:type="dxa"/>
            <w:vAlign w:val="center"/>
          </w:tcPr>
          <w:p w:rsidR="00B95AD3" w:rsidRPr="00FB1A93" w:rsidRDefault="00B95AD3" w:rsidP="007770A4">
            <w:r w:rsidRPr="00FB1A93">
              <w:rPr>
                <w:lang w:val="en-US"/>
              </w:rPr>
              <w:t xml:space="preserve">JSC </w:t>
            </w:r>
            <w:r w:rsidRPr="00FB1A93">
              <w:t>«</w:t>
            </w:r>
            <w:r w:rsidRPr="00FB1A93">
              <w:rPr>
                <w:lang w:val="en-US"/>
              </w:rPr>
              <w:t>VNIIAES</w:t>
            </w:r>
            <w:r w:rsidRPr="00FB1A93">
              <w:t>»/</w:t>
            </w:r>
          </w:p>
          <w:p w:rsidR="00B95AD3" w:rsidRPr="00FB1A93" w:rsidRDefault="00B95AD3" w:rsidP="007770A4">
            <w:r w:rsidRPr="00FB1A93">
              <w:t>ОАО «ВНИИАЭС»</w:t>
            </w:r>
          </w:p>
        </w:tc>
        <w:tc>
          <w:tcPr>
            <w:tcW w:w="2268" w:type="dxa"/>
            <w:vAlign w:val="center"/>
          </w:tcPr>
          <w:p w:rsidR="00B95AD3" w:rsidRPr="00FB1A93" w:rsidRDefault="00B95AD3" w:rsidP="007770A4">
            <w:pPr>
              <w:rPr>
                <w:lang w:val="en-US"/>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FC13DC">
            <w:pPr>
              <w:spacing w:line="120" w:lineRule="atLeast"/>
              <w:jc w:val="center"/>
              <w:rPr>
                <w:lang w:eastAsia="zh-CN"/>
              </w:rPr>
            </w:pPr>
            <w:r w:rsidRPr="00FB1A93">
              <w:rPr>
                <w:lang w:eastAsia="zh-CN"/>
              </w:rPr>
              <w:t>12</w:t>
            </w:r>
          </w:p>
        </w:tc>
        <w:tc>
          <w:tcPr>
            <w:tcW w:w="5331" w:type="dxa"/>
            <w:vAlign w:val="center"/>
          </w:tcPr>
          <w:p w:rsidR="00B95AD3" w:rsidRPr="00FB1A93" w:rsidRDefault="00B95AD3" w:rsidP="007770A4">
            <w:pPr>
              <w:rPr>
                <w:lang w:eastAsia="zh-CN"/>
              </w:rPr>
            </w:pPr>
            <w:r w:rsidRPr="00FB1A93">
              <w:t>«</w:t>
            </w:r>
            <w:r w:rsidRPr="00FB1A93">
              <w:rPr>
                <w:lang w:val="en-US"/>
              </w:rPr>
              <w:t>SNIIP</w:t>
            </w:r>
            <w:r w:rsidRPr="00FB1A93">
              <w:t>-</w:t>
            </w:r>
            <w:r w:rsidRPr="00FB1A93">
              <w:rPr>
                <w:lang w:val="en-US"/>
              </w:rPr>
              <w:t>ASKUR</w:t>
            </w:r>
            <w:r w:rsidRPr="00FB1A93">
              <w:t xml:space="preserve">» </w:t>
            </w:r>
            <w:r w:rsidRPr="00FB1A93">
              <w:rPr>
                <w:lang w:val="en-US" w:eastAsia="zh-CN"/>
              </w:rPr>
              <w:t>Co</w:t>
            </w:r>
            <w:r w:rsidRPr="00FB1A93">
              <w:rPr>
                <w:lang w:eastAsia="zh-CN"/>
              </w:rPr>
              <w:t xml:space="preserve"> </w:t>
            </w:r>
            <w:r w:rsidRPr="00FB1A93">
              <w:rPr>
                <w:lang w:val="en-US" w:eastAsia="zh-CN"/>
              </w:rPr>
              <w:t>Ltd</w:t>
            </w:r>
            <w:r w:rsidRPr="00FB1A93">
              <w:rPr>
                <w:lang w:eastAsia="zh-CN"/>
              </w:rPr>
              <w:t xml:space="preserve">./ </w:t>
            </w:r>
          </w:p>
          <w:p w:rsidR="00B95AD3" w:rsidRPr="00FB1A93" w:rsidRDefault="00B95AD3" w:rsidP="007770A4">
            <w:r w:rsidRPr="00FB1A93">
              <w:rPr>
                <w:lang w:eastAsia="zh-CN"/>
              </w:rPr>
              <w:t>ООО «СНИИП-АСКУР»</w:t>
            </w:r>
          </w:p>
        </w:tc>
        <w:tc>
          <w:tcPr>
            <w:tcW w:w="2268" w:type="dxa"/>
            <w:vAlign w:val="center"/>
          </w:tcPr>
          <w:p w:rsidR="00B95AD3" w:rsidRPr="00FB1A93" w:rsidRDefault="00B95AD3" w:rsidP="007770A4"/>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13</w:t>
            </w:r>
          </w:p>
        </w:tc>
        <w:tc>
          <w:tcPr>
            <w:tcW w:w="5331" w:type="dxa"/>
            <w:vAlign w:val="center"/>
          </w:tcPr>
          <w:p w:rsidR="00B95AD3" w:rsidRPr="00FB1A93" w:rsidRDefault="00B95AD3" w:rsidP="00E02F06">
            <w:r w:rsidRPr="00FB1A93">
              <w:rPr>
                <w:lang w:val="en-US"/>
              </w:rPr>
              <w:t xml:space="preserve">JSC «Atomenergoproekt»/ </w:t>
            </w:r>
          </w:p>
          <w:p w:rsidR="00B95AD3" w:rsidRPr="00FB1A93" w:rsidRDefault="00B95AD3" w:rsidP="00E02F06">
            <w:pPr>
              <w:rPr>
                <w:lang w:val="en-US"/>
              </w:rPr>
            </w:pPr>
            <w:r w:rsidRPr="00FB1A93">
              <w:rPr>
                <w:lang w:val="en-US"/>
              </w:rPr>
              <w:t>ОАО «Атомэнергопроект»</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eastAsia="zh-CN"/>
              </w:rPr>
            </w:pPr>
          </w:p>
        </w:tc>
      </w:tr>
      <w:tr w:rsidR="00B95AD3" w:rsidRPr="00FB1A93" w:rsidTr="00404417">
        <w:trPr>
          <w:trHeight w:val="20"/>
        </w:trPr>
        <w:tc>
          <w:tcPr>
            <w:tcW w:w="916" w:type="dxa"/>
            <w:noWrap/>
            <w:vAlign w:val="center"/>
          </w:tcPr>
          <w:p w:rsidR="00B95AD3" w:rsidRPr="00FB1A93" w:rsidRDefault="00B95AD3" w:rsidP="004D410C">
            <w:pPr>
              <w:spacing w:line="120" w:lineRule="atLeast"/>
              <w:jc w:val="center"/>
              <w:rPr>
                <w:lang w:eastAsia="zh-CN"/>
              </w:rPr>
            </w:pPr>
            <w:r w:rsidRPr="00FB1A93">
              <w:rPr>
                <w:lang w:eastAsia="zh-CN"/>
              </w:rPr>
              <w:t>14</w:t>
            </w:r>
          </w:p>
        </w:tc>
        <w:tc>
          <w:tcPr>
            <w:tcW w:w="5331" w:type="dxa"/>
            <w:vAlign w:val="center"/>
          </w:tcPr>
          <w:p w:rsidR="00B95AD3" w:rsidRPr="00FB1A93" w:rsidRDefault="00B95AD3" w:rsidP="00E02F06">
            <w:r w:rsidRPr="00FB1A93">
              <w:rPr>
                <w:lang w:val="en-US"/>
              </w:rPr>
              <w:t xml:space="preserve">JSC NIAEP/ </w:t>
            </w:r>
          </w:p>
          <w:p w:rsidR="00B95AD3" w:rsidRPr="00FB1A93" w:rsidRDefault="00B95AD3" w:rsidP="00E02F06">
            <w:pPr>
              <w:rPr>
                <w:lang w:val="en-US"/>
              </w:rPr>
            </w:pPr>
            <w:r w:rsidRPr="00FB1A93">
              <w:rPr>
                <w:lang w:val="en-US"/>
              </w:rPr>
              <w:t>ОАО НИАЭП</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eastAsia="zh-CN"/>
              </w:rPr>
            </w:pPr>
          </w:p>
        </w:tc>
      </w:tr>
      <w:tr w:rsidR="00B95AD3" w:rsidRPr="00FB1A93" w:rsidTr="00404417">
        <w:trPr>
          <w:trHeight w:val="20"/>
        </w:trPr>
        <w:tc>
          <w:tcPr>
            <w:tcW w:w="916" w:type="dxa"/>
            <w:noWrap/>
            <w:vAlign w:val="center"/>
          </w:tcPr>
          <w:p w:rsidR="00B95AD3" w:rsidRPr="00FB1A93" w:rsidRDefault="00B95AD3" w:rsidP="00E96C49">
            <w:pPr>
              <w:spacing w:line="120" w:lineRule="atLeast"/>
              <w:jc w:val="center"/>
              <w:rPr>
                <w:lang w:eastAsia="zh-CN"/>
              </w:rPr>
            </w:pPr>
            <w:r w:rsidRPr="00FB1A93">
              <w:rPr>
                <w:lang w:eastAsia="zh-CN"/>
              </w:rPr>
              <w:t>15</w:t>
            </w:r>
          </w:p>
        </w:tc>
        <w:tc>
          <w:tcPr>
            <w:tcW w:w="5331" w:type="dxa"/>
            <w:vAlign w:val="center"/>
          </w:tcPr>
          <w:p w:rsidR="00B95AD3" w:rsidRPr="00FB1A93" w:rsidRDefault="00B95AD3" w:rsidP="007770A4">
            <w:r w:rsidRPr="00FB1A93">
              <w:rPr>
                <w:lang w:val="en-US"/>
              </w:rPr>
              <w:t>JSC SPbAEP</w:t>
            </w:r>
            <w:r w:rsidRPr="00FB1A93">
              <w:t>/</w:t>
            </w:r>
          </w:p>
          <w:p w:rsidR="00B95AD3" w:rsidRPr="00FB1A93" w:rsidRDefault="00B95AD3" w:rsidP="007770A4">
            <w:pPr>
              <w:rPr>
                <w:lang w:val="en-US"/>
              </w:rPr>
            </w:pPr>
            <w:r w:rsidRPr="00FB1A93">
              <w:t>ОАО «СПбАЭП»</w:t>
            </w:r>
          </w:p>
        </w:tc>
        <w:tc>
          <w:tcPr>
            <w:tcW w:w="2268" w:type="dxa"/>
            <w:vAlign w:val="center"/>
          </w:tcPr>
          <w:p w:rsidR="00B95AD3" w:rsidRPr="00FB1A93" w:rsidRDefault="00B95AD3" w:rsidP="007770A4">
            <w:pPr>
              <w:rPr>
                <w:lang w:val="en-US"/>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16</w:t>
            </w:r>
          </w:p>
        </w:tc>
        <w:tc>
          <w:tcPr>
            <w:tcW w:w="5331" w:type="dxa"/>
            <w:vAlign w:val="center"/>
          </w:tcPr>
          <w:p w:rsidR="00B95AD3" w:rsidRPr="00FB1A93" w:rsidRDefault="00B95AD3" w:rsidP="00E02F06">
            <w:r w:rsidRPr="00FB1A93">
              <w:rPr>
                <w:lang w:val="en-US"/>
              </w:rPr>
              <w:t>JSC</w:t>
            </w:r>
            <w:r w:rsidRPr="00FB1A93">
              <w:t xml:space="preserve"> «</w:t>
            </w:r>
            <w:r w:rsidRPr="00FB1A93">
              <w:rPr>
                <w:lang w:val="en-US"/>
              </w:rPr>
              <w:t>NPO</w:t>
            </w:r>
            <w:r w:rsidRPr="00FB1A93">
              <w:t xml:space="preserve"> </w:t>
            </w:r>
            <w:r w:rsidRPr="00FB1A93">
              <w:rPr>
                <w:lang w:val="en-US"/>
              </w:rPr>
              <w:t>TsKTI</w:t>
            </w:r>
            <w:r w:rsidRPr="00FB1A93">
              <w:t xml:space="preserve">»/ </w:t>
            </w:r>
          </w:p>
          <w:p w:rsidR="00B95AD3" w:rsidRPr="00FB1A93" w:rsidRDefault="00B95AD3" w:rsidP="00E02F06">
            <w:r w:rsidRPr="00FB1A93">
              <w:t>ОАО «НПО ЦКТИ»</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17</w:t>
            </w:r>
          </w:p>
        </w:tc>
        <w:tc>
          <w:tcPr>
            <w:tcW w:w="5331" w:type="dxa"/>
            <w:vAlign w:val="center"/>
          </w:tcPr>
          <w:p w:rsidR="00B95AD3" w:rsidRPr="00FB1A93" w:rsidRDefault="00B95AD3" w:rsidP="00E02F06">
            <w:r w:rsidRPr="00FB1A93">
              <w:rPr>
                <w:lang w:val="en-US"/>
              </w:rPr>
              <w:t>JSC</w:t>
            </w:r>
            <w:r w:rsidRPr="00FB1A93">
              <w:t xml:space="preserve"> «</w:t>
            </w:r>
            <w:r w:rsidRPr="00FB1A93">
              <w:rPr>
                <w:lang w:val="en-US"/>
              </w:rPr>
              <w:t>OKBM</w:t>
            </w:r>
            <w:r w:rsidRPr="00FB1A93">
              <w:t xml:space="preserve"> </w:t>
            </w:r>
            <w:r w:rsidRPr="00FB1A93">
              <w:rPr>
                <w:lang w:val="en-US"/>
              </w:rPr>
              <w:t>Afrikantov</w:t>
            </w:r>
            <w:r w:rsidRPr="00FB1A93">
              <w:t xml:space="preserve">»/ </w:t>
            </w:r>
          </w:p>
          <w:p w:rsidR="00B95AD3" w:rsidRPr="00FB1A93" w:rsidRDefault="00B95AD3" w:rsidP="00E02F06">
            <w:r w:rsidRPr="00FB1A93">
              <w:t>ОАО «ОКБМ Африкантов»</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18</w:t>
            </w:r>
          </w:p>
        </w:tc>
        <w:tc>
          <w:tcPr>
            <w:tcW w:w="5331" w:type="dxa"/>
            <w:vAlign w:val="center"/>
          </w:tcPr>
          <w:p w:rsidR="00B95AD3" w:rsidRPr="00FB1A93" w:rsidRDefault="00B95AD3" w:rsidP="00E02F06">
            <w:r w:rsidRPr="00FB1A93">
              <w:rPr>
                <w:lang w:val="en-US"/>
              </w:rPr>
              <w:t>JSC</w:t>
            </w:r>
            <w:r w:rsidRPr="00FB1A93">
              <w:t xml:space="preserve"> </w:t>
            </w:r>
            <w:r w:rsidRPr="00FB1A93">
              <w:rPr>
                <w:lang w:val="en-US"/>
              </w:rPr>
              <w:t>HK</w:t>
            </w:r>
            <w:r w:rsidRPr="00FB1A93">
              <w:t xml:space="preserve"> «</w:t>
            </w:r>
            <w:r w:rsidRPr="00FB1A93">
              <w:rPr>
                <w:lang w:val="en-US"/>
              </w:rPr>
              <w:t>Kolomenskiy</w:t>
            </w:r>
            <w:r w:rsidRPr="00FB1A93">
              <w:t xml:space="preserve"> </w:t>
            </w:r>
            <w:r w:rsidRPr="00FB1A93">
              <w:rPr>
                <w:lang w:val="en-US"/>
              </w:rPr>
              <w:t>zavod</w:t>
            </w:r>
            <w:r w:rsidRPr="00FB1A93">
              <w:t xml:space="preserve">»/ </w:t>
            </w:r>
          </w:p>
          <w:p w:rsidR="00B95AD3" w:rsidRPr="00FB1A93" w:rsidRDefault="00B95AD3" w:rsidP="00E02F06">
            <w:r w:rsidRPr="00FB1A93">
              <w:t>ОАО ХК «Коломенский завод»</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19</w:t>
            </w:r>
          </w:p>
        </w:tc>
        <w:tc>
          <w:tcPr>
            <w:tcW w:w="5331" w:type="dxa"/>
            <w:vAlign w:val="center"/>
          </w:tcPr>
          <w:p w:rsidR="00B95AD3" w:rsidRPr="00FB1A93" w:rsidRDefault="00B95AD3" w:rsidP="00E02F06">
            <w:r w:rsidRPr="00FB1A93">
              <w:rPr>
                <w:lang w:val="en-US"/>
              </w:rPr>
              <w:t xml:space="preserve">JSC </w:t>
            </w:r>
            <w:r w:rsidRPr="00FB1A93">
              <w:t>«</w:t>
            </w:r>
            <w:r w:rsidRPr="00FB1A93">
              <w:rPr>
                <w:lang w:val="en-US"/>
              </w:rPr>
              <w:t>SverdNIIchimmash</w:t>
            </w:r>
            <w:r w:rsidRPr="00FB1A93">
              <w:t xml:space="preserve">»/ </w:t>
            </w:r>
          </w:p>
          <w:p w:rsidR="00B95AD3" w:rsidRPr="00FB1A93" w:rsidRDefault="00B95AD3" w:rsidP="00E02F06">
            <w:pPr>
              <w:rPr>
                <w:lang w:val="en-US"/>
              </w:rPr>
            </w:pPr>
            <w:r w:rsidRPr="00FB1A93">
              <w:t>ОАО «СвердНИИхиммаш»</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20</w:t>
            </w:r>
          </w:p>
        </w:tc>
        <w:tc>
          <w:tcPr>
            <w:tcW w:w="5331" w:type="dxa"/>
            <w:vAlign w:val="center"/>
          </w:tcPr>
          <w:p w:rsidR="00B95AD3" w:rsidRPr="00FB1A93" w:rsidRDefault="00B95AD3" w:rsidP="00E02F06">
            <w:r w:rsidRPr="00FB1A93">
              <w:t xml:space="preserve">JSC NPO «TsNIITMASH»/ </w:t>
            </w:r>
          </w:p>
          <w:p w:rsidR="00B95AD3" w:rsidRPr="00FB1A93" w:rsidRDefault="00B95AD3" w:rsidP="00E02F06">
            <w:r w:rsidRPr="00FB1A93">
              <w:t>ОАО НПО «ЦНИИТМАШ»</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21</w:t>
            </w:r>
          </w:p>
        </w:tc>
        <w:tc>
          <w:tcPr>
            <w:tcW w:w="5331" w:type="dxa"/>
            <w:vAlign w:val="center"/>
          </w:tcPr>
          <w:p w:rsidR="00B95AD3" w:rsidRPr="00FB1A93" w:rsidRDefault="00B95AD3" w:rsidP="00E02F06">
            <w:r w:rsidRPr="00FB1A93">
              <w:t xml:space="preserve">JSC «ENITS»/ </w:t>
            </w:r>
          </w:p>
          <w:p w:rsidR="00B95AD3" w:rsidRPr="00FB1A93" w:rsidRDefault="00B95AD3" w:rsidP="00E02F06">
            <w:r w:rsidRPr="00FB1A93">
              <w:lastRenderedPageBreak/>
              <w:t>ОАО «ЭНИЦ»</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lastRenderedPageBreak/>
              <w:t>22</w:t>
            </w:r>
          </w:p>
        </w:tc>
        <w:tc>
          <w:tcPr>
            <w:tcW w:w="5331" w:type="dxa"/>
            <w:vAlign w:val="center"/>
          </w:tcPr>
          <w:p w:rsidR="00B95AD3" w:rsidRPr="00FB1A93" w:rsidRDefault="00B95AD3" w:rsidP="00E02F06">
            <w:r w:rsidRPr="00FB1A93">
              <w:t xml:space="preserve">IPU RSA/ </w:t>
            </w:r>
          </w:p>
          <w:p w:rsidR="00B95AD3" w:rsidRPr="00FB1A93" w:rsidRDefault="00B95AD3" w:rsidP="00E02F06">
            <w:r w:rsidRPr="00FB1A93">
              <w:t>ИПУ РАН</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23</w:t>
            </w:r>
          </w:p>
        </w:tc>
        <w:tc>
          <w:tcPr>
            <w:tcW w:w="5331" w:type="dxa"/>
            <w:vAlign w:val="center"/>
          </w:tcPr>
          <w:p w:rsidR="00B95AD3" w:rsidRPr="00FB1A93" w:rsidRDefault="00B95AD3" w:rsidP="00E02F06">
            <w:r w:rsidRPr="00FB1A93">
              <w:t xml:space="preserve">FSUE «VNIIA»/ </w:t>
            </w:r>
          </w:p>
          <w:p w:rsidR="00B95AD3" w:rsidRPr="00FB1A93" w:rsidRDefault="00B95AD3" w:rsidP="00E02F06">
            <w:r w:rsidRPr="00FB1A93">
              <w:t>ФГУП «ВНИИА»</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24</w:t>
            </w:r>
          </w:p>
        </w:tc>
        <w:tc>
          <w:tcPr>
            <w:tcW w:w="5331" w:type="dxa"/>
            <w:vAlign w:val="center"/>
          </w:tcPr>
          <w:p w:rsidR="00B95AD3" w:rsidRPr="00FB1A93" w:rsidRDefault="00B95AD3" w:rsidP="00E02F06">
            <w:r w:rsidRPr="00FB1A93">
              <w:t xml:space="preserve">FSUE «FNPTs NIIIS»/ </w:t>
            </w:r>
          </w:p>
          <w:p w:rsidR="00B95AD3" w:rsidRPr="00FB1A93" w:rsidRDefault="00B95AD3" w:rsidP="00E02F06">
            <w:r w:rsidRPr="00FB1A93">
              <w:t>ФГУП «ФНПЦ НИИИС»</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25</w:t>
            </w:r>
          </w:p>
        </w:tc>
        <w:tc>
          <w:tcPr>
            <w:tcW w:w="5331" w:type="dxa"/>
            <w:vAlign w:val="center"/>
          </w:tcPr>
          <w:p w:rsidR="00B95AD3" w:rsidRPr="00FB1A93" w:rsidRDefault="00B95AD3" w:rsidP="00E02F06">
            <w:r w:rsidRPr="00FB1A93">
              <w:t xml:space="preserve">NPP VNIIEM/ </w:t>
            </w:r>
          </w:p>
          <w:p w:rsidR="00B95AD3" w:rsidRPr="00FB1A93" w:rsidRDefault="00B95AD3" w:rsidP="00E02F06">
            <w:r w:rsidRPr="00FB1A93">
              <w:t>НПП ВНИИЭМ</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eastAsia="zh-CN"/>
              </w:rPr>
            </w:pPr>
          </w:p>
        </w:tc>
      </w:tr>
      <w:tr w:rsidR="00B95AD3" w:rsidRPr="00FB1A93"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26</w:t>
            </w:r>
          </w:p>
        </w:tc>
        <w:tc>
          <w:tcPr>
            <w:tcW w:w="5331" w:type="dxa"/>
            <w:vAlign w:val="center"/>
          </w:tcPr>
          <w:p w:rsidR="00B95AD3" w:rsidRPr="00FB1A93" w:rsidRDefault="00B95AD3" w:rsidP="00E02F06">
            <w:r w:rsidRPr="00FB1A93">
              <w:t xml:space="preserve">FSUE «PSZ»/ </w:t>
            </w:r>
          </w:p>
          <w:p w:rsidR="00B95AD3" w:rsidRPr="00FB1A93" w:rsidRDefault="00B95AD3" w:rsidP="00E02F06">
            <w:r w:rsidRPr="00FB1A93">
              <w:t>ФГУП «ПСЗ»</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eastAsia="zh-CN"/>
              </w:rPr>
            </w:pPr>
          </w:p>
        </w:tc>
      </w:tr>
      <w:tr w:rsidR="00B95AD3" w:rsidRPr="006C6408"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27</w:t>
            </w:r>
          </w:p>
        </w:tc>
        <w:tc>
          <w:tcPr>
            <w:tcW w:w="5331" w:type="dxa"/>
            <w:vAlign w:val="center"/>
          </w:tcPr>
          <w:p w:rsidR="00B95AD3" w:rsidRPr="00B95AD3" w:rsidRDefault="00B95AD3" w:rsidP="00E02F06">
            <w:pPr>
              <w:rPr>
                <w:sz w:val="22"/>
                <w:szCs w:val="22"/>
                <w:lang w:val="en-US"/>
              </w:rPr>
            </w:pPr>
            <w:r w:rsidRPr="00FB1A93">
              <w:rPr>
                <w:lang w:val="en-US"/>
              </w:rPr>
              <w:t>JSC</w:t>
            </w:r>
            <w:r w:rsidR="00985D0E" w:rsidRPr="00985D0E">
              <w:rPr>
                <w:lang w:val="en-US"/>
              </w:rPr>
              <w:t xml:space="preserve"> «</w:t>
            </w:r>
            <w:r w:rsidRPr="00FB1A93">
              <w:rPr>
                <w:lang w:val="en-US"/>
              </w:rPr>
              <w:t>KB</w:t>
            </w:r>
            <w:r w:rsidR="00985D0E" w:rsidRPr="00985D0E">
              <w:rPr>
                <w:lang w:val="en-US"/>
              </w:rPr>
              <w:t xml:space="preserve"> </w:t>
            </w:r>
            <w:r w:rsidRPr="00FB1A93">
              <w:rPr>
                <w:lang w:val="en-US"/>
              </w:rPr>
              <w:t>Promengineering</w:t>
            </w:r>
            <w:r w:rsidR="00985D0E" w:rsidRPr="00985D0E">
              <w:rPr>
                <w:lang w:val="en-US"/>
              </w:rPr>
              <w:t xml:space="preserve">»/ </w:t>
            </w:r>
          </w:p>
          <w:p w:rsidR="00B95AD3" w:rsidRPr="00B95AD3" w:rsidRDefault="00B95AD3" w:rsidP="00E02F06">
            <w:pPr>
              <w:rPr>
                <w:sz w:val="22"/>
                <w:szCs w:val="22"/>
                <w:lang w:val="en-US"/>
              </w:rPr>
            </w:pPr>
            <w:r w:rsidRPr="00FB1A93">
              <w:t>ЗАО</w:t>
            </w:r>
            <w:r w:rsidR="00985D0E" w:rsidRPr="00985D0E">
              <w:rPr>
                <w:lang w:val="en-US"/>
              </w:rPr>
              <w:t xml:space="preserve"> «</w:t>
            </w:r>
            <w:r w:rsidRPr="00FB1A93">
              <w:t>КБ</w:t>
            </w:r>
            <w:r w:rsidR="00985D0E" w:rsidRPr="00985D0E">
              <w:rPr>
                <w:lang w:val="en-US"/>
              </w:rPr>
              <w:t xml:space="preserve"> </w:t>
            </w:r>
            <w:r w:rsidRPr="00FB1A93">
              <w:t>Проминжиниринг</w:t>
            </w:r>
            <w:r w:rsidR="00985D0E" w:rsidRPr="00985D0E">
              <w:rPr>
                <w:lang w:val="en-US"/>
              </w:rPr>
              <w:t>»</w:t>
            </w:r>
          </w:p>
        </w:tc>
        <w:tc>
          <w:tcPr>
            <w:tcW w:w="2268" w:type="dxa"/>
            <w:vAlign w:val="center"/>
          </w:tcPr>
          <w:p w:rsidR="00B95AD3" w:rsidRPr="00B95AD3" w:rsidRDefault="00B95AD3" w:rsidP="007770A4">
            <w:pPr>
              <w:rPr>
                <w:sz w:val="22"/>
                <w:szCs w:val="22"/>
                <w:lang w:val="en-US" w:eastAsia="zh-CN"/>
              </w:rPr>
            </w:pPr>
          </w:p>
        </w:tc>
        <w:tc>
          <w:tcPr>
            <w:tcW w:w="1701" w:type="dxa"/>
          </w:tcPr>
          <w:p w:rsidR="00B95AD3" w:rsidRPr="00B95AD3" w:rsidRDefault="00B95AD3" w:rsidP="007770A4">
            <w:pPr>
              <w:rPr>
                <w:sz w:val="22"/>
                <w:szCs w:val="22"/>
                <w:lang w:val="en-US" w:eastAsia="zh-CN"/>
              </w:rPr>
            </w:pPr>
          </w:p>
        </w:tc>
      </w:tr>
      <w:tr w:rsidR="00B95AD3" w:rsidRPr="006C6408" w:rsidTr="00404417">
        <w:trPr>
          <w:trHeight w:val="20"/>
        </w:trPr>
        <w:tc>
          <w:tcPr>
            <w:tcW w:w="916" w:type="dxa"/>
            <w:noWrap/>
            <w:vAlign w:val="center"/>
          </w:tcPr>
          <w:p w:rsidR="00B95AD3" w:rsidRPr="00FB1A93" w:rsidRDefault="00B95AD3" w:rsidP="007770A4">
            <w:pPr>
              <w:jc w:val="center"/>
              <w:rPr>
                <w:lang w:eastAsia="zh-CN"/>
              </w:rPr>
            </w:pPr>
            <w:r w:rsidRPr="00FB1A93">
              <w:rPr>
                <w:lang w:eastAsia="zh-CN"/>
              </w:rPr>
              <w:t>28</w:t>
            </w:r>
          </w:p>
        </w:tc>
        <w:tc>
          <w:tcPr>
            <w:tcW w:w="5331" w:type="dxa"/>
            <w:vAlign w:val="center"/>
          </w:tcPr>
          <w:p w:rsidR="00B95AD3" w:rsidRPr="00B95AD3" w:rsidRDefault="00B95AD3" w:rsidP="00E02F06">
            <w:pPr>
              <w:rPr>
                <w:sz w:val="22"/>
                <w:szCs w:val="22"/>
                <w:lang w:val="en-US"/>
              </w:rPr>
            </w:pPr>
            <w:r w:rsidRPr="00FB1A93">
              <w:rPr>
                <w:lang w:val="en-US"/>
              </w:rPr>
              <w:t>JSC</w:t>
            </w:r>
            <w:r w:rsidR="00985D0E" w:rsidRPr="00985D0E">
              <w:rPr>
                <w:lang w:val="en-US"/>
              </w:rPr>
              <w:t xml:space="preserve"> </w:t>
            </w:r>
            <w:r w:rsidRPr="00FB1A93">
              <w:rPr>
                <w:lang w:val="en-US"/>
              </w:rPr>
              <w:t>Instrument</w:t>
            </w:r>
            <w:r w:rsidR="00985D0E" w:rsidRPr="00985D0E">
              <w:rPr>
                <w:lang w:val="en-US"/>
              </w:rPr>
              <w:t xml:space="preserve"> </w:t>
            </w:r>
            <w:r w:rsidRPr="00FB1A93">
              <w:rPr>
                <w:lang w:val="en-US"/>
              </w:rPr>
              <w:t>factory</w:t>
            </w:r>
            <w:r w:rsidR="00985D0E" w:rsidRPr="00985D0E">
              <w:rPr>
                <w:lang w:val="en-US"/>
              </w:rPr>
              <w:t xml:space="preserve"> «</w:t>
            </w:r>
            <w:r w:rsidRPr="00FB1A93">
              <w:rPr>
                <w:lang w:val="en-US"/>
              </w:rPr>
              <w:t>TENZOR</w:t>
            </w:r>
            <w:r w:rsidR="00985D0E" w:rsidRPr="00985D0E">
              <w:rPr>
                <w:lang w:val="en-US"/>
              </w:rPr>
              <w:t xml:space="preserve">»/ </w:t>
            </w:r>
          </w:p>
          <w:p w:rsidR="00B95AD3" w:rsidRPr="00B95AD3" w:rsidRDefault="00B95AD3" w:rsidP="00E02F06">
            <w:pPr>
              <w:rPr>
                <w:sz w:val="22"/>
                <w:szCs w:val="22"/>
                <w:lang w:val="en-US"/>
              </w:rPr>
            </w:pPr>
            <w:r w:rsidRPr="00FB1A93">
              <w:t>ОАО</w:t>
            </w:r>
            <w:r w:rsidR="00985D0E" w:rsidRPr="00985D0E">
              <w:rPr>
                <w:lang w:val="en-US"/>
              </w:rPr>
              <w:t xml:space="preserve"> </w:t>
            </w:r>
            <w:r w:rsidRPr="00FB1A93">
              <w:t>Приборный</w:t>
            </w:r>
            <w:r w:rsidR="00985D0E" w:rsidRPr="00985D0E">
              <w:rPr>
                <w:lang w:val="en-US"/>
              </w:rPr>
              <w:t xml:space="preserve"> </w:t>
            </w:r>
            <w:r w:rsidRPr="00FB1A93">
              <w:t>завод</w:t>
            </w:r>
            <w:r w:rsidR="00985D0E" w:rsidRPr="00985D0E">
              <w:rPr>
                <w:lang w:val="en-US"/>
              </w:rPr>
              <w:t xml:space="preserve"> «</w:t>
            </w:r>
            <w:r w:rsidRPr="00FB1A93">
              <w:t>ТЕНЗОР</w:t>
            </w:r>
            <w:r w:rsidR="00985D0E" w:rsidRPr="00985D0E">
              <w:rPr>
                <w:lang w:val="en-US"/>
              </w:rPr>
              <w:t>»</w:t>
            </w:r>
          </w:p>
        </w:tc>
        <w:tc>
          <w:tcPr>
            <w:tcW w:w="2268" w:type="dxa"/>
            <w:vAlign w:val="center"/>
          </w:tcPr>
          <w:p w:rsidR="00B95AD3" w:rsidRPr="00B95AD3" w:rsidRDefault="00B95AD3" w:rsidP="007770A4">
            <w:pPr>
              <w:rPr>
                <w:sz w:val="22"/>
                <w:szCs w:val="22"/>
                <w:lang w:val="en-US" w:eastAsia="zh-CN"/>
              </w:rPr>
            </w:pPr>
          </w:p>
        </w:tc>
        <w:tc>
          <w:tcPr>
            <w:tcW w:w="1701" w:type="dxa"/>
          </w:tcPr>
          <w:p w:rsidR="00B95AD3" w:rsidRPr="00B95AD3" w:rsidRDefault="00B95AD3" w:rsidP="007770A4">
            <w:pPr>
              <w:rPr>
                <w:sz w:val="22"/>
                <w:szCs w:val="22"/>
                <w:lang w:val="en-US" w:eastAsia="zh-CN"/>
              </w:rPr>
            </w:pPr>
          </w:p>
        </w:tc>
      </w:tr>
      <w:tr w:rsidR="00B95AD3" w:rsidRPr="00FB1A93" w:rsidTr="00404417">
        <w:trPr>
          <w:trHeight w:val="20"/>
        </w:trPr>
        <w:tc>
          <w:tcPr>
            <w:tcW w:w="916" w:type="dxa"/>
            <w:noWrap/>
            <w:vAlign w:val="center"/>
          </w:tcPr>
          <w:p w:rsidR="00B95AD3" w:rsidRPr="00FB1A93" w:rsidRDefault="00B95AD3" w:rsidP="00DD7157">
            <w:pPr>
              <w:spacing w:line="120" w:lineRule="atLeast"/>
              <w:jc w:val="center"/>
              <w:rPr>
                <w:lang w:eastAsia="zh-CN"/>
              </w:rPr>
            </w:pPr>
            <w:r w:rsidRPr="00FB1A93">
              <w:rPr>
                <w:lang w:eastAsia="zh-CN"/>
              </w:rPr>
              <w:t>29</w:t>
            </w:r>
          </w:p>
        </w:tc>
        <w:tc>
          <w:tcPr>
            <w:tcW w:w="5331" w:type="dxa"/>
            <w:vAlign w:val="center"/>
          </w:tcPr>
          <w:p w:rsidR="00B95AD3" w:rsidRPr="00B95AD3" w:rsidRDefault="00B95AD3" w:rsidP="007770A4">
            <w:pPr>
              <w:rPr>
                <w:sz w:val="22"/>
                <w:szCs w:val="22"/>
                <w:lang w:val="en-US"/>
              </w:rPr>
            </w:pPr>
            <w:smartTag w:uri="urn:schemas-microsoft-com:office:smarttags" w:element="place">
              <w:smartTag w:uri="urn:schemas-microsoft-com:office:smarttags" w:element="PlaceName">
                <w:r w:rsidRPr="00FB1A93">
                  <w:rPr>
                    <w:lang w:val="en-US"/>
                  </w:rPr>
                  <w:t>Obninsk</w:t>
                </w:r>
              </w:smartTag>
              <w:r w:rsidR="00985D0E" w:rsidRPr="00985D0E">
                <w:rPr>
                  <w:lang w:val="en-US"/>
                </w:rPr>
                <w:t xml:space="preserve"> </w:t>
              </w:r>
              <w:smartTag w:uri="urn:schemas-microsoft-com:office:smarttags" w:element="PlaceName">
                <w:r w:rsidRPr="00FB1A93">
                  <w:rPr>
                    <w:lang w:val="en-US"/>
                  </w:rPr>
                  <w:t>R</w:t>
                </w:r>
                <w:r w:rsidR="00985D0E" w:rsidRPr="00985D0E">
                  <w:rPr>
                    <w:lang w:val="en-US"/>
                  </w:rPr>
                  <w:t>&amp;</w:t>
                </w:r>
                <w:r w:rsidRPr="00FB1A93">
                  <w:rPr>
                    <w:lang w:val="en-US"/>
                  </w:rPr>
                  <w:t>D</w:t>
                </w:r>
              </w:smartTag>
              <w:r w:rsidR="00985D0E" w:rsidRPr="00985D0E">
                <w:rPr>
                  <w:lang w:val="en-US"/>
                </w:rPr>
                <w:t xml:space="preserve"> </w:t>
              </w:r>
              <w:smartTag w:uri="urn:schemas-microsoft-com:office:smarttags" w:element="PlaceType">
                <w:r w:rsidRPr="00FB1A93">
                  <w:rPr>
                    <w:lang w:val="en-US"/>
                  </w:rPr>
                  <w:t>Center</w:t>
                </w:r>
              </w:smartTag>
            </w:smartTag>
            <w:r w:rsidR="00985D0E" w:rsidRPr="00985D0E">
              <w:rPr>
                <w:lang w:val="en-US"/>
              </w:rPr>
              <w:t xml:space="preserve"> «</w:t>
            </w:r>
            <w:r w:rsidRPr="00FB1A93">
              <w:rPr>
                <w:lang w:val="en-US"/>
              </w:rPr>
              <w:t>Prognoz</w:t>
            </w:r>
            <w:r w:rsidR="00985D0E" w:rsidRPr="00985D0E">
              <w:rPr>
                <w:lang w:val="en-US"/>
              </w:rPr>
              <w:t xml:space="preserve">»/ </w:t>
            </w:r>
          </w:p>
          <w:p w:rsidR="00B95AD3" w:rsidRPr="00FB1A93" w:rsidRDefault="00B95AD3" w:rsidP="007770A4">
            <w:r w:rsidRPr="00FB1A93">
              <w:t>ОНИЦ «Прогноз»</w:t>
            </w:r>
          </w:p>
        </w:tc>
        <w:tc>
          <w:tcPr>
            <w:tcW w:w="2268" w:type="dxa"/>
            <w:vAlign w:val="center"/>
          </w:tcPr>
          <w:p w:rsidR="00B95AD3" w:rsidRPr="00FB1A93" w:rsidRDefault="00B95AD3" w:rsidP="00DD7157">
            <w:pPr>
              <w:rPr>
                <w:lang w:eastAsia="zh-CN"/>
              </w:rPr>
            </w:pPr>
          </w:p>
        </w:tc>
        <w:tc>
          <w:tcPr>
            <w:tcW w:w="1701" w:type="dxa"/>
          </w:tcPr>
          <w:p w:rsidR="00B95AD3" w:rsidRPr="00FB1A93" w:rsidRDefault="00B95AD3" w:rsidP="00DD7157">
            <w:pPr>
              <w:rPr>
                <w:lang w:eastAsia="zh-CN"/>
              </w:rPr>
            </w:pPr>
          </w:p>
        </w:tc>
      </w:tr>
      <w:tr w:rsidR="00B95AD3" w:rsidRPr="00FB1A93" w:rsidTr="00DD7157">
        <w:trPr>
          <w:trHeight w:val="20"/>
        </w:trPr>
        <w:tc>
          <w:tcPr>
            <w:tcW w:w="916" w:type="dxa"/>
            <w:noWrap/>
            <w:vAlign w:val="center"/>
          </w:tcPr>
          <w:p w:rsidR="00B95AD3" w:rsidRPr="00FB1A93" w:rsidRDefault="00B95AD3" w:rsidP="00E02F06">
            <w:pPr>
              <w:spacing w:line="120" w:lineRule="atLeast"/>
              <w:jc w:val="center"/>
              <w:rPr>
                <w:lang w:eastAsia="zh-CN"/>
              </w:rPr>
            </w:pPr>
            <w:r w:rsidRPr="00FB1A93">
              <w:rPr>
                <w:lang w:eastAsia="zh-CN"/>
              </w:rPr>
              <w:t>30</w:t>
            </w:r>
          </w:p>
        </w:tc>
        <w:tc>
          <w:tcPr>
            <w:tcW w:w="5331" w:type="dxa"/>
            <w:vAlign w:val="center"/>
          </w:tcPr>
          <w:p w:rsidR="00B95AD3" w:rsidRPr="00FB1A93" w:rsidRDefault="00B95AD3" w:rsidP="00DD7157">
            <w:r w:rsidRPr="00FB1A93">
              <w:rPr>
                <w:lang w:val="en-US"/>
              </w:rPr>
              <w:t>JSC</w:t>
            </w:r>
            <w:r w:rsidRPr="00FB1A93">
              <w:t xml:space="preserve"> «</w:t>
            </w:r>
            <w:r w:rsidRPr="00FB1A93">
              <w:rPr>
                <w:lang w:val="en-US"/>
              </w:rPr>
              <w:t>Concern</w:t>
            </w:r>
            <w:r w:rsidRPr="00FB1A93">
              <w:t xml:space="preserve"> </w:t>
            </w:r>
            <w:r w:rsidRPr="00FB1A93">
              <w:rPr>
                <w:lang w:val="en-US"/>
              </w:rPr>
              <w:t>Rosenergoatom</w:t>
            </w:r>
            <w:r w:rsidRPr="00FB1A93">
              <w:t>»/</w:t>
            </w:r>
          </w:p>
          <w:p w:rsidR="00B95AD3" w:rsidRPr="00FB1A93" w:rsidRDefault="00B95AD3" w:rsidP="00DD7157">
            <w:r w:rsidRPr="00FB1A93">
              <w:t>ОАО «Концерн Росэнергоатом»</w:t>
            </w:r>
          </w:p>
        </w:tc>
        <w:tc>
          <w:tcPr>
            <w:tcW w:w="2268" w:type="dxa"/>
            <w:vAlign w:val="center"/>
          </w:tcPr>
          <w:p w:rsidR="00B95AD3" w:rsidRPr="00FB1A93" w:rsidRDefault="00B95AD3" w:rsidP="00DD7157">
            <w:pPr>
              <w:rPr>
                <w:lang w:eastAsia="zh-CN"/>
              </w:rPr>
            </w:pPr>
          </w:p>
        </w:tc>
        <w:tc>
          <w:tcPr>
            <w:tcW w:w="1701" w:type="dxa"/>
          </w:tcPr>
          <w:p w:rsidR="00B95AD3" w:rsidRPr="00FB1A93" w:rsidRDefault="00B95AD3" w:rsidP="00DD7157"/>
        </w:tc>
      </w:tr>
      <w:tr w:rsidR="00B95AD3" w:rsidRPr="00FB1A93" w:rsidTr="00404417">
        <w:trPr>
          <w:trHeight w:val="20"/>
        </w:trPr>
        <w:tc>
          <w:tcPr>
            <w:tcW w:w="916" w:type="dxa"/>
            <w:noWrap/>
            <w:vAlign w:val="center"/>
          </w:tcPr>
          <w:p w:rsidR="00B95AD3" w:rsidRPr="00FB1A93" w:rsidRDefault="00B95AD3" w:rsidP="00E02F06">
            <w:pPr>
              <w:spacing w:line="120" w:lineRule="atLeast"/>
              <w:jc w:val="center"/>
              <w:rPr>
                <w:lang w:eastAsia="zh-CN"/>
              </w:rPr>
            </w:pPr>
            <w:r w:rsidRPr="00FB1A93">
              <w:rPr>
                <w:lang w:eastAsia="zh-CN"/>
              </w:rPr>
              <w:t>31</w:t>
            </w:r>
          </w:p>
        </w:tc>
        <w:tc>
          <w:tcPr>
            <w:tcW w:w="5331" w:type="dxa"/>
            <w:vAlign w:val="center"/>
          </w:tcPr>
          <w:p w:rsidR="00B95AD3" w:rsidRPr="00FB1A93" w:rsidRDefault="00B95AD3" w:rsidP="00DD7157">
            <w:r w:rsidRPr="00FB1A93">
              <w:rPr>
                <w:lang w:val="en-US"/>
              </w:rPr>
              <w:t xml:space="preserve">JSC </w:t>
            </w:r>
            <w:r w:rsidRPr="00FB1A93">
              <w:t>«</w:t>
            </w:r>
            <w:r w:rsidRPr="00FB1A93">
              <w:rPr>
                <w:lang w:val="en-US"/>
              </w:rPr>
              <w:t>Atomtechexport</w:t>
            </w:r>
            <w:r w:rsidRPr="00FB1A93">
              <w:t>»</w:t>
            </w:r>
            <w:r w:rsidRPr="00FB1A93">
              <w:rPr>
                <w:lang w:val="en-US"/>
              </w:rPr>
              <w:t>/</w:t>
            </w:r>
          </w:p>
          <w:p w:rsidR="00B95AD3" w:rsidRPr="00FB1A93" w:rsidRDefault="00B95AD3" w:rsidP="00DD7157">
            <w:pPr>
              <w:rPr>
                <w:lang w:val="en-US"/>
              </w:rPr>
            </w:pPr>
            <w:r w:rsidRPr="00FB1A93">
              <w:rPr>
                <w:lang w:val="en-US"/>
              </w:rPr>
              <w:t>ЗАО «Атомтехэкспорт»</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32</w:t>
            </w:r>
          </w:p>
        </w:tc>
        <w:tc>
          <w:tcPr>
            <w:tcW w:w="5331" w:type="dxa"/>
            <w:vAlign w:val="center"/>
          </w:tcPr>
          <w:p w:rsidR="00B95AD3" w:rsidRPr="00FB1A93" w:rsidRDefault="00B95AD3" w:rsidP="0079463A">
            <w:pPr>
              <w:rPr>
                <w:lang w:val="en-US"/>
              </w:rPr>
            </w:pPr>
            <w:r w:rsidRPr="00FB1A93">
              <w:t>ОАО «Атоммашэкспорт»</w:t>
            </w:r>
          </w:p>
          <w:p w:rsidR="00B95AD3" w:rsidRPr="00FB1A93" w:rsidRDefault="00B95AD3" w:rsidP="0079463A">
            <w:pPr>
              <w:rPr>
                <w:lang w:val="en-US"/>
              </w:rPr>
            </w:pPr>
            <w:r w:rsidRPr="00FB1A93">
              <w:rPr>
                <w:lang w:val="en-US"/>
              </w:rPr>
              <w:t>JSC “Atommashexport”</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33</w:t>
            </w:r>
          </w:p>
        </w:tc>
        <w:tc>
          <w:tcPr>
            <w:tcW w:w="5331" w:type="dxa"/>
            <w:vAlign w:val="center"/>
          </w:tcPr>
          <w:p w:rsidR="00B95AD3" w:rsidRPr="00FB1A93" w:rsidRDefault="00B95AD3" w:rsidP="00DD7157">
            <w:r w:rsidRPr="00FB1A93">
              <w:t>ООО Московский завод «Физприбор»</w:t>
            </w:r>
          </w:p>
          <w:p w:rsidR="00B95AD3" w:rsidRPr="00FB1A93" w:rsidRDefault="00B95AD3" w:rsidP="00DD7157">
            <w:r w:rsidRPr="00FB1A93">
              <w:rPr>
                <w:lang w:val="en-US"/>
              </w:rPr>
              <w:t>JSC</w:t>
            </w:r>
            <w:r w:rsidRPr="00FB1A93">
              <w:t xml:space="preserve"> </w:t>
            </w:r>
            <w:r w:rsidRPr="00FB1A93">
              <w:rPr>
                <w:lang w:val="en-US"/>
              </w:rPr>
              <w:t>Moscow</w:t>
            </w:r>
            <w:r w:rsidRPr="00FB1A93">
              <w:t xml:space="preserve"> </w:t>
            </w:r>
            <w:r w:rsidRPr="00FB1A93">
              <w:rPr>
                <w:lang w:val="en-US"/>
              </w:rPr>
              <w:t>plant</w:t>
            </w:r>
            <w:r w:rsidRPr="00FB1A93">
              <w:t xml:space="preserve"> “</w:t>
            </w:r>
            <w:r w:rsidRPr="00FB1A93">
              <w:rPr>
                <w:lang w:val="en-US"/>
              </w:rPr>
              <w:t>Fizpribor</w:t>
            </w:r>
            <w:r w:rsidRPr="00FB1A93">
              <w:t>”</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34</w:t>
            </w:r>
          </w:p>
        </w:tc>
        <w:tc>
          <w:tcPr>
            <w:tcW w:w="5331" w:type="dxa"/>
            <w:vAlign w:val="center"/>
          </w:tcPr>
          <w:p w:rsidR="00B95AD3" w:rsidRPr="00FB1A93" w:rsidRDefault="00B95AD3" w:rsidP="00DD7157">
            <w:pPr>
              <w:rPr>
                <w:lang w:val="en-US"/>
              </w:rPr>
            </w:pPr>
            <w:r w:rsidRPr="00FB1A93">
              <w:t>ООО «Целлер»</w:t>
            </w:r>
          </w:p>
          <w:p w:rsidR="00B95AD3" w:rsidRPr="00FB1A93" w:rsidRDefault="00B95AD3" w:rsidP="00DD7157">
            <w:pPr>
              <w:rPr>
                <w:lang w:val="en-US"/>
              </w:rPr>
            </w:pPr>
            <w:r w:rsidRPr="00FB1A93">
              <w:rPr>
                <w:lang w:val="en-US"/>
              </w:rPr>
              <w:t>JSC “Tseller”</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35</w:t>
            </w:r>
          </w:p>
        </w:tc>
        <w:tc>
          <w:tcPr>
            <w:tcW w:w="5331" w:type="dxa"/>
            <w:vAlign w:val="center"/>
          </w:tcPr>
          <w:p w:rsidR="00B95AD3" w:rsidRPr="00FB1A93" w:rsidRDefault="00B95AD3" w:rsidP="00DD7157">
            <w:pPr>
              <w:rPr>
                <w:lang w:val="en-US"/>
              </w:rPr>
            </w:pPr>
            <w:r w:rsidRPr="00FB1A93">
              <w:t>ОАО «СНИИП»</w:t>
            </w:r>
          </w:p>
          <w:p w:rsidR="00B95AD3" w:rsidRPr="00FB1A93" w:rsidRDefault="00B95AD3" w:rsidP="00DD7157">
            <w:pPr>
              <w:rPr>
                <w:lang w:val="en-US"/>
              </w:rPr>
            </w:pPr>
            <w:r w:rsidRPr="00FB1A93">
              <w:rPr>
                <w:lang w:val="en-US"/>
              </w:rPr>
              <w:t>JSC “SNIIP”</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36</w:t>
            </w:r>
          </w:p>
        </w:tc>
        <w:tc>
          <w:tcPr>
            <w:tcW w:w="5331" w:type="dxa"/>
            <w:vAlign w:val="center"/>
          </w:tcPr>
          <w:p w:rsidR="00B95AD3" w:rsidRPr="00FB1A93" w:rsidRDefault="00B95AD3" w:rsidP="00DD7157">
            <w:r w:rsidRPr="00FB1A93">
              <w:t>ООО «НТЛ-Прибор»</w:t>
            </w:r>
          </w:p>
          <w:p w:rsidR="00B95AD3" w:rsidRPr="00FB1A93" w:rsidRDefault="00B95AD3" w:rsidP="00DD7157">
            <w:r w:rsidRPr="00FB1A93">
              <w:rPr>
                <w:lang w:val="en-US"/>
              </w:rPr>
              <w:t>JSC</w:t>
            </w:r>
            <w:r w:rsidRPr="00FB1A93">
              <w:t xml:space="preserve"> “</w:t>
            </w:r>
            <w:r w:rsidRPr="00FB1A93">
              <w:rPr>
                <w:lang w:val="en-US"/>
              </w:rPr>
              <w:t>NTL</w:t>
            </w:r>
            <w:r w:rsidRPr="00FB1A93">
              <w:t>-</w:t>
            </w:r>
            <w:r w:rsidRPr="00FB1A93">
              <w:rPr>
                <w:lang w:val="en-US"/>
              </w:rPr>
              <w:t>Pribor</w:t>
            </w:r>
            <w:r w:rsidRPr="00FB1A93">
              <w:t>”</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37</w:t>
            </w:r>
          </w:p>
        </w:tc>
        <w:tc>
          <w:tcPr>
            <w:tcW w:w="5331" w:type="dxa"/>
            <w:vAlign w:val="center"/>
          </w:tcPr>
          <w:p w:rsidR="00B95AD3" w:rsidRPr="00FB1A93" w:rsidRDefault="00B95AD3" w:rsidP="00DD7157">
            <w:pPr>
              <w:rPr>
                <w:lang w:val="en-US"/>
              </w:rPr>
            </w:pPr>
            <w:r w:rsidRPr="00FB1A93">
              <w:t>ОАО «НИИТФА»</w:t>
            </w:r>
          </w:p>
          <w:p w:rsidR="00B95AD3" w:rsidRPr="00FB1A93" w:rsidRDefault="00B95AD3" w:rsidP="00DD7157">
            <w:pPr>
              <w:rPr>
                <w:lang w:val="en-US"/>
              </w:rPr>
            </w:pPr>
            <w:r w:rsidRPr="00FB1A93">
              <w:rPr>
                <w:lang w:val="en-US"/>
              </w:rPr>
              <w:t>JSC “NIITFA”</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B95AD3" w:rsidRPr="006C6408"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38</w:t>
            </w:r>
          </w:p>
        </w:tc>
        <w:tc>
          <w:tcPr>
            <w:tcW w:w="5331" w:type="dxa"/>
            <w:vAlign w:val="center"/>
          </w:tcPr>
          <w:p w:rsidR="00B95AD3" w:rsidRPr="00FB1A93" w:rsidRDefault="00B95AD3" w:rsidP="00DD7157">
            <w:r w:rsidRPr="00FB1A93">
              <w:t>ООО НПП «Радиационный контроль. Приборы и методы»</w:t>
            </w:r>
          </w:p>
          <w:p w:rsidR="00B95AD3" w:rsidRPr="00FB1A93" w:rsidRDefault="00B95AD3" w:rsidP="00870641">
            <w:pPr>
              <w:rPr>
                <w:lang w:val="en-US"/>
              </w:rPr>
            </w:pPr>
            <w:r w:rsidRPr="00FB1A93">
              <w:rPr>
                <w:lang w:val="en-US"/>
              </w:rPr>
              <w:t>JSC NPP “Radiation Monitoring. Devices and Methods”</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39</w:t>
            </w:r>
          </w:p>
        </w:tc>
        <w:tc>
          <w:tcPr>
            <w:tcW w:w="5331" w:type="dxa"/>
            <w:vAlign w:val="center"/>
          </w:tcPr>
          <w:p w:rsidR="00B95AD3" w:rsidRPr="00FB1A93" w:rsidRDefault="00B95AD3" w:rsidP="002C7873">
            <w:r w:rsidRPr="00FB1A93">
              <w:t>ОАО «ВО Электроаппарат»</w:t>
            </w:r>
          </w:p>
          <w:p w:rsidR="00B95AD3" w:rsidRPr="00FB1A93" w:rsidRDefault="00B95AD3" w:rsidP="002C7873">
            <w:r w:rsidRPr="00FB1A93">
              <w:rPr>
                <w:lang w:val="en-US"/>
              </w:rPr>
              <w:t>JSC</w:t>
            </w:r>
            <w:r w:rsidRPr="00FB1A93">
              <w:t xml:space="preserve"> “</w:t>
            </w:r>
            <w:r w:rsidRPr="00FB1A93">
              <w:rPr>
                <w:lang w:val="en-US"/>
              </w:rPr>
              <w:t>VO</w:t>
            </w:r>
            <w:r w:rsidRPr="00FB1A93">
              <w:t xml:space="preserve"> </w:t>
            </w:r>
            <w:r w:rsidRPr="00FB1A93">
              <w:rPr>
                <w:lang w:val="en-US"/>
              </w:rPr>
              <w:t>Elektroapparat</w:t>
            </w:r>
            <w:r w:rsidRPr="00FB1A93">
              <w:t>”</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6C6408"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40</w:t>
            </w:r>
          </w:p>
        </w:tc>
        <w:tc>
          <w:tcPr>
            <w:tcW w:w="5331" w:type="dxa"/>
            <w:vAlign w:val="center"/>
          </w:tcPr>
          <w:p w:rsidR="00B95AD3" w:rsidRPr="00FB1A93" w:rsidRDefault="00B95AD3" w:rsidP="00870641">
            <w:r w:rsidRPr="00FB1A93">
              <w:t>ЗАО ИНПК «Русские энергетические технологии»</w:t>
            </w:r>
          </w:p>
          <w:p w:rsidR="00B95AD3" w:rsidRPr="00FB1A93" w:rsidRDefault="00B95AD3" w:rsidP="00870641">
            <w:pPr>
              <w:rPr>
                <w:lang w:val="en-US"/>
              </w:rPr>
            </w:pPr>
            <w:r w:rsidRPr="00FB1A93">
              <w:rPr>
                <w:lang w:val="en-US"/>
              </w:rPr>
              <w:t>CSC INPK “Russian energy technologies”</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pPr>
              <w:rPr>
                <w:lang w:val="en-US"/>
              </w:rPr>
            </w:pPr>
          </w:p>
        </w:tc>
      </w:tr>
      <w:tr w:rsidR="00B95AD3" w:rsidRPr="00FB1A93" w:rsidTr="00404417">
        <w:trPr>
          <w:trHeight w:val="20"/>
        </w:trPr>
        <w:tc>
          <w:tcPr>
            <w:tcW w:w="916" w:type="dxa"/>
            <w:noWrap/>
            <w:vAlign w:val="center"/>
          </w:tcPr>
          <w:p w:rsidR="00B95AD3" w:rsidRPr="00FB1A93" w:rsidRDefault="00B95AD3" w:rsidP="0079463A">
            <w:pPr>
              <w:jc w:val="center"/>
              <w:rPr>
                <w:lang w:eastAsia="zh-CN"/>
              </w:rPr>
            </w:pPr>
            <w:r w:rsidRPr="00FB1A93">
              <w:rPr>
                <w:lang w:eastAsia="zh-CN"/>
              </w:rPr>
              <w:t>41</w:t>
            </w:r>
          </w:p>
        </w:tc>
        <w:tc>
          <w:tcPr>
            <w:tcW w:w="5331" w:type="dxa"/>
            <w:vAlign w:val="center"/>
          </w:tcPr>
          <w:p w:rsidR="00B95AD3" w:rsidRPr="00FB1A93" w:rsidRDefault="00B95AD3" w:rsidP="00DD7157">
            <w:pPr>
              <w:rPr>
                <w:lang w:val="en-US"/>
              </w:rPr>
            </w:pPr>
            <w:r w:rsidRPr="00FB1A93">
              <w:t>«Диана Трест»</w:t>
            </w:r>
            <w:r w:rsidRPr="00FB1A93">
              <w:rPr>
                <w:lang w:val="en-US"/>
              </w:rPr>
              <w:t xml:space="preserve"> </w:t>
            </w:r>
          </w:p>
          <w:p w:rsidR="00B95AD3" w:rsidRPr="00FB1A93" w:rsidRDefault="00B95AD3" w:rsidP="00DD7157">
            <w:pPr>
              <w:rPr>
                <w:lang w:val="en-US"/>
              </w:rPr>
            </w:pPr>
            <w:r w:rsidRPr="00FB1A93">
              <w:rPr>
                <w:lang w:val="en-US"/>
              </w:rPr>
              <w:t>“DIANA TREST”</w:t>
            </w:r>
          </w:p>
        </w:tc>
        <w:tc>
          <w:tcPr>
            <w:tcW w:w="2268" w:type="dxa"/>
            <w:vAlign w:val="center"/>
          </w:tcPr>
          <w:p w:rsidR="00B95AD3" w:rsidRPr="00FB1A93" w:rsidRDefault="00B95AD3" w:rsidP="007770A4">
            <w:pPr>
              <w:rPr>
                <w:lang w:eastAsia="zh-CN"/>
              </w:rPr>
            </w:pPr>
          </w:p>
        </w:tc>
        <w:tc>
          <w:tcPr>
            <w:tcW w:w="1701" w:type="dxa"/>
          </w:tcPr>
          <w:p w:rsidR="00B95AD3" w:rsidRPr="00FB1A93" w:rsidRDefault="00B95AD3" w:rsidP="007770A4"/>
        </w:tc>
      </w:tr>
      <w:tr w:rsidR="00B95AD3" w:rsidRPr="00FB1A93" w:rsidTr="00404417">
        <w:trPr>
          <w:trHeight w:val="20"/>
        </w:trPr>
        <w:tc>
          <w:tcPr>
            <w:tcW w:w="916" w:type="dxa"/>
            <w:noWrap/>
            <w:vAlign w:val="center"/>
          </w:tcPr>
          <w:p w:rsidR="00B95AD3" w:rsidRPr="00FB1A93" w:rsidRDefault="00B95AD3" w:rsidP="00DD7157">
            <w:pPr>
              <w:jc w:val="center"/>
              <w:rPr>
                <w:lang w:eastAsia="zh-CN"/>
              </w:rPr>
            </w:pPr>
            <w:r w:rsidRPr="00FB1A93">
              <w:rPr>
                <w:lang w:eastAsia="zh-CN"/>
              </w:rPr>
              <w:t>42</w:t>
            </w:r>
          </w:p>
        </w:tc>
        <w:tc>
          <w:tcPr>
            <w:tcW w:w="5331" w:type="dxa"/>
            <w:vAlign w:val="center"/>
          </w:tcPr>
          <w:p w:rsidR="00B95AD3" w:rsidRPr="00FB1A93" w:rsidRDefault="00B95AD3" w:rsidP="002C7873">
            <w:pPr>
              <w:rPr>
                <w:lang w:val="en-US"/>
              </w:rPr>
            </w:pPr>
            <w:r w:rsidRPr="00FB1A93">
              <w:t>ООО «ЭнергоИнтеграция»</w:t>
            </w:r>
          </w:p>
          <w:p w:rsidR="00B95AD3" w:rsidRPr="00FB1A93" w:rsidRDefault="00B95AD3" w:rsidP="002C7873">
            <w:pPr>
              <w:rPr>
                <w:lang w:val="en-US"/>
              </w:rPr>
            </w:pPr>
            <w:r w:rsidRPr="00FB1A93">
              <w:rPr>
                <w:lang w:val="en-US"/>
              </w:rPr>
              <w:t>JSC “EnergoIntegration”</w:t>
            </w:r>
          </w:p>
        </w:tc>
        <w:tc>
          <w:tcPr>
            <w:tcW w:w="2268" w:type="dxa"/>
            <w:vAlign w:val="center"/>
          </w:tcPr>
          <w:p w:rsidR="00B95AD3" w:rsidRPr="00FB1A93" w:rsidRDefault="00B95AD3" w:rsidP="007770A4">
            <w:pPr>
              <w:rPr>
                <w:lang w:val="en-US" w:eastAsia="zh-CN"/>
              </w:rPr>
            </w:pPr>
          </w:p>
        </w:tc>
        <w:tc>
          <w:tcPr>
            <w:tcW w:w="1701" w:type="dxa"/>
          </w:tcPr>
          <w:p w:rsidR="00B95AD3" w:rsidRPr="00FB1A93" w:rsidRDefault="00B95AD3" w:rsidP="007770A4"/>
        </w:tc>
      </w:tr>
      <w:tr w:rsidR="00337352" w:rsidRPr="00FB1A93" w:rsidTr="00404417">
        <w:trPr>
          <w:trHeight w:val="20"/>
          <w:ins w:id="1295" w:author="Павлютенков Юрий Владимирович" w:date="2014-03-28T09:31:00Z"/>
        </w:trPr>
        <w:tc>
          <w:tcPr>
            <w:tcW w:w="916" w:type="dxa"/>
            <w:noWrap/>
            <w:vAlign w:val="center"/>
          </w:tcPr>
          <w:p w:rsidR="00337352" w:rsidRPr="00C71FB3" w:rsidRDefault="00075E43" w:rsidP="00DD7157">
            <w:pPr>
              <w:jc w:val="center"/>
              <w:rPr>
                <w:ins w:id="1296" w:author="Павлютенков Юрий Владимирович" w:date="2014-03-28T09:31:00Z"/>
                <w:highlight w:val="green"/>
                <w:lang w:eastAsia="zh-CN"/>
                <w:rPrChange w:id="1297" w:author="Павлютенков Юрий Владимирович" w:date="2014-03-28T09:36:00Z">
                  <w:rPr>
                    <w:ins w:id="1298" w:author="Павлютенков Юрий Владимирович" w:date="2014-03-28T09:31:00Z"/>
                    <w:lang w:eastAsia="zh-CN"/>
                  </w:rPr>
                </w:rPrChange>
              </w:rPr>
            </w:pPr>
            <w:ins w:id="1299" w:author="Павлютенков Юрий Владимирович" w:date="2014-03-28T09:31:00Z">
              <w:r w:rsidRPr="00075E43">
                <w:rPr>
                  <w:highlight w:val="green"/>
                  <w:lang w:eastAsia="zh-CN"/>
                  <w:rPrChange w:id="1300" w:author="Павлютенков Юрий Владимирович" w:date="2014-03-28T09:36:00Z">
                    <w:rPr>
                      <w:lang w:eastAsia="zh-CN"/>
                    </w:rPr>
                  </w:rPrChange>
                </w:rPr>
                <w:t>43</w:t>
              </w:r>
            </w:ins>
          </w:p>
        </w:tc>
        <w:tc>
          <w:tcPr>
            <w:tcW w:w="5331" w:type="dxa"/>
            <w:vAlign w:val="center"/>
          </w:tcPr>
          <w:p w:rsidR="00337352" w:rsidRPr="00C71FB3" w:rsidRDefault="00075E43" w:rsidP="002C7873">
            <w:pPr>
              <w:rPr>
                <w:ins w:id="1301" w:author="Павлютенков Юрий Владимирович" w:date="2014-03-28T09:35:00Z"/>
                <w:highlight w:val="green"/>
                <w:rPrChange w:id="1302" w:author="Павлютенков Юрий Владимирович" w:date="2014-03-28T09:36:00Z">
                  <w:rPr>
                    <w:ins w:id="1303" w:author="Павлютенков Юрий Владимирович" w:date="2014-03-28T09:35:00Z"/>
                  </w:rPr>
                </w:rPrChange>
              </w:rPr>
            </w:pPr>
            <w:ins w:id="1304" w:author="Павлютенков Юрий Владимирович" w:date="2014-03-28T09:35:00Z">
              <w:r w:rsidRPr="00075E43">
                <w:rPr>
                  <w:highlight w:val="green"/>
                  <w:rPrChange w:id="1305" w:author="Павлютенков Юрий Владимирович" w:date="2014-03-28T09:36:00Z">
                    <w:rPr/>
                  </w:rPrChange>
                </w:rPr>
                <w:t>ЭСКО-Инжиниринг</w:t>
              </w:r>
            </w:ins>
          </w:p>
          <w:p w:rsidR="00C71FB3" w:rsidRPr="00C71FB3" w:rsidRDefault="00C71FB3" w:rsidP="002C7873">
            <w:pPr>
              <w:rPr>
                <w:ins w:id="1306" w:author="Павлютенков Юрий Владимирович" w:date="2014-03-28T09:31:00Z"/>
                <w:highlight w:val="green"/>
                <w:rPrChange w:id="1307" w:author="Павлютенков Юрий Владимирович" w:date="2014-03-28T09:36:00Z">
                  <w:rPr>
                    <w:ins w:id="1308" w:author="Павлютенков Юрий Владимирович" w:date="2014-03-28T09:31:00Z"/>
                  </w:rPr>
                </w:rPrChange>
              </w:rPr>
            </w:pPr>
          </w:p>
        </w:tc>
        <w:tc>
          <w:tcPr>
            <w:tcW w:w="2268" w:type="dxa"/>
            <w:vAlign w:val="center"/>
          </w:tcPr>
          <w:p w:rsidR="00337352" w:rsidRPr="00FB1A93" w:rsidRDefault="00337352" w:rsidP="007770A4">
            <w:pPr>
              <w:rPr>
                <w:ins w:id="1309" w:author="Павлютенков Юрий Владимирович" w:date="2014-03-28T09:31:00Z"/>
                <w:lang w:val="en-US" w:eastAsia="zh-CN"/>
              </w:rPr>
            </w:pPr>
          </w:p>
        </w:tc>
        <w:tc>
          <w:tcPr>
            <w:tcW w:w="1701" w:type="dxa"/>
          </w:tcPr>
          <w:p w:rsidR="00337352" w:rsidRPr="00FB1A93" w:rsidRDefault="00337352" w:rsidP="007770A4">
            <w:pPr>
              <w:rPr>
                <w:ins w:id="1310" w:author="Павлютенков Юрий Владимирович" w:date="2014-03-28T09:31:00Z"/>
              </w:rPr>
            </w:pPr>
          </w:p>
        </w:tc>
      </w:tr>
      <w:tr w:rsidR="00337352" w:rsidRPr="00FB1A93" w:rsidTr="00404417">
        <w:trPr>
          <w:trHeight w:val="20"/>
          <w:ins w:id="1311" w:author="Павлютенков Юрий Владимирович" w:date="2014-03-28T09:31:00Z"/>
        </w:trPr>
        <w:tc>
          <w:tcPr>
            <w:tcW w:w="916" w:type="dxa"/>
            <w:noWrap/>
            <w:vAlign w:val="center"/>
          </w:tcPr>
          <w:p w:rsidR="00337352" w:rsidRPr="00C71FB3" w:rsidRDefault="00075E43" w:rsidP="00DD7157">
            <w:pPr>
              <w:jc w:val="center"/>
              <w:rPr>
                <w:ins w:id="1312" w:author="Павлютенков Юрий Владимирович" w:date="2014-03-28T09:31:00Z"/>
                <w:highlight w:val="green"/>
                <w:lang w:eastAsia="zh-CN"/>
                <w:rPrChange w:id="1313" w:author="Павлютенков Юрий Владимирович" w:date="2014-03-28T09:36:00Z">
                  <w:rPr>
                    <w:ins w:id="1314" w:author="Павлютенков Юрий Владимирович" w:date="2014-03-28T09:31:00Z"/>
                    <w:lang w:eastAsia="zh-CN"/>
                  </w:rPr>
                </w:rPrChange>
              </w:rPr>
            </w:pPr>
            <w:ins w:id="1315" w:author="Павлютенков Юрий Владимирович" w:date="2014-03-28T09:31:00Z">
              <w:r w:rsidRPr="00075E43">
                <w:rPr>
                  <w:highlight w:val="green"/>
                  <w:lang w:eastAsia="zh-CN"/>
                  <w:rPrChange w:id="1316" w:author="Павлютенков Юрий Владимирович" w:date="2014-03-28T09:36:00Z">
                    <w:rPr>
                      <w:lang w:eastAsia="zh-CN"/>
                    </w:rPr>
                  </w:rPrChange>
                </w:rPr>
                <w:t>44</w:t>
              </w:r>
            </w:ins>
          </w:p>
        </w:tc>
        <w:tc>
          <w:tcPr>
            <w:tcW w:w="5331" w:type="dxa"/>
            <w:vAlign w:val="center"/>
          </w:tcPr>
          <w:p w:rsidR="00337352" w:rsidRPr="00C71FB3" w:rsidRDefault="00075E43" w:rsidP="002C7873">
            <w:pPr>
              <w:rPr>
                <w:ins w:id="1317" w:author="Павлютенков Юрий Владимирович" w:date="2014-03-28T09:36:00Z"/>
                <w:highlight w:val="green"/>
                <w:rPrChange w:id="1318" w:author="Павлютенков Юрий Владимирович" w:date="2014-03-28T09:36:00Z">
                  <w:rPr>
                    <w:ins w:id="1319" w:author="Павлютенков Юрий Владимирович" w:date="2014-03-28T09:36:00Z"/>
                  </w:rPr>
                </w:rPrChange>
              </w:rPr>
            </w:pPr>
            <w:ins w:id="1320" w:author="Павлютенков Юрий Владимирович" w:date="2014-03-28T09:35:00Z">
              <w:r w:rsidRPr="00075E43">
                <w:rPr>
                  <w:highlight w:val="green"/>
                  <w:rPrChange w:id="1321" w:author="Павлютенков Юрий Владимирович" w:date="2014-03-28T09:36:00Z">
                    <w:rPr/>
                  </w:rPrChange>
                </w:rPr>
                <w:t>Группа компаний «Стройэлектромонтаж №5»</w:t>
              </w:r>
            </w:ins>
          </w:p>
          <w:p w:rsidR="00C71FB3" w:rsidRPr="00C71FB3" w:rsidRDefault="00C71FB3" w:rsidP="002C7873">
            <w:pPr>
              <w:rPr>
                <w:ins w:id="1322" w:author="Павлютенков Юрий Владимирович" w:date="2014-03-28T09:31:00Z"/>
                <w:highlight w:val="green"/>
                <w:rPrChange w:id="1323" w:author="Павлютенков Юрий Владимирович" w:date="2014-03-28T09:36:00Z">
                  <w:rPr>
                    <w:ins w:id="1324" w:author="Павлютенков Юрий Владимирович" w:date="2014-03-28T09:31:00Z"/>
                  </w:rPr>
                </w:rPrChange>
              </w:rPr>
            </w:pPr>
          </w:p>
        </w:tc>
        <w:tc>
          <w:tcPr>
            <w:tcW w:w="2268" w:type="dxa"/>
            <w:vAlign w:val="center"/>
          </w:tcPr>
          <w:p w:rsidR="00337352" w:rsidRPr="00FB1A93" w:rsidRDefault="00337352" w:rsidP="007770A4">
            <w:pPr>
              <w:rPr>
                <w:ins w:id="1325" w:author="Павлютенков Юрий Владимирович" w:date="2014-03-28T09:31:00Z"/>
                <w:lang w:val="en-US" w:eastAsia="zh-CN"/>
              </w:rPr>
            </w:pPr>
          </w:p>
        </w:tc>
        <w:tc>
          <w:tcPr>
            <w:tcW w:w="1701" w:type="dxa"/>
          </w:tcPr>
          <w:p w:rsidR="00337352" w:rsidRPr="00FB1A93" w:rsidRDefault="00337352" w:rsidP="007770A4">
            <w:pPr>
              <w:rPr>
                <w:ins w:id="1326" w:author="Павлютенков Юрий Владимирович" w:date="2014-03-28T09:31:00Z"/>
              </w:rPr>
            </w:pPr>
          </w:p>
        </w:tc>
      </w:tr>
    </w:tbl>
    <w:p w:rsidR="00B95AD3" w:rsidRPr="00FB1A93" w:rsidRDefault="00B95AD3" w:rsidP="006E281E">
      <w:r w:rsidRPr="00FB1A93">
        <w:t xml:space="preserve">Количество специалистов (экспертов) и период их командирования на </w:t>
      </w:r>
      <w:r w:rsidR="006858E8">
        <w:t>АЭС Бушер</w:t>
      </w:r>
      <w:ins w:id="1327" w:author="Павлютенков Юрий Владимирович" w:date="2014-03-28T09:36:00Z">
        <w:r w:rsidR="00C71FB3">
          <w:t xml:space="preserve"> </w:t>
        </w:r>
      </w:ins>
      <w:r w:rsidRPr="00FB1A93">
        <w:t xml:space="preserve">будет определен дополнительно в зависимости от потребности </w:t>
      </w:r>
      <w:r w:rsidR="00FA4FE7">
        <w:t>Заказчик</w:t>
      </w:r>
      <w:r w:rsidRPr="00FB1A93">
        <w:t>а.</w:t>
      </w:r>
    </w:p>
    <w:p w:rsidR="00B95AD3" w:rsidRPr="00FB1A93" w:rsidRDefault="00B95AD3" w:rsidP="006E281E">
      <w:pPr>
        <w:rPr>
          <w:lang w:val="en-US"/>
        </w:rPr>
      </w:pPr>
      <w:r w:rsidRPr="00FB1A93">
        <w:rPr>
          <w:lang w:val="en-US"/>
        </w:rPr>
        <w:lastRenderedPageBreak/>
        <w:t xml:space="preserve">The quantity of the specialists (experts) and their period of stay at “Busher” NPP site will be determined additionally in accordance with the </w:t>
      </w:r>
      <w:r>
        <w:rPr>
          <w:lang w:val="en-US"/>
        </w:rPr>
        <w:t xml:space="preserve"> Principal</w:t>
      </w:r>
      <w:r w:rsidRPr="00FB1A93">
        <w:rPr>
          <w:lang w:val="en-US"/>
        </w:rPr>
        <w:t xml:space="preserve"> needs.</w:t>
      </w:r>
    </w:p>
    <w:p w:rsidR="00B95AD3" w:rsidRPr="00FB1A93" w:rsidRDefault="00B95AD3" w:rsidP="004D410C">
      <w:pPr>
        <w:spacing w:line="120" w:lineRule="atLeast"/>
        <w:ind w:right="119"/>
        <w:jc w:val="right"/>
        <w:rPr>
          <w:b/>
          <w:lang w:val="en-US"/>
        </w:rPr>
      </w:pPr>
      <w:r w:rsidRPr="00FB1A93">
        <w:rPr>
          <w:b/>
          <w:sz w:val="28"/>
          <w:szCs w:val="28"/>
          <w:lang w:val="en-US"/>
        </w:rPr>
        <w:br w:type="page"/>
      </w:r>
      <w:r w:rsidRPr="00FB1A93">
        <w:rPr>
          <w:b/>
          <w:lang w:val="en-US"/>
        </w:rPr>
        <w:lastRenderedPageBreak/>
        <w:t>Appendix 2</w:t>
      </w:r>
    </w:p>
    <w:p w:rsidR="00B95AD3" w:rsidRPr="00FB1A93" w:rsidRDefault="00B95AD3" w:rsidP="004D410C">
      <w:pPr>
        <w:spacing w:line="120" w:lineRule="atLeast"/>
        <w:ind w:right="119"/>
        <w:jc w:val="right"/>
        <w:rPr>
          <w:b/>
          <w:lang w:val="en-US"/>
        </w:rPr>
      </w:pPr>
      <w:r w:rsidRPr="00FB1A93">
        <w:rPr>
          <w:b/>
        </w:rPr>
        <w:t>Приложение</w:t>
      </w:r>
      <w:r w:rsidRPr="00FB1A93">
        <w:rPr>
          <w:b/>
          <w:lang w:val="en-US"/>
        </w:rPr>
        <w:t xml:space="preserve"> 2</w:t>
      </w:r>
    </w:p>
    <w:p w:rsidR="00B95AD3" w:rsidRPr="00FB1A93" w:rsidRDefault="00B95AD3" w:rsidP="00E30705">
      <w:pPr>
        <w:ind w:right="-1"/>
        <w:jc w:val="center"/>
        <w:rPr>
          <w:b/>
          <w:lang w:val="en-US"/>
        </w:rPr>
      </w:pPr>
    </w:p>
    <w:p w:rsidR="00B95AD3" w:rsidRPr="00FB1A93" w:rsidRDefault="00B95AD3" w:rsidP="00E30705">
      <w:pPr>
        <w:ind w:right="-1"/>
        <w:jc w:val="center"/>
        <w:rPr>
          <w:b/>
          <w:color w:val="000000"/>
          <w:lang w:val="en-US"/>
        </w:rPr>
      </w:pPr>
      <w:r w:rsidRPr="00FB1A93">
        <w:rPr>
          <w:b/>
          <w:lang w:val="en-US"/>
        </w:rPr>
        <w:t xml:space="preserve">List of companies on technical support of operation specifying the area of rendering services/ </w:t>
      </w:r>
      <w:r w:rsidRPr="00FB1A93">
        <w:rPr>
          <w:b/>
          <w:color w:val="000000"/>
        </w:rPr>
        <w:t>Перечень</w:t>
      </w:r>
      <w:r w:rsidRPr="00FB1A93">
        <w:rPr>
          <w:b/>
          <w:color w:val="000000"/>
          <w:lang w:val="en-US"/>
        </w:rPr>
        <w:t xml:space="preserve"> </w:t>
      </w:r>
      <w:r w:rsidRPr="00FB1A93">
        <w:rPr>
          <w:b/>
          <w:color w:val="000000"/>
        </w:rPr>
        <w:t>организаций</w:t>
      </w:r>
      <w:r w:rsidRPr="00FB1A93">
        <w:rPr>
          <w:b/>
          <w:color w:val="000000"/>
          <w:lang w:val="en-US"/>
        </w:rPr>
        <w:t xml:space="preserve"> </w:t>
      </w:r>
      <w:r w:rsidRPr="00FB1A93">
        <w:rPr>
          <w:b/>
          <w:color w:val="000000"/>
        </w:rPr>
        <w:t>по</w:t>
      </w:r>
      <w:r w:rsidRPr="00FB1A93">
        <w:rPr>
          <w:b/>
          <w:color w:val="000000"/>
          <w:lang w:val="en-US"/>
        </w:rPr>
        <w:t xml:space="preserve"> </w:t>
      </w:r>
      <w:r w:rsidRPr="00FB1A93">
        <w:rPr>
          <w:b/>
          <w:color w:val="000000"/>
        </w:rPr>
        <w:t>техсопровождению</w:t>
      </w:r>
      <w:r w:rsidRPr="00FB1A93">
        <w:rPr>
          <w:b/>
          <w:color w:val="000000"/>
          <w:lang w:val="en-US"/>
        </w:rPr>
        <w:t xml:space="preserve"> </w:t>
      </w:r>
      <w:r w:rsidRPr="00FB1A93">
        <w:rPr>
          <w:b/>
          <w:color w:val="000000"/>
        </w:rPr>
        <w:t>эксплуатации</w:t>
      </w:r>
      <w:r w:rsidRPr="00FB1A93">
        <w:rPr>
          <w:b/>
          <w:color w:val="000000"/>
          <w:lang w:val="en-US"/>
        </w:rPr>
        <w:t xml:space="preserve"> </w:t>
      </w:r>
      <w:r w:rsidRPr="00FB1A93">
        <w:rPr>
          <w:b/>
          <w:color w:val="000000"/>
        </w:rPr>
        <w:t>с</w:t>
      </w:r>
      <w:r w:rsidRPr="00FB1A93">
        <w:rPr>
          <w:b/>
          <w:color w:val="000000"/>
          <w:lang w:val="en-US"/>
        </w:rPr>
        <w:t xml:space="preserve"> </w:t>
      </w:r>
      <w:r w:rsidRPr="00FB1A93">
        <w:rPr>
          <w:b/>
          <w:color w:val="000000"/>
        </w:rPr>
        <w:t>указанием</w:t>
      </w:r>
      <w:r w:rsidRPr="00FB1A93">
        <w:rPr>
          <w:b/>
          <w:color w:val="000000"/>
          <w:lang w:val="en-US"/>
        </w:rPr>
        <w:t xml:space="preserve"> </w:t>
      </w:r>
      <w:r w:rsidRPr="00FB1A93">
        <w:rPr>
          <w:b/>
          <w:color w:val="000000"/>
        </w:rPr>
        <w:t>области</w:t>
      </w:r>
      <w:r w:rsidRPr="00FB1A93">
        <w:rPr>
          <w:b/>
          <w:color w:val="000000"/>
          <w:lang w:val="en-US"/>
        </w:rPr>
        <w:t xml:space="preserve">, </w:t>
      </w:r>
      <w:r w:rsidRPr="00FB1A93">
        <w:rPr>
          <w:b/>
          <w:color w:val="000000"/>
        </w:rPr>
        <w:t>оказываемых</w:t>
      </w:r>
      <w:r w:rsidRPr="00FB1A93">
        <w:rPr>
          <w:b/>
          <w:color w:val="000000"/>
          <w:lang w:val="en-US"/>
        </w:rPr>
        <w:t xml:space="preserve"> </w:t>
      </w:r>
      <w:r w:rsidRPr="00FB1A93">
        <w:rPr>
          <w:b/>
          <w:color w:val="000000"/>
        </w:rPr>
        <w:t>ими</w:t>
      </w:r>
      <w:r w:rsidRPr="00FB1A93">
        <w:rPr>
          <w:b/>
          <w:color w:val="000000"/>
          <w:lang w:val="en-US"/>
        </w:rPr>
        <w:t xml:space="preserve"> </w:t>
      </w:r>
      <w:r w:rsidRPr="00FB1A93">
        <w:rPr>
          <w:b/>
          <w:color w:val="000000"/>
        </w:rPr>
        <w:t>услуг</w:t>
      </w:r>
    </w:p>
    <w:p w:rsidR="00B95AD3" w:rsidRPr="00FB1A93" w:rsidRDefault="00B95AD3" w:rsidP="00696181">
      <w:pPr>
        <w:ind w:left="-567" w:right="-692"/>
        <w:jc w:val="center"/>
        <w:rPr>
          <w:b/>
          <w:color w:val="000000"/>
          <w:lang w:val="en-US"/>
        </w:rPr>
      </w:pPr>
    </w:p>
    <w:tbl>
      <w:tblPr>
        <w:tblW w:w="1021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6"/>
        <w:gridCol w:w="3594"/>
        <w:gridCol w:w="5706"/>
      </w:tblGrid>
      <w:tr w:rsidR="00B95AD3" w:rsidRPr="00FB1A93" w:rsidTr="000C47F0">
        <w:trPr>
          <w:trHeight w:val="20"/>
        </w:trPr>
        <w:tc>
          <w:tcPr>
            <w:tcW w:w="916" w:type="dxa"/>
            <w:vAlign w:val="center"/>
          </w:tcPr>
          <w:p w:rsidR="00B95AD3" w:rsidRPr="00FB1A93" w:rsidRDefault="00B95AD3" w:rsidP="00090219">
            <w:pPr>
              <w:jc w:val="center"/>
              <w:rPr>
                <w:b/>
                <w:bCs/>
                <w:lang w:val="en-US" w:eastAsia="zh-CN"/>
              </w:rPr>
            </w:pPr>
            <w:r w:rsidRPr="00FB1A93">
              <w:rPr>
                <w:b/>
                <w:bCs/>
                <w:lang w:val="en-US" w:eastAsia="zh-CN"/>
              </w:rPr>
              <w:t>Item</w:t>
            </w:r>
          </w:p>
        </w:tc>
        <w:tc>
          <w:tcPr>
            <w:tcW w:w="3594" w:type="dxa"/>
            <w:vAlign w:val="center"/>
          </w:tcPr>
          <w:p w:rsidR="00B95AD3" w:rsidRPr="00FB1A93" w:rsidRDefault="00B95AD3" w:rsidP="00090219">
            <w:pPr>
              <w:jc w:val="center"/>
              <w:rPr>
                <w:b/>
                <w:bCs/>
                <w:lang w:val="en-US" w:eastAsia="zh-CN"/>
              </w:rPr>
            </w:pPr>
            <w:r w:rsidRPr="00FB1A93">
              <w:rPr>
                <w:b/>
                <w:bCs/>
                <w:lang w:val="en-US" w:eastAsia="zh-CN"/>
              </w:rPr>
              <w:t>Company</w:t>
            </w:r>
          </w:p>
        </w:tc>
        <w:tc>
          <w:tcPr>
            <w:tcW w:w="5706" w:type="dxa"/>
            <w:vAlign w:val="center"/>
          </w:tcPr>
          <w:p w:rsidR="00B95AD3" w:rsidRPr="00FB1A93" w:rsidRDefault="00B95AD3" w:rsidP="00090219">
            <w:pPr>
              <w:jc w:val="center"/>
              <w:rPr>
                <w:b/>
                <w:bCs/>
                <w:lang w:val="en-US"/>
              </w:rPr>
            </w:pPr>
            <w:r w:rsidRPr="00FB1A93">
              <w:rPr>
                <w:b/>
                <w:bCs/>
                <w:lang w:val="en-US"/>
              </w:rPr>
              <w:t>Specialization</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1</w:t>
            </w:r>
          </w:p>
        </w:tc>
        <w:tc>
          <w:tcPr>
            <w:tcW w:w="3594" w:type="dxa"/>
            <w:noWrap/>
            <w:vAlign w:val="center"/>
          </w:tcPr>
          <w:p w:rsidR="00B95AD3" w:rsidRPr="00FB1A93" w:rsidRDefault="00B95AD3" w:rsidP="007770A4">
            <w:pPr>
              <w:adjustRightInd w:val="0"/>
              <w:snapToGrid w:val="0"/>
              <w:rPr>
                <w:lang w:val="en-US" w:eastAsia="zh-CN"/>
              </w:rPr>
            </w:pPr>
            <w:r w:rsidRPr="00FB1A93">
              <w:rPr>
                <w:lang w:val="en-US" w:eastAsia="zh-CN"/>
              </w:rPr>
              <w:t>JSC</w:t>
            </w:r>
            <w:r w:rsidRPr="00FB1A93">
              <w:rPr>
                <w:lang w:eastAsia="zh-CN"/>
              </w:rPr>
              <w:t xml:space="preserve"> «</w:t>
            </w:r>
            <w:r w:rsidRPr="00FB1A93">
              <w:rPr>
                <w:lang w:val="en-US" w:eastAsia="zh-CN"/>
              </w:rPr>
              <w:t>Atomtechenergo</w:t>
            </w:r>
            <w:r w:rsidRPr="00FB1A93">
              <w:rPr>
                <w:lang w:eastAsia="zh-CN"/>
              </w:rPr>
              <w:t>»/</w:t>
            </w:r>
          </w:p>
          <w:p w:rsidR="00B95AD3" w:rsidRPr="00FB1A93" w:rsidRDefault="00B95AD3" w:rsidP="007770A4">
            <w:pPr>
              <w:adjustRightInd w:val="0"/>
              <w:snapToGrid w:val="0"/>
              <w:rPr>
                <w:lang w:eastAsia="zh-CN"/>
              </w:rPr>
            </w:pPr>
            <w:r w:rsidRPr="00FB1A93">
              <w:rPr>
                <w:lang w:eastAsia="zh-CN"/>
              </w:rPr>
              <w:t>ОАО «Атомтехэнерго»</w:t>
            </w:r>
          </w:p>
        </w:tc>
        <w:tc>
          <w:tcPr>
            <w:tcW w:w="5706" w:type="dxa"/>
            <w:vAlign w:val="center"/>
          </w:tcPr>
          <w:p w:rsidR="00B95AD3" w:rsidRPr="00FB1A93" w:rsidRDefault="00B95AD3" w:rsidP="00852FBE">
            <w:pPr>
              <w:rPr>
                <w:lang w:val="en-US"/>
              </w:rPr>
            </w:pPr>
            <w:r w:rsidRPr="00FB1A93">
              <w:rPr>
                <w:lang w:val="en-US"/>
              </w:rPr>
              <w:t>Automatic process control of Refueling machine/</w:t>
            </w:r>
          </w:p>
          <w:p w:rsidR="00B95AD3" w:rsidRPr="00FB1A93" w:rsidRDefault="00B95AD3" w:rsidP="008526F2">
            <w:pPr>
              <w:rPr>
                <w:lang w:val="en-US"/>
              </w:rPr>
            </w:pPr>
            <w:r w:rsidRPr="00FB1A93">
              <w:t>Система управления машины</w:t>
            </w:r>
            <w:r w:rsidRPr="00FB1A93">
              <w:rPr>
                <w:lang w:val="en-US"/>
              </w:rPr>
              <w:t xml:space="preserve"> </w:t>
            </w:r>
            <w:r w:rsidRPr="00FB1A93">
              <w:t>перегрузочной</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2</w:t>
            </w:r>
          </w:p>
        </w:tc>
        <w:tc>
          <w:tcPr>
            <w:tcW w:w="3594" w:type="dxa"/>
            <w:noWrap/>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OKB</w:t>
            </w:r>
            <w:r w:rsidRPr="00FB1A93">
              <w:rPr>
                <w:lang w:eastAsia="zh-CN"/>
              </w:rPr>
              <w:t xml:space="preserve"> «</w:t>
            </w:r>
            <w:r w:rsidRPr="00FB1A93">
              <w:rPr>
                <w:lang w:val="en-US" w:eastAsia="zh-CN"/>
              </w:rPr>
              <w:t>GIDROPRESS</w:t>
            </w:r>
            <w:r w:rsidRPr="00FB1A93">
              <w:rPr>
                <w:lang w:eastAsia="zh-CN"/>
              </w:rPr>
              <w:t>»/</w:t>
            </w:r>
          </w:p>
          <w:p w:rsidR="00B95AD3" w:rsidRPr="00FB1A93" w:rsidRDefault="00B95AD3" w:rsidP="007770A4">
            <w:pPr>
              <w:rPr>
                <w:lang w:eastAsia="zh-CN"/>
              </w:rPr>
            </w:pPr>
            <w:r w:rsidRPr="00FB1A93">
              <w:rPr>
                <w:lang w:eastAsia="zh-CN"/>
              </w:rPr>
              <w:t>ОАО ОКБ «ГИДРОПРЕСС»</w:t>
            </w:r>
          </w:p>
        </w:tc>
        <w:tc>
          <w:tcPr>
            <w:tcW w:w="5706" w:type="dxa"/>
            <w:vAlign w:val="center"/>
          </w:tcPr>
          <w:p w:rsidR="00B95AD3" w:rsidRPr="00FB1A93" w:rsidRDefault="00B95AD3" w:rsidP="005B5DB9">
            <w:pPr>
              <w:rPr>
                <w:lang w:val="en-US"/>
              </w:rPr>
            </w:pPr>
            <w:r w:rsidRPr="00FB1A93">
              <w:rPr>
                <w:lang w:val="en-US"/>
              </w:rPr>
              <w:t xml:space="preserve">Reactor Unit equipment, CPS control rod drive mechanisms/ </w:t>
            </w:r>
          </w:p>
          <w:p w:rsidR="00B95AD3" w:rsidRPr="00FB1A93" w:rsidRDefault="00B95AD3" w:rsidP="005B5DB9">
            <w:r w:rsidRPr="00FB1A93">
              <w:t>Оборудование реакторной установки, механизмы приводов стержней СУЗ</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3</w:t>
            </w:r>
          </w:p>
        </w:tc>
        <w:tc>
          <w:tcPr>
            <w:tcW w:w="3594" w:type="dxa"/>
            <w:noWrap/>
            <w:vAlign w:val="center"/>
          </w:tcPr>
          <w:p w:rsidR="00B95AD3" w:rsidRPr="00FB1A93" w:rsidRDefault="00B95AD3" w:rsidP="005B5DB9">
            <w:pPr>
              <w:rPr>
                <w:lang w:val="en-US" w:eastAsia="zh-CN"/>
              </w:rPr>
            </w:pPr>
            <w:r w:rsidRPr="00FB1A93">
              <w:rPr>
                <w:lang w:val="en-US" w:eastAsia="zh-CN"/>
              </w:rPr>
              <w:t>JSC «</w:t>
            </w:r>
            <w:smartTag w:uri="urn:schemas-microsoft-com:office:smarttags" w:element="City">
              <w:smartTag w:uri="urn:schemas-microsoft-com:office:smarttags" w:element="place">
                <w:r w:rsidRPr="00FB1A93">
                  <w:rPr>
                    <w:lang w:val="en-US" w:eastAsia="zh-CN"/>
                  </w:rPr>
                  <w:t>Podolsk</w:t>
                </w:r>
              </w:smartTag>
            </w:smartTag>
            <w:r w:rsidRPr="00FB1A93">
              <w:rPr>
                <w:lang w:val="en-US" w:eastAsia="zh-CN"/>
              </w:rPr>
              <w:t xml:space="preserve"> machine works» (ZiO)/ </w:t>
            </w:r>
          </w:p>
          <w:p w:rsidR="00B95AD3" w:rsidRPr="00FB1A93" w:rsidRDefault="00B95AD3" w:rsidP="005B5DB9">
            <w:pPr>
              <w:rPr>
                <w:lang w:eastAsia="zh-CN"/>
              </w:rPr>
            </w:pPr>
            <w:r w:rsidRPr="00FB1A93">
              <w:rPr>
                <w:lang w:eastAsia="zh-CN"/>
              </w:rPr>
              <w:t>ОАО «Подольский машиностроительный завод» (ЗиО)</w:t>
            </w:r>
          </w:p>
        </w:tc>
        <w:tc>
          <w:tcPr>
            <w:tcW w:w="5706" w:type="dxa"/>
            <w:vAlign w:val="center"/>
          </w:tcPr>
          <w:p w:rsidR="00B95AD3" w:rsidRPr="00FB1A93" w:rsidRDefault="00B95AD3" w:rsidP="005B5DB9">
            <w:pPr>
              <w:rPr>
                <w:lang w:val="en-US" w:eastAsia="zh-CN"/>
              </w:rPr>
            </w:pPr>
            <w:r w:rsidRPr="00FB1A93">
              <w:rPr>
                <w:lang w:val="en-US" w:eastAsia="zh-CN"/>
              </w:rPr>
              <w:t xml:space="preserve">The 2-nd circuit steam generators and equipment / </w:t>
            </w:r>
          </w:p>
          <w:p w:rsidR="00B95AD3" w:rsidRPr="00FB1A93" w:rsidRDefault="00B95AD3" w:rsidP="005B5DB9">
            <w:pPr>
              <w:rPr>
                <w:lang w:eastAsia="zh-CN"/>
              </w:rPr>
            </w:pPr>
            <w:r w:rsidRPr="00FB1A93">
              <w:rPr>
                <w:lang w:eastAsia="zh-CN"/>
              </w:rPr>
              <w:t>Парогенераторы и оборудование 2-го контура</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4</w:t>
            </w:r>
          </w:p>
        </w:tc>
        <w:tc>
          <w:tcPr>
            <w:tcW w:w="3594" w:type="dxa"/>
            <w:noWrap/>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Izhorskie</w:t>
            </w:r>
            <w:r w:rsidRPr="00FB1A93">
              <w:rPr>
                <w:lang w:eastAsia="zh-CN"/>
              </w:rPr>
              <w:t xml:space="preserve"> </w:t>
            </w:r>
            <w:r w:rsidRPr="00FB1A93">
              <w:rPr>
                <w:lang w:val="en-US" w:eastAsia="zh-CN"/>
              </w:rPr>
              <w:t>zavody</w:t>
            </w:r>
            <w:r w:rsidRPr="00FB1A93">
              <w:rPr>
                <w:lang w:eastAsia="zh-CN"/>
              </w:rPr>
              <w:t xml:space="preserve">»/ </w:t>
            </w:r>
          </w:p>
          <w:p w:rsidR="00B95AD3" w:rsidRPr="00FB1A93" w:rsidRDefault="00B95AD3" w:rsidP="007770A4">
            <w:pPr>
              <w:rPr>
                <w:lang w:eastAsia="zh-CN"/>
              </w:rPr>
            </w:pPr>
            <w:r w:rsidRPr="00FB1A93">
              <w:rPr>
                <w:lang w:eastAsia="zh-CN"/>
              </w:rPr>
              <w:t>ОАО «Ижорские заводы»</w:t>
            </w:r>
          </w:p>
        </w:tc>
        <w:tc>
          <w:tcPr>
            <w:tcW w:w="5706" w:type="dxa"/>
            <w:vAlign w:val="center"/>
          </w:tcPr>
          <w:p w:rsidR="00B95AD3" w:rsidRPr="00FB1A93" w:rsidRDefault="00B95AD3" w:rsidP="005B5DB9">
            <w:r w:rsidRPr="00FB1A93">
              <w:rPr>
                <w:lang w:val="en-US"/>
              </w:rPr>
              <w:t>Reactor</w:t>
            </w:r>
            <w:r w:rsidRPr="00FB1A93">
              <w:t xml:space="preserve"> </w:t>
            </w:r>
            <w:r w:rsidRPr="00FB1A93">
              <w:rPr>
                <w:lang w:val="en-US"/>
              </w:rPr>
              <w:t>Unit</w:t>
            </w:r>
            <w:r w:rsidRPr="00FB1A93">
              <w:t xml:space="preserve"> </w:t>
            </w:r>
            <w:r w:rsidRPr="00FB1A93">
              <w:rPr>
                <w:lang w:val="en-US"/>
              </w:rPr>
              <w:t>equipment</w:t>
            </w:r>
            <w:r w:rsidRPr="00FB1A93">
              <w:t xml:space="preserve"> /</w:t>
            </w:r>
          </w:p>
          <w:p w:rsidR="00B95AD3" w:rsidRPr="00FB1A93" w:rsidRDefault="00B95AD3" w:rsidP="005B5DB9">
            <w:r w:rsidRPr="00FB1A93">
              <w:t>Оборудование реакторной установки</w:t>
            </w:r>
          </w:p>
        </w:tc>
      </w:tr>
      <w:tr w:rsidR="00B95AD3" w:rsidRPr="006C6408"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5</w:t>
            </w:r>
          </w:p>
        </w:tc>
        <w:tc>
          <w:tcPr>
            <w:tcW w:w="3594"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Power</w:t>
            </w:r>
            <w:r w:rsidRPr="00FB1A93">
              <w:rPr>
                <w:lang w:eastAsia="zh-CN"/>
              </w:rPr>
              <w:t xml:space="preserve"> </w:t>
            </w:r>
            <w:r w:rsidRPr="00FB1A93">
              <w:rPr>
                <w:lang w:val="en-US" w:eastAsia="zh-CN"/>
              </w:rPr>
              <w:t>Machines</w:t>
            </w:r>
            <w:r w:rsidRPr="00FB1A93">
              <w:rPr>
                <w:lang w:eastAsia="zh-CN"/>
              </w:rPr>
              <w:t>»/</w:t>
            </w:r>
          </w:p>
          <w:p w:rsidR="00B95AD3" w:rsidRPr="00FB1A93" w:rsidRDefault="00B95AD3" w:rsidP="007770A4">
            <w:pPr>
              <w:rPr>
                <w:lang w:eastAsia="zh-CN"/>
              </w:rPr>
            </w:pPr>
            <w:r w:rsidRPr="00FB1A93">
              <w:rPr>
                <w:lang w:eastAsia="zh-CN"/>
              </w:rPr>
              <w:t>ОАО «Силовые Машины»</w:t>
            </w:r>
          </w:p>
        </w:tc>
        <w:tc>
          <w:tcPr>
            <w:tcW w:w="5706" w:type="dxa"/>
            <w:vAlign w:val="center"/>
          </w:tcPr>
          <w:p w:rsidR="00B95AD3" w:rsidRPr="00FB1A93" w:rsidRDefault="00B95AD3" w:rsidP="005B5DB9">
            <w:pPr>
              <w:rPr>
                <w:lang w:val="en-US"/>
              </w:rPr>
            </w:pPr>
            <w:r w:rsidRPr="00FB1A93">
              <w:rPr>
                <w:lang w:val="en-US"/>
              </w:rPr>
              <w:t>Turbine and generator /</w:t>
            </w:r>
          </w:p>
          <w:p w:rsidR="00B95AD3" w:rsidRPr="00FB1A93" w:rsidRDefault="00B95AD3" w:rsidP="005B5DB9">
            <w:pPr>
              <w:rPr>
                <w:lang w:val="en-US"/>
              </w:rPr>
            </w:pPr>
            <w:r w:rsidRPr="00FB1A93">
              <w:t>Турбина</w:t>
            </w:r>
            <w:r w:rsidRPr="00FB1A93">
              <w:rPr>
                <w:lang w:val="en-US"/>
              </w:rPr>
              <w:t xml:space="preserve"> </w:t>
            </w:r>
            <w:r w:rsidRPr="00FB1A93">
              <w:t>и</w:t>
            </w:r>
            <w:r w:rsidRPr="00FB1A93">
              <w:rPr>
                <w:lang w:val="en-US"/>
              </w:rPr>
              <w:t xml:space="preserve"> </w:t>
            </w:r>
            <w:r w:rsidRPr="00FB1A93">
              <w:t>генератор</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6</w:t>
            </w:r>
          </w:p>
        </w:tc>
        <w:tc>
          <w:tcPr>
            <w:tcW w:w="3594"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CKBM</w:t>
            </w:r>
            <w:r w:rsidRPr="00FB1A93">
              <w:rPr>
                <w:lang w:eastAsia="zh-CN"/>
              </w:rPr>
              <w:t xml:space="preserve">»/ </w:t>
            </w:r>
          </w:p>
          <w:p w:rsidR="00B95AD3" w:rsidRPr="00FB1A93" w:rsidRDefault="00B95AD3" w:rsidP="007770A4">
            <w:pPr>
              <w:rPr>
                <w:lang w:eastAsia="zh-CN"/>
              </w:rPr>
            </w:pPr>
            <w:r w:rsidRPr="00FB1A93">
              <w:rPr>
                <w:lang w:eastAsia="zh-CN"/>
              </w:rPr>
              <w:t>ОАО «ЦКБМ»</w:t>
            </w:r>
          </w:p>
        </w:tc>
        <w:tc>
          <w:tcPr>
            <w:tcW w:w="5706" w:type="dxa"/>
            <w:vAlign w:val="center"/>
          </w:tcPr>
          <w:p w:rsidR="00B95AD3" w:rsidRPr="00FB1A93" w:rsidRDefault="00B95AD3" w:rsidP="005B5DB9">
            <w:r w:rsidRPr="00FB1A93">
              <w:rPr>
                <w:lang w:val="en-US"/>
              </w:rPr>
              <w:t>Main</w:t>
            </w:r>
            <w:r w:rsidRPr="00FB1A93">
              <w:t xml:space="preserve"> </w:t>
            </w:r>
            <w:r w:rsidRPr="00FB1A93">
              <w:rPr>
                <w:lang w:val="en-US"/>
              </w:rPr>
              <w:t>circulation</w:t>
            </w:r>
            <w:r w:rsidRPr="00FB1A93">
              <w:t xml:space="preserve"> </w:t>
            </w:r>
            <w:r w:rsidRPr="00FB1A93">
              <w:rPr>
                <w:lang w:val="en-US"/>
              </w:rPr>
              <w:t>pumps</w:t>
            </w:r>
            <w:r w:rsidRPr="00FB1A93">
              <w:t xml:space="preserve"> /</w:t>
            </w:r>
          </w:p>
          <w:p w:rsidR="00B95AD3" w:rsidRPr="00FB1A93" w:rsidRDefault="00B95AD3" w:rsidP="005B5DB9">
            <w:pPr>
              <w:rPr>
                <w:lang w:eastAsia="zh-CN"/>
              </w:rPr>
            </w:pPr>
            <w:r w:rsidRPr="00FB1A93">
              <w:t>Главные циркуляционные насосные агрегаты</w:t>
            </w:r>
          </w:p>
        </w:tc>
      </w:tr>
      <w:tr w:rsidR="00B95AD3" w:rsidRPr="00FB1A93" w:rsidTr="0042165F">
        <w:trPr>
          <w:trHeight w:val="20"/>
        </w:trPr>
        <w:tc>
          <w:tcPr>
            <w:tcW w:w="916" w:type="dxa"/>
            <w:noWrap/>
            <w:vAlign w:val="center"/>
          </w:tcPr>
          <w:p w:rsidR="00B95AD3" w:rsidRPr="00FB1A93" w:rsidRDefault="00B95AD3" w:rsidP="00090219">
            <w:pPr>
              <w:jc w:val="center"/>
              <w:rPr>
                <w:lang w:eastAsia="zh-CN"/>
              </w:rPr>
            </w:pPr>
            <w:r w:rsidRPr="00FB1A93">
              <w:rPr>
                <w:lang w:eastAsia="zh-CN"/>
              </w:rPr>
              <w:t>7</w:t>
            </w:r>
          </w:p>
        </w:tc>
        <w:tc>
          <w:tcPr>
            <w:tcW w:w="3594"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Diakont</w:t>
            </w:r>
            <w:r w:rsidRPr="00FB1A93">
              <w:rPr>
                <w:lang w:eastAsia="zh-CN"/>
              </w:rPr>
              <w:t>»</w:t>
            </w:r>
            <w:r w:rsidRPr="00FB1A93">
              <w:rPr>
                <w:lang w:val="en-US" w:eastAsia="zh-CN"/>
              </w:rPr>
              <w:t>/</w:t>
            </w:r>
            <w:r w:rsidRPr="00FB1A93">
              <w:rPr>
                <w:lang w:eastAsia="zh-CN"/>
              </w:rPr>
              <w:t xml:space="preserve"> </w:t>
            </w:r>
          </w:p>
          <w:p w:rsidR="00B95AD3" w:rsidRPr="00FB1A93" w:rsidRDefault="00B95AD3" w:rsidP="007770A4">
            <w:pPr>
              <w:rPr>
                <w:lang w:eastAsia="zh-CN"/>
              </w:rPr>
            </w:pPr>
            <w:r w:rsidRPr="00FB1A93">
              <w:rPr>
                <w:lang w:eastAsia="zh-CN"/>
              </w:rPr>
              <w:t>ОАО «Диаконт»</w:t>
            </w:r>
          </w:p>
        </w:tc>
        <w:tc>
          <w:tcPr>
            <w:tcW w:w="5706" w:type="dxa"/>
            <w:vAlign w:val="center"/>
          </w:tcPr>
          <w:p w:rsidR="00B95AD3" w:rsidRPr="00FB1A93" w:rsidRDefault="002C11DB" w:rsidP="00727DA9">
            <w:pPr>
              <w:rPr>
                <w:lang w:val="en-US"/>
              </w:rPr>
            </w:pPr>
            <w:r w:rsidRPr="00FB1A93">
              <w:rPr>
                <w:lang w:val="en-US"/>
              </w:rPr>
              <w:t>Refueling</w:t>
            </w:r>
            <w:r w:rsidR="00B95AD3" w:rsidRPr="00FB1A93">
              <w:rPr>
                <w:lang w:val="en-US"/>
              </w:rPr>
              <w:t xml:space="preserve"> machine television control system, Liquid radioactive waste Automatic process control system/</w:t>
            </w:r>
          </w:p>
          <w:p w:rsidR="00B95AD3" w:rsidRPr="00FB1A93" w:rsidRDefault="00B95AD3" w:rsidP="00727DA9">
            <w:pPr>
              <w:rPr>
                <w:lang w:eastAsia="zh-CN"/>
              </w:rPr>
            </w:pPr>
            <w:r w:rsidRPr="00FB1A93">
              <w:t>Система телевизионного контроля машины перегрузочной, АСУ ТП ЖРО</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8</w:t>
            </w:r>
          </w:p>
        </w:tc>
        <w:tc>
          <w:tcPr>
            <w:tcW w:w="3594" w:type="dxa"/>
            <w:vAlign w:val="center"/>
          </w:tcPr>
          <w:p w:rsidR="00B95AD3" w:rsidRPr="00FB1A93" w:rsidRDefault="00B95AD3" w:rsidP="007770A4">
            <w:pPr>
              <w:rPr>
                <w:lang w:eastAsia="zh-CN"/>
              </w:rPr>
            </w:pPr>
            <w:r w:rsidRPr="00FB1A93">
              <w:rPr>
                <w:lang w:val="en-US" w:eastAsia="zh-CN"/>
              </w:rPr>
              <w:t>JSC</w:t>
            </w:r>
            <w:r w:rsidRPr="00FB1A93">
              <w:rPr>
                <w:lang w:eastAsia="zh-CN"/>
              </w:rPr>
              <w:t xml:space="preserve"> «</w:t>
            </w:r>
            <w:r w:rsidRPr="00FB1A93">
              <w:rPr>
                <w:lang w:val="en-US" w:eastAsia="zh-CN"/>
              </w:rPr>
              <w:t>SNIIP</w:t>
            </w:r>
            <w:r w:rsidRPr="00FB1A93">
              <w:rPr>
                <w:lang w:eastAsia="zh-CN"/>
              </w:rPr>
              <w:t>-</w:t>
            </w:r>
            <w:r w:rsidRPr="00FB1A93">
              <w:rPr>
                <w:lang w:val="en-US" w:eastAsia="zh-CN"/>
              </w:rPr>
              <w:t>SYSTEMATOM</w:t>
            </w:r>
            <w:r w:rsidRPr="00FB1A93">
              <w:rPr>
                <w:lang w:eastAsia="zh-CN"/>
              </w:rPr>
              <w:t>»/</w:t>
            </w:r>
          </w:p>
          <w:p w:rsidR="00B95AD3" w:rsidRPr="00FB1A93" w:rsidRDefault="00B95AD3" w:rsidP="007770A4">
            <w:pPr>
              <w:rPr>
                <w:lang w:eastAsia="zh-CN"/>
              </w:rPr>
            </w:pPr>
            <w:r w:rsidRPr="00FB1A93">
              <w:rPr>
                <w:lang w:eastAsia="zh-CN"/>
              </w:rPr>
              <w:t>ОАО «СНИИП-СИСТЕМАТОМ»</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9</w:t>
            </w:r>
          </w:p>
        </w:tc>
        <w:tc>
          <w:tcPr>
            <w:tcW w:w="3594" w:type="dxa"/>
            <w:vAlign w:val="center"/>
          </w:tcPr>
          <w:p w:rsidR="00B95AD3" w:rsidRPr="00FB1A93" w:rsidRDefault="00B95AD3" w:rsidP="007770A4">
            <w:pPr>
              <w:rPr>
                <w:lang w:eastAsia="zh-CN"/>
              </w:rPr>
            </w:pPr>
            <w:r w:rsidRPr="00FB1A93">
              <w:rPr>
                <w:lang w:val="en-US" w:eastAsia="zh-CN"/>
              </w:rPr>
              <w:t>NIC</w:t>
            </w:r>
            <w:r w:rsidRPr="00FB1A93">
              <w:rPr>
                <w:lang w:eastAsia="zh-CN"/>
              </w:rPr>
              <w:t xml:space="preserve"> «</w:t>
            </w:r>
            <w:r w:rsidRPr="00FB1A93">
              <w:rPr>
                <w:lang w:val="en-US" w:eastAsia="zh-CN"/>
              </w:rPr>
              <w:t>Kurchatov</w:t>
            </w:r>
            <w:r w:rsidRPr="00FB1A93">
              <w:rPr>
                <w:lang w:eastAsia="zh-CN"/>
              </w:rPr>
              <w:t xml:space="preserve"> </w:t>
            </w:r>
            <w:r w:rsidRPr="00FB1A93">
              <w:rPr>
                <w:lang w:val="en-US" w:eastAsia="zh-CN"/>
              </w:rPr>
              <w:t>Institute</w:t>
            </w:r>
            <w:r w:rsidRPr="00FB1A93">
              <w:rPr>
                <w:lang w:eastAsia="zh-CN"/>
              </w:rPr>
              <w:t>»/</w:t>
            </w:r>
          </w:p>
          <w:p w:rsidR="00B95AD3" w:rsidRPr="00FB1A93" w:rsidRDefault="00B95AD3" w:rsidP="007770A4">
            <w:pPr>
              <w:rPr>
                <w:lang w:eastAsia="zh-CN"/>
              </w:rPr>
            </w:pPr>
            <w:r w:rsidRPr="00FB1A93">
              <w:rPr>
                <w:lang w:eastAsia="zh-CN"/>
              </w:rPr>
              <w:t>НИЦ «Курчатовский Институт»</w:t>
            </w:r>
          </w:p>
        </w:tc>
        <w:tc>
          <w:tcPr>
            <w:tcW w:w="5706" w:type="dxa"/>
            <w:vAlign w:val="center"/>
          </w:tcPr>
          <w:p w:rsidR="00B95AD3" w:rsidRPr="00FB1A93" w:rsidRDefault="00B95AD3" w:rsidP="0042165F">
            <w:pPr>
              <w:rPr>
                <w:lang w:val="en-US"/>
              </w:rPr>
            </w:pPr>
            <w:r w:rsidRPr="00FB1A93">
              <w:rPr>
                <w:lang w:val="en-US"/>
              </w:rPr>
              <w:t>Reactor physics, software, 18-month fuel cycle, access control system, basic data /</w:t>
            </w:r>
          </w:p>
          <w:p w:rsidR="00B95AD3" w:rsidRPr="00FB1A93" w:rsidRDefault="00B95AD3" w:rsidP="0042165F">
            <w:r w:rsidRPr="00FB1A93">
              <w:t>Физика реактора, программное обеспечение, 18-месячный топливный цикл</w:t>
            </w:r>
            <w:r w:rsidRPr="00FB1A93">
              <w:rPr>
                <w:lang w:eastAsia="zh-CN"/>
              </w:rPr>
              <w:t>, программное обеспечение СКУД, базовые данные</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val="en-US" w:eastAsia="zh-CN"/>
              </w:rPr>
              <w:t>1</w:t>
            </w:r>
            <w:r w:rsidRPr="00FB1A93">
              <w:rPr>
                <w:lang w:eastAsia="zh-CN"/>
              </w:rPr>
              <w:t>0</w:t>
            </w:r>
          </w:p>
        </w:tc>
        <w:tc>
          <w:tcPr>
            <w:tcW w:w="3594" w:type="dxa"/>
            <w:vAlign w:val="center"/>
          </w:tcPr>
          <w:p w:rsidR="00B95AD3" w:rsidRPr="00FB1A93" w:rsidRDefault="00B95AD3" w:rsidP="007770A4">
            <w:r w:rsidRPr="00FB1A93">
              <w:rPr>
                <w:lang w:val="en-US"/>
              </w:rPr>
              <w:t>JSC</w:t>
            </w:r>
            <w:r w:rsidRPr="00FB1A93">
              <w:t xml:space="preserve"> «</w:t>
            </w:r>
            <w:r w:rsidRPr="00FB1A93">
              <w:rPr>
                <w:lang w:val="en-US"/>
              </w:rPr>
              <w:t>NIKIMT</w:t>
            </w:r>
            <w:r w:rsidRPr="00FB1A93">
              <w:t>-</w:t>
            </w:r>
            <w:r w:rsidRPr="00FB1A93">
              <w:rPr>
                <w:lang w:val="en-US"/>
              </w:rPr>
              <w:t>Atomstroy</w:t>
            </w:r>
            <w:r w:rsidRPr="00FB1A93">
              <w:t>»/</w:t>
            </w:r>
          </w:p>
          <w:p w:rsidR="00B95AD3" w:rsidRPr="00FB1A93" w:rsidRDefault="00B95AD3" w:rsidP="007770A4">
            <w:r w:rsidRPr="00FB1A93">
              <w:t>ОАО «НИКИМТ-Атомстрой»</w:t>
            </w:r>
          </w:p>
        </w:tc>
        <w:tc>
          <w:tcPr>
            <w:tcW w:w="5706" w:type="dxa"/>
            <w:vAlign w:val="center"/>
          </w:tcPr>
          <w:p w:rsidR="00B95AD3" w:rsidRPr="00FB1A93" w:rsidRDefault="00B95AD3" w:rsidP="005B5DB9">
            <w:pPr>
              <w:rPr>
                <w:lang w:val="en-US"/>
              </w:rPr>
            </w:pPr>
            <w:r w:rsidRPr="00FB1A93">
              <w:rPr>
                <w:lang w:val="en-US"/>
              </w:rPr>
              <w:t xml:space="preserve">Systems for metal control of the Reactor Unit main equipment/ </w:t>
            </w:r>
          </w:p>
          <w:p w:rsidR="00B95AD3" w:rsidRPr="00FB1A93" w:rsidRDefault="00B95AD3" w:rsidP="005B5DB9">
            <w:r w:rsidRPr="00FB1A93">
              <w:t>Системы контроля металла основного оборудования реакторной установки</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11</w:t>
            </w:r>
          </w:p>
        </w:tc>
        <w:tc>
          <w:tcPr>
            <w:tcW w:w="3594" w:type="dxa"/>
            <w:vAlign w:val="center"/>
          </w:tcPr>
          <w:p w:rsidR="00B95AD3" w:rsidRPr="00FB1A93" w:rsidRDefault="00B95AD3" w:rsidP="007770A4">
            <w:r w:rsidRPr="00FB1A93">
              <w:rPr>
                <w:lang w:val="en-US"/>
              </w:rPr>
              <w:t xml:space="preserve">JSC </w:t>
            </w:r>
            <w:r w:rsidRPr="00FB1A93">
              <w:t>«</w:t>
            </w:r>
            <w:r w:rsidRPr="00FB1A93">
              <w:rPr>
                <w:lang w:val="en-US"/>
              </w:rPr>
              <w:t>VNIIAES</w:t>
            </w:r>
            <w:r w:rsidRPr="00FB1A93">
              <w:t>»/</w:t>
            </w:r>
          </w:p>
          <w:p w:rsidR="00B95AD3" w:rsidRPr="00FB1A93" w:rsidRDefault="00B95AD3" w:rsidP="007770A4">
            <w:r w:rsidRPr="00FB1A93">
              <w:t>ОАО «ВНИИАЭС»</w:t>
            </w:r>
          </w:p>
        </w:tc>
        <w:tc>
          <w:tcPr>
            <w:tcW w:w="5706" w:type="dxa"/>
            <w:vAlign w:val="center"/>
          </w:tcPr>
          <w:p w:rsidR="00B95AD3" w:rsidRPr="00FB1A93" w:rsidRDefault="00B95AD3" w:rsidP="0042165F">
            <w:pPr>
              <w:rPr>
                <w:lang w:val="en-US"/>
              </w:rPr>
            </w:pPr>
            <w:r w:rsidRPr="00FB1A93">
              <w:rPr>
                <w:lang w:val="en-US"/>
              </w:rPr>
              <w:t>Transition to 18-month fuel cycle /</w:t>
            </w:r>
          </w:p>
          <w:p w:rsidR="00B95AD3" w:rsidRPr="00FB1A93" w:rsidRDefault="00B95AD3" w:rsidP="0042165F">
            <w:r w:rsidRPr="00FB1A93">
              <w:t>Переход на 18-месячный топливный цикл</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12</w:t>
            </w:r>
          </w:p>
        </w:tc>
        <w:tc>
          <w:tcPr>
            <w:tcW w:w="3594" w:type="dxa"/>
            <w:vAlign w:val="center"/>
          </w:tcPr>
          <w:p w:rsidR="00B95AD3" w:rsidRPr="00FB1A93" w:rsidRDefault="00B95AD3" w:rsidP="007770A4">
            <w:pPr>
              <w:rPr>
                <w:lang w:eastAsia="zh-CN"/>
              </w:rPr>
            </w:pPr>
            <w:r w:rsidRPr="00FB1A93">
              <w:t>«</w:t>
            </w:r>
            <w:r w:rsidRPr="00FB1A93">
              <w:rPr>
                <w:lang w:val="en-US"/>
              </w:rPr>
              <w:t>SNIIP</w:t>
            </w:r>
            <w:r w:rsidRPr="00FB1A93">
              <w:t>-</w:t>
            </w:r>
            <w:r w:rsidRPr="00FB1A93">
              <w:rPr>
                <w:lang w:val="en-US"/>
              </w:rPr>
              <w:t>ASKUR</w:t>
            </w:r>
            <w:r w:rsidRPr="00FB1A93">
              <w:t xml:space="preserve">» </w:t>
            </w:r>
            <w:r w:rsidRPr="00FB1A93">
              <w:rPr>
                <w:lang w:val="en-US" w:eastAsia="zh-CN"/>
              </w:rPr>
              <w:t>Co</w:t>
            </w:r>
            <w:r w:rsidRPr="00FB1A93">
              <w:rPr>
                <w:lang w:eastAsia="zh-CN"/>
              </w:rPr>
              <w:t xml:space="preserve"> </w:t>
            </w:r>
            <w:r w:rsidRPr="00FB1A93">
              <w:rPr>
                <w:lang w:val="en-US" w:eastAsia="zh-CN"/>
              </w:rPr>
              <w:t>Ltd</w:t>
            </w:r>
            <w:r w:rsidRPr="00FB1A93">
              <w:rPr>
                <w:lang w:eastAsia="zh-CN"/>
              </w:rPr>
              <w:t xml:space="preserve">./ </w:t>
            </w:r>
          </w:p>
          <w:p w:rsidR="00B95AD3" w:rsidRPr="00FB1A93" w:rsidRDefault="00B95AD3" w:rsidP="007770A4">
            <w:r w:rsidRPr="00FB1A93">
              <w:rPr>
                <w:lang w:eastAsia="zh-CN"/>
              </w:rPr>
              <w:t>ООО «СНИИП-АСКУР»</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13</w:t>
            </w:r>
          </w:p>
        </w:tc>
        <w:tc>
          <w:tcPr>
            <w:tcW w:w="3594" w:type="dxa"/>
            <w:vAlign w:val="center"/>
          </w:tcPr>
          <w:p w:rsidR="00B95AD3" w:rsidRPr="00FB1A93" w:rsidRDefault="00B95AD3" w:rsidP="005B5DB9">
            <w:r w:rsidRPr="00FB1A93">
              <w:rPr>
                <w:lang w:val="en-US"/>
              </w:rPr>
              <w:t xml:space="preserve">JSC «Atomenergoproekt»/ </w:t>
            </w:r>
          </w:p>
          <w:p w:rsidR="00B95AD3" w:rsidRPr="00FB1A93" w:rsidRDefault="00B95AD3" w:rsidP="005B5DB9">
            <w:pPr>
              <w:rPr>
                <w:lang w:val="en-US"/>
              </w:rPr>
            </w:pPr>
            <w:r w:rsidRPr="00FB1A93">
              <w:rPr>
                <w:lang w:val="en-US"/>
              </w:rPr>
              <w:t>ОАО «Атомэнергопроект»</w:t>
            </w:r>
          </w:p>
        </w:tc>
        <w:tc>
          <w:tcPr>
            <w:tcW w:w="5706" w:type="dxa"/>
            <w:vAlign w:val="center"/>
          </w:tcPr>
          <w:p w:rsidR="00B95AD3" w:rsidRPr="00FB1A93" w:rsidRDefault="00B95AD3" w:rsidP="007770A4">
            <w:pPr>
              <w:rPr>
                <w:lang w:val="en-US" w:eastAsia="zh-CN"/>
              </w:rPr>
            </w:pPr>
            <w:r w:rsidRPr="00FB1A93">
              <w:rPr>
                <w:lang w:val="en-US"/>
              </w:rPr>
              <w:t>The issues on engineering of Russian part of the project/</w:t>
            </w:r>
            <w:r w:rsidRPr="00FB1A93">
              <w:rPr>
                <w:lang w:val="en-US" w:eastAsia="zh-CN"/>
              </w:rPr>
              <w:t xml:space="preserve"> </w:t>
            </w:r>
          </w:p>
          <w:p w:rsidR="00B95AD3" w:rsidRPr="00FB1A93" w:rsidRDefault="00B95AD3" w:rsidP="007770A4">
            <w:pPr>
              <w:rPr>
                <w:lang w:val="en-US"/>
              </w:rPr>
            </w:pPr>
            <w:r w:rsidRPr="00FB1A93">
              <w:rPr>
                <w:lang w:eastAsia="zh-CN"/>
              </w:rPr>
              <w:t>Генеральный</w:t>
            </w:r>
            <w:r w:rsidRPr="00FB1A93">
              <w:rPr>
                <w:lang w:val="en-US" w:eastAsia="zh-CN"/>
              </w:rPr>
              <w:t xml:space="preserve"> </w:t>
            </w:r>
            <w:r w:rsidRPr="00FB1A93">
              <w:rPr>
                <w:lang w:eastAsia="zh-CN"/>
              </w:rPr>
              <w:t>проектировщик</w:t>
            </w:r>
            <w:r w:rsidRPr="00FB1A93">
              <w:rPr>
                <w:lang w:val="en-US" w:eastAsia="zh-CN"/>
              </w:rPr>
              <w:t xml:space="preserve"> </w:t>
            </w:r>
            <w:r w:rsidRPr="00FB1A93">
              <w:rPr>
                <w:lang w:eastAsia="zh-CN"/>
              </w:rPr>
              <w:t>АЭС</w:t>
            </w:r>
          </w:p>
        </w:tc>
      </w:tr>
      <w:tr w:rsidR="00B95AD3" w:rsidRPr="00FB1A93" w:rsidTr="000C47F0">
        <w:trPr>
          <w:trHeight w:val="20"/>
        </w:trPr>
        <w:tc>
          <w:tcPr>
            <w:tcW w:w="916" w:type="dxa"/>
            <w:noWrap/>
            <w:vAlign w:val="center"/>
          </w:tcPr>
          <w:p w:rsidR="00B95AD3" w:rsidRPr="00FB1A93" w:rsidRDefault="00B95AD3" w:rsidP="00090219">
            <w:pPr>
              <w:jc w:val="center"/>
              <w:rPr>
                <w:lang w:eastAsia="zh-CN"/>
              </w:rPr>
            </w:pPr>
            <w:r w:rsidRPr="00FB1A93">
              <w:rPr>
                <w:lang w:eastAsia="zh-CN"/>
              </w:rPr>
              <w:t>14</w:t>
            </w:r>
          </w:p>
        </w:tc>
        <w:tc>
          <w:tcPr>
            <w:tcW w:w="3594" w:type="dxa"/>
            <w:vAlign w:val="center"/>
          </w:tcPr>
          <w:p w:rsidR="00B95AD3" w:rsidRPr="00FB1A93" w:rsidRDefault="00B95AD3" w:rsidP="005B5DB9">
            <w:r w:rsidRPr="00FB1A93">
              <w:rPr>
                <w:lang w:val="en-US"/>
              </w:rPr>
              <w:t xml:space="preserve">JSC NIAEP/ </w:t>
            </w:r>
          </w:p>
          <w:p w:rsidR="00B95AD3" w:rsidRPr="00FB1A93" w:rsidRDefault="00B95AD3" w:rsidP="005B5DB9">
            <w:pPr>
              <w:rPr>
                <w:lang w:val="en-US"/>
              </w:rPr>
            </w:pPr>
            <w:r w:rsidRPr="00FB1A93">
              <w:rPr>
                <w:lang w:val="en-US"/>
              </w:rPr>
              <w:t>ОАО НИАЭП</w:t>
            </w:r>
          </w:p>
        </w:tc>
        <w:tc>
          <w:tcPr>
            <w:tcW w:w="5706" w:type="dxa"/>
            <w:vAlign w:val="center"/>
          </w:tcPr>
          <w:p w:rsidR="00B95AD3" w:rsidRPr="00FB1A93" w:rsidRDefault="00B95AD3" w:rsidP="005B5DB9">
            <w:r w:rsidRPr="00FB1A93">
              <w:rPr>
                <w:lang w:val="en-US"/>
              </w:rPr>
              <w:t>NPP</w:t>
            </w:r>
            <w:r w:rsidRPr="00FB1A93">
              <w:t xml:space="preserve"> </w:t>
            </w:r>
            <w:r w:rsidRPr="00FB1A93">
              <w:rPr>
                <w:lang w:val="en-US"/>
              </w:rPr>
              <w:t>design</w:t>
            </w:r>
            <w:r w:rsidRPr="00FB1A93">
              <w:t xml:space="preserve"> </w:t>
            </w:r>
            <w:r w:rsidRPr="00FB1A93">
              <w:rPr>
                <w:lang w:val="en-US"/>
              </w:rPr>
              <w:t>supervision</w:t>
            </w:r>
            <w:r w:rsidRPr="00FB1A93">
              <w:t xml:space="preserve">/ </w:t>
            </w:r>
          </w:p>
          <w:p w:rsidR="00B95AD3" w:rsidRPr="00FB1A93" w:rsidRDefault="00B95AD3" w:rsidP="005B5DB9">
            <w:r w:rsidRPr="00FB1A93">
              <w:t>Авторское сопровождение проекта АЭС</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15</w:t>
            </w:r>
          </w:p>
        </w:tc>
        <w:tc>
          <w:tcPr>
            <w:tcW w:w="3594" w:type="dxa"/>
            <w:vAlign w:val="center"/>
          </w:tcPr>
          <w:p w:rsidR="00B95AD3" w:rsidRPr="00FB1A93" w:rsidRDefault="00B95AD3" w:rsidP="007770A4">
            <w:r w:rsidRPr="00FB1A93">
              <w:rPr>
                <w:lang w:val="en-US"/>
              </w:rPr>
              <w:t>JSC SPbAEP</w:t>
            </w:r>
            <w:r w:rsidRPr="00FB1A93">
              <w:t>/</w:t>
            </w:r>
          </w:p>
          <w:p w:rsidR="00B95AD3" w:rsidRPr="00FB1A93" w:rsidRDefault="00B95AD3" w:rsidP="007770A4">
            <w:r w:rsidRPr="00FB1A93">
              <w:t>ОАО «СПбАЭП»</w:t>
            </w:r>
          </w:p>
        </w:tc>
        <w:tc>
          <w:tcPr>
            <w:tcW w:w="5706" w:type="dxa"/>
            <w:vAlign w:val="center"/>
          </w:tcPr>
          <w:p w:rsidR="00B95AD3" w:rsidRPr="00FB1A93" w:rsidRDefault="00B95AD3" w:rsidP="005B5DB9">
            <w:r w:rsidRPr="00FB1A93">
              <w:rPr>
                <w:lang w:val="en-US"/>
              </w:rPr>
              <w:t>NPP</w:t>
            </w:r>
            <w:r w:rsidRPr="00FB1A93">
              <w:t xml:space="preserve"> </w:t>
            </w:r>
            <w:r w:rsidRPr="00FB1A93">
              <w:rPr>
                <w:lang w:val="en-US"/>
              </w:rPr>
              <w:t>design</w:t>
            </w:r>
            <w:r w:rsidRPr="00FB1A93">
              <w:t xml:space="preserve"> </w:t>
            </w:r>
            <w:r w:rsidRPr="00FB1A93">
              <w:rPr>
                <w:lang w:val="en-US"/>
              </w:rPr>
              <w:t>supervision</w:t>
            </w:r>
            <w:r w:rsidRPr="00FB1A93">
              <w:t xml:space="preserve">/ </w:t>
            </w:r>
          </w:p>
          <w:p w:rsidR="00B95AD3" w:rsidRPr="00FB1A93" w:rsidRDefault="00B95AD3" w:rsidP="005B5DB9">
            <w:r w:rsidRPr="00FB1A93">
              <w:t>Авторское сопровождение проекта АЭС</w:t>
            </w:r>
          </w:p>
        </w:tc>
      </w:tr>
      <w:tr w:rsidR="00B95AD3" w:rsidRPr="00FB1A93"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16</w:t>
            </w:r>
          </w:p>
        </w:tc>
        <w:tc>
          <w:tcPr>
            <w:tcW w:w="3594" w:type="dxa"/>
            <w:vAlign w:val="center"/>
          </w:tcPr>
          <w:p w:rsidR="00B95AD3" w:rsidRPr="00FB1A93" w:rsidRDefault="00B95AD3" w:rsidP="005B5DB9">
            <w:r w:rsidRPr="00FB1A93">
              <w:rPr>
                <w:lang w:val="en-US"/>
              </w:rPr>
              <w:t>JSC</w:t>
            </w:r>
            <w:r w:rsidRPr="00FB1A93">
              <w:t xml:space="preserve"> «</w:t>
            </w:r>
            <w:r w:rsidRPr="00FB1A93">
              <w:rPr>
                <w:lang w:val="en-US"/>
              </w:rPr>
              <w:t>NPO</w:t>
            </w:r>
            <w:r w:rsidRPr="00FB1A93">
              <w:t xml:space="preserve"> </w:t>
            </w:r>
            <w:r w:rsidRPr="00FB1A93">
              <w:rPr>
                <w:lang w:val="en-US"/>
              </w:rPr>
              <w:t>TsKTI</w:t>
            </w:r>
            <w:r w:rsidRPr="00FB1A93">
              <w:t xml:space="preserve">»/ </w:t>
            </w:r>
          </w:p>
          <w:p w:rsidR="00B95AD3" w:rsidRPr="00FB1A93" w:rsidRDefault="00B95AD3" w:rsidP="005B5DB9">
            <w:r w:rsidRPr="00FB1A93">
              <w:lastRenderedPageBreak/>
              <w:t>ОАО «НПО ЦКТИ»</w:t>
            </w:r>
          </w:p>
        </w:tc>
        <w:tc>
          <w:tcPr>
            <w:tcW w:w="5706" w:type="dxa"/>
            <w:vAlign w:val="center"/>
          </w:tcPr>
          <w:p w:rsidR="00B95AD3" w:rsidRPr="00FB1A93" w:rsidRDefault="00B95AD3" w:rsidP="005B5DB9">
            <w:r w:rsidRPr="00FB1A93">
              <w:rPr>
                <w:lang w:val="en-US"/>
              </w:rPr>
              <w:lastRenderedPageBreak/>
              <w:t>The 2-nd circuit equipment</w:t>
            </w:r>
            <w:r w:rsidRPr="00FB1A93">
              <w:t>/</w:t>
            </w:r>
            <w:r w:rsidRPr="00FB1A93">
              <w:rPr>
                <w:lang w:val="en-US"/>
              </w:rPr>
              <w:t xml:space="preserve"> </w:t>
            </w:r>
          </w:p>
          <w:p w:rsidR="00B95AD3" w:rsidRPr="00FB1A93" w:rsidRDefault="00B95AD3" w:rsidP="005B5DB9">
            <w:pPr>
              <w:rPr>
                <w:lang w:val="en-US"/>
              </w:rPr>
            </w:pPr>
            <w:r w:rsidRPr="00FB1A93">
              <w:lastRenderedPageBreak/>
              <w:t>Оборудование</w:t>
            </w:r>
            <w:r w:rsidRPr="00FB1A93">
              <w:rPr>
                <w:lang w:val="en-US"/>
              </w:rPr>
              <w:t xml:space="preserve"> 2-</w:t>
            </w:r>
            <w:r w:rsidRPr="00FB1A93">
              <w:t>го</w:t>
            </w:r>
            <w:r w:rsidRPr="00FB1A93">
              <w:rPr>
                <w:lang w:val="en-US"/>
              </w:rPr>
              <w:t xml:space="preserve"> </w:t>
            </w:r>
            <w:r w:rsidRPr="00FB1A93">
              <w:t>контура</w:t>
            </w:r>
          </w:p>
        </w:tc>
      </w:tr>
      <w:tr w:rsidR="00B95AD3" w:rsidRPr="006C6408"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lastRenderedPageBreak/>
              <w:t>17</w:t>
            </w:r>
          </w:p>
        </w:tc>
        <w:tc>
          <w:tcPr>
            <w:tcW w:w="3594" w:type="dxa"/>
            <w:vAlign w:val="center"/>
          </w:tcPr>
          <w:p w:rsidR="00B95AD3" w:rsidRPr="00FB1A93" w:rsidRDefault="00B95AD3" w:rsidP="005B5DB9">
            <w:r w:rsidRPr="00FB1A93">
              <w:rPr>
                <w:lang w:val="en-US"/>
              </w:rPr>
              <w:t>JSC</w:t>
            </w:r>
            <w:r w:rsidRPr="00FB1A93">
              <w:t xml:space="preserve"> «</w:t>
            </w:r>
            <w:r w:rsidRPr="00FB1A93">
              <w:rPr>
                <w:lang w:val="en-US"/>
              </w:rPr>
              <w:t>OKBM</w:t>
            </w:r>
            <w:r w:rsidRPr="00FB1A93">
              <w:t xml:space="preserve"> </w:t>
            </w:r>
            <w:r w:rsidRPr="00FB1A93">
              <w:rPr>
                <w:lang w:val="en-US"/>
              </w:rPr>
              <w:t>Afrikantov</w:t>
            </w:r>
            <w:r w:rsidRPr="00FB1A93">
              <w:t xml:space="preserve">»/ </w:t>
            </w:r>
          </w:p>
          <w:p w:rsidR="00B95AD3" w:rsidRPr="00FB1A93" w:rsidRDefault="00B95AD3" w:rsidP="005B5DB9">
            <w:r w:rsidRPr="00FB1A93">
              <w:t>ОАО «ОКБМ Африкантов»</w:t>
            </w:r>
          </w:p>
        </w:tc>
        <w:tc>
          <w:tcPr>
            <w:tcW w:w="5706" w:type="dxa"/>
            <w:vAlign w:val="center"/>
          </w:tcPr>
          <w:p w:rsidR="00B95AD3" w:rsidRPr="00FB1A93" w:rsidRDefault="00B95AD3" w:rsidP="005B5DB9">
            <w:pPr>
              <w:rPr>
                <w:lang w:val="en-US"/>
              </w:rPr>
            </w:pPr>
            <w:r w:rsidRPr="00FB1A93">
              <w:rPr>
                <w:lang w:val="en-US"/>
              </w:rPr>
              <w:t xml:space="preserve">Pumps and ventilation units/ </w:t>
            </w:r>
          </w:p>
          <w:p w:rsidR="00B95AD3" w:rsidRPr="00FB1A93" w:rsidRDefault="00B95AD3" w:rsidP="005B5DB9">
            <w:pPr>
              <w:rPr>
                <w:lang w:val="en-US"/>
              </w:rPr>
            </w:pPr>
            <w:r w:rsidRPr="00FB1A93">
              <w:t>Насосы</w:t>
            </w:r>
            <w:r w:rsidRPr="00FB1A93">
              <w:rPr>
                <w:lang w:val="en-US"/>
              </w:rPr>
              <w:t xml:space="preserve"> </w:t>
            </w:r>
            <w:r w:rsidRPr="00FB1A93">
              <w:t>и</w:t>
            </w:r>
            <w:r w:rsidRPr="00FB1A93">
              <w:rPr>
                <w:lang w:val="en-US"/>
              </w:rPr>
              <w:t xml:space="preserve"> </w:t>
            </w:r>
            <w:r w:rsidRPr="00FB1A93">
              <w:t>вентагрегаты</w:t>
            </w:r>
          </w:p>
        </w:tc>
      </w:tr>
      <w:tr w:rsidR="00B95AD3" w:rsidRPr="00FB1A93"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18</w:t>
            </w:r>
          </w:p>
        </w:tc>
        <w:tc>
          <w:tcPr>
            <w:tcW w:w="3594" w:type="dxa"/>
            <w:vAlign w:val="center"/>
          </w:tcPr>
          <w:p w:rsidR="00B95AD3" w:rsidRPr="00FB1A93" w:rsidRDefault="00B95AD3" w:rsidP="005B5DB9">
            <w:r w:rsidRPr="00FB1A93">
              <w:rPr>
                <w:lang w:val="en-US"/>
              </w:rPr>
              <w:t>JSC</w:t>
            </w:r>
            <w:r w:rsidRPr="00FB1A93">
              <w:t xml:space="preserve"> </w:t>
            </w:r>
            <w:r w:rsidRPr="00FB1A93">
              <w:rPr>
                <w:lang w:val="en-US"/>
              </w:rPr>
              <w:t>HK</w:t>
            </w:r>
            <w:r w:rsidRPr="00FB1A93">
              <w:t xml:space="preserve"> «</w:t>
            </w:r>
            <w:r w:rsidRPr="00FB1A93">
              <w:rPr>
                <w:lang w:val="en-US"/>
              </w:rPr>
              <w:t>Kolomenskiy</w:t>
            </w:r>
            <w:r w:rsidRPr="00FB1A93">
              <w:t xml:space="preserve"> </w:t>
            </w:r>
            <w:r w:rsidRPr="00FB1A93">
              <w:rPr>
                <w:lang w:val="en-US"/>
              </w:rPr>
              <w:t>zavod</w:t>
            </w:r>
            <w:r w:rsidRPr="00FB1A93">
              <w:t xml:space="preserve">»/ </w:t>
            </w:r>
          </w:p>
          <w:p w:rsidR="00B95AD3" w:rsidRPr="00FB1A93" w:rsidRDefault="00B95AD3" w:rsidP="005B5DB9">
            <w:r w:rsidRPr="00FB1A93">
              <w:t>ОАО ХК «Коломенский завод»</w:t>
            </w:r>
          </w:p>
        </w:tc>
        <w:tc>
          <w:tcPr>
            <w:tcW w:w="5706" w:type="dxa"/>
            <w:vAlign w:val="center"/>
          </w:tcPr>
          <w:p w:rsidR="00B95AD3" w:rsidRPr="00FB1A93" w:rsidRDefault="00B95AD3" w:rsidP="00A972E5">
            <w:r w:rsidRPr="00FB1A93">
              <w:rPr>
                <w:lang w:val="en-US"/>
              </w:rPr>
              <w:t>Diesel generators</w:t>
            </w:r>
            <w:r w:rsidRPr="00FB1A93">
              <w:t>/</w:t>
            </w:r>
            <w:r w:rsidRPr="00FB1A93">
              <w:rPr>
                <w:lang w:val="en-US"/>
              </w:rPr>
              <w:t xml:space="preserve"> </w:t>
            </w:r>
          </w:p>
          <w:p w:rsidR="00B95AD3" w:rsidRPr="00FB1A93" w:rsidRDefault="00B95AD3" w:rsidP="00A972E5">
            <w:pPr>
              <w:rPr>
                <w:lang w:val="en-US"/>
              </w:rPr>
            </w:pPr>
            <w:r w:rsidRPr="00FB1A93">
              <w:t>Дизель</w:t>
            </w:r>
            <w:r w:rsidRPr="00FB1A93">
              <w:rPr>
                <w:lang w:val="en-US"/>
              </w:rPr>
              <w:t>-</w:t>
            </w:r>
            <w:r w:rsidRPr="00FB1A93">
              <w:t>генераторы</w:t>
            </w:r>
          </w:p>
        </w:tc>
      </w:tr>
      <w:tr w:rsidR="00B95AD3" w:rsidRPr="00FB1A93"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19</w:t>
            </w:r>
          </w:p>
        </w:tc>
        <w:tc>
          <w:tcPr>
            <w:tcW w:w="3594" w:type="dxa"/>
            <w:vAlign w:val="center"/>
          </w:tcPr>
          <w:p w:rsidR="00B95AD3" w:rsidRPr="00FB1A93" w:rsidRDefault="00B95AD3" w:rsidP="005B5DB9">
            <w:r w:rsidRPr="00FB1A93">
              <w:rPr>
                <w:lang w:val="en-US"/>
              </w:rPr>
              <w:t xml:space="preserve">JSC </w:t>
            </w:r>
            <w:r w:rsidRPr="00FB1A93">
              <w:t>«</w:t>
            </w:r>
            <w:r w:rsidRPr="00FB1A93">
              <w:rPr>
                <w:lang w:val="en-US"/>
              </w:rPr>
              <w:t>SverdNIIchimmash</w:t>
            </w:r>
            <w:r w:rsidRPr="00FB1A93">
              <w:t xml:space="preserve">»/ </w:t>
            </w:r>
          </w:p>
          <w:p w:rsidR="00B95AD3" w:rsidRPr="00FB1A93" w:rsidRDefault="00B95AD3" w:rsidP="005B5DB9">
            <w:pPr>
              <w:rPr>
                <w:lang w:val="en-US"/>
              </w:rPr>
            </w:pPr>
            <w:r w:rsidRPr="00FB1A93">
              <w:t>ОАО «СвердНИИхиммаш»</w:t>
            </w:r>
          </w:p>
        </w:tc>
        <w:tc>
          <w:tcPr>
            <w:tcW w:w="5706" w:type="dxa"/>
            <w:vAlign w:val="center"/>
          </w:tcPr>
          <w:p w:rsidR="00B95AD3" w:rsidRPr="00FB1A93" w:rsidRDefault="00B95AD3" w:rsidP="005B5DB9">
            <w:r w:rsidRPr="00FB1A93">
              <w:rPr>
                <w:lang w:val="en-US"/>
              </w:rPr>
              <w:t>Evaporators</w:t>
            </w:r>
            <w:r w:rsidRPr="00FB1A93">
              <w:t>/</w:t>
            </w:r>
            <w:r w:rsidRPr="00FB1A93">
              <w:rPr>
                <w:lang w:val="en-US"/>
              </w:rPr>
              <w:t xml:space="preserve"> </w:t>
            </w:r>
          </w:p>
          <w:p w:rsidR="00B95AD3" w:rsidRPr="00FB1A93" w:rsidRDefault="00B95AD3" w:rsidP="005B5DB9">
            <w:pPr>
              <w:rPr>
                <w:lang w:val="en-US"/>
              </w:rPr>
            </w:pPr>
            <w:r w:rsidRPr="00FB1A93">
              <w:t>Выпарные</w:t>
            </w:r>
            <w:r w:rsidRPr="00FB1A93">
              <w:rPr>
                <w:lang w:val="en-US"/>
              </w:rPr>
              <w:t xml:space="preserve"> </w:t>
            </w:r>
            <w:r w:rsidRPr="00FB1A93">
              <w:t>аппараты</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20</w:t>
            </w:r>
          </w:p>
        </w:tc>
        <w:tc>
          <w:tcPr>
            <w:tcW w:w="3594" w:type="dxa"/>
            <w:vAlign w:val="center"/>
          </w:tcPr>
          <w:p w:rsidR="00B95AD3" w:rsidRPr="00FB1A93" w:rsidRDefault="00B95AD3" w:rsidP="005B5DB9">
            <w:r w:rsidRPr="00FB1A93">
              <w:t xml:space="preserve">JSC NPO «TsNIITMASH»/ </w:t>
            </w:r>
          </w:p>
          <w:p w:rsidR="00B95AD3" w:rsidRPr="00FB1A93" w:rsidRDefault="00B95AD3" w:rsidP="005B5DB9">
            <w:r w:rsidRPr="00FB1A93">
              <w:t>ОАО НПО «ЦНИИТМАШ»</w:t>
            </w:r>
          </w:p>
        </w:tc>
        <w:tc>
          <w:tcPr>
            <w:tcW w:w="5706" w:type="dxa"/>
            <w:vAlign w:val="center"/>
          </w:tcPr>
          <w:p w:rsidR="00B95AD3" w:rsidRPr="00FB1A93" w:rsidRDefault="00B95AD3" w:rsidP="00FC6729">
            <w:r w:rsidRPr="00FB1A93">
              <w:t xml:space="preserve">Metal tests/ </w:t>
            </w:r>
          </w:p>
          <w:p w:rsidR="00B95AD3" w:rsidRPr="00FB1A93" w:rsidRDefault="00B95AD3" w:rsidP="00FC6729">
            <w:r w:rsidRPr="00FB1A93">
              <w:t>Контроль металлов</w:t>
            </w:r>
          </w:p>
        </w:tc>
      </w:tr>
      <w:tr w:rsidR="00B95AD3" w:rsidRPr="00FB1A93"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21</w:t>
            </w:r>
          </w:p>
        </w:tc>
        <w:tc>
          <w:tcPr>
            <w:tcW w:w="3594" w:type="dxa"/>
            <w:vAlign w:val="center"/>
          </w:tcPr>
          <w:p w:rsidR="00B95AD3" w:rsidRPr="00FB1A93" w:rsidRDefault="00B95AD3" w:rsidP="005B5DB9">
            <w:r w:rsidRPr="00FB1A93">
              <w:t xml:space="preserve">JSC «ENITS»/ </w:t>
            </w:r>
          </w:p>
          <w:p w:rsidR="00B95AD3" w:rsidRPr="00FB1A93" w:rsidRDefault="00B95AD3" w:rsidP="005B5DB9">
            <w:r w:rsidRPr="00FB1A93">
              <w:t>ОАО «ЭНИЦ»</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22</w:t>
            </w:r>
          </w:p>
        </w:tc>
        <w:tc>
          <w:tcPr>
            <w:tcW w:w="3594" w:type="dxa"/>
            <w:vAlign w:val="center"/>
          </w:tcPr>
          <w:p w:rsidR="00B95AD3" w:rsidRPr="00FB1A93" w:rsidRDefault="00B95AD3" w:rsidP="005B5DB9">
            <w:r w:rsidRPr="00FB1A93">
              <w:t xml:space="preserve">IPU RSA/ </w:t>
            </w:r>
          </w:p>
          <w:p w:rsidR="00B95AD3" w:rsidRPr="00FB1A93" w:rsidRDefault="00B95AD3" w:rsidP="005B5DB9">
            <w:r w:rsidRPr="00FB1A93">
              <w:t>ИПУ РАН</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23</w:t>
            </w:r>
          </w:p>
        </w:tc>
        <w:tc>
          <w:tcPr>
            <w:tcW w:w="3594" w:type="dxa"/>
            <w:vAlign w:val="center"/>
          </w:tcPr>
          <w:p w:rsidR="00B95AD3" w:rsidRPr="00FB1A93" w:rsidRDefault="00B95AD3" w:rsidP="005B5DB9">
            <w:r w:rsidRPr="00FB1A93">
              <w:t xml:space="preserve">FSUE «VNIIA»/ </w:t>
            </w:r>
          </w:p>
          <w:p w:rsidR="00B95AD3" w:rsidRPr="00FB1A93" w:rsidRDefault="00B95AD3" w:rsidP="005B5DB9">
            <w:r w:rsidRPr="00FB1A93">
              <w:t>ФГУП «ВНИИА»</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24</w:t>
            </w:r>
          </w:p>
        </w:tc>
        <w:tc>
          <w:tcPr>
            <w:tcW w:w="3594" w:type="dxa"/>
            <w:vAlign w:val="center"/>
          </w:tcPr>
          <w:p w:rsidR="00B95AD3" w:rsidRPr="00FB1A93" w:rsidRDefault="00B95AD3" w:rsidP="005B5DB9">
            <w:r w:rsidRPr="00FB1A93">
              <w:t xml:space="preserve">FSUE «FNPTs NIIIS»/ </w:t>
            </w:r>
          </w:p>
          <w:p w:rsidR="00B95AD3" w:rsidRPr="00FB1A93" w:rsidRDefault="00B95AD3" w:rsidP="005B5DB9">
            <w:r w:rsidRPr="00FB1A93">
              <w:t>ФГУП «ФНПЦ НИИИС»</w:t>
            </w:r>
          </w:p>
        </w:tc>
        <w:tc>
          <w:tcPr>
            <w:tcW w:w="5706" w:type="dxa"/>
            <w:vAlign w:val="center"/>
          </w:tcPr>
          <w:p w:rsidR="00B95AD3" w:rsidRPr="00FB1A93" w:rsidRDefault="00B95AD3" w:rsidP="005B5DB9">
            <w:r w:rsidRPr="00FB1A93">
              <w:t xml:space="preserve">APCS/ </w:t>
            </w:r>
          </w:p>
          <w:p w:rsidR="00B95AD3" w:rsidRPr="00FB1A93" w:rsidRDefault="00B95AD3" w:rsidP="005B5DB9">
            <w:r w:rsidRPr="00FB1A93">
              <w:t>АСУ ТП</w:t>
            </w:r>
          </w:p>
        </w:tc>
      </w:tr>
      <w:tr w:rsidR="00B95AD3" w:rsidRPr="006C6408"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25</w:t>
            </w:r>
          </w:p>
        </w:tc>
        <w:tc>
          <w:tcPr>
            <w:tcW w:w="3594" w:type="dxa"/>
            <w:vAlign w:val="center"/>
          </w:tcPr>
          <w:p w:rsidR="00B95AD3" w:rsidRPr="00FB1A93" w:rsidRDefault="00B95AD3" w:rsidP="005B5DB9">
            <w:r w:rsidRPr="00FB1A93">
              <w:t xml:space="preserve">NPP VNIIEM/ </w:t>
            </w:r>
          </w:p>
          <w:p w:rsidR="00B95AD3" w:rsidRPr="00FB1A93" w:rsidRDefault="00B95AD3" w:rsidP="005B5DB9">
            <w:r w:rsidRPr="00FB1A93">
              <w:t>НПП ВНИИЭМ</w:t>
            </w:r>
          </w:p>
        </w:tc>
        <w:tc>
          <w:tcPr>
            <w:tcW w:w="5706" w:type="dxa"/>
            <w:vAlign w:val="center"/>
          </w:tcPr>
          <w:p w:rsidR="00B95AD3" w:rsidRPr="00FB1A93" w:rsidRDefault="00B95AD3" w:rsidP="005B5DB9">
            <w:pPr>
              <w:rPr>
                <w:lang w:val="en-US"/>
              </w:rPr>
            </w:pPr>
            <w:r w:rsidRPr="00FB1A93">
              <w:rPr>
                <w:lang w:val="en-US"/>
              </w:rPr>
              <w:t xml:space="preserve">CPS electric equipment complex/ </w:t>
            </w:r>
          </w:p>
          <w:p w:rsidR="00B95AD3" w:rsidRPr="00FB1A93" w:rsidRDefault="00B95AD3" w:rsidP="005B5DB9">
            <w:pPr>
              <w:rPr>
                <w:lang w:val="en-US"/>
              </w:rPr>
            </w:pPr>
            <w:r w:rsidRPr="00FB1A93">
              <w:t>Комплекс</w:t>
            </w:r>
            <w:r w:rsidRPr="00FB1A93">
              <w:rPr>
                <w:lang w:val="en-US"/>
              </w:rPr>
              <w:t xml:space="preserve"> </w:t>
            </w:r>
            <w:r w:rsidRPr="00FB1A93">
              <w:t>электрооборудования</w:t>
            </w:r>
            <w:r w:rsidRPr="00FB1A93">
              <w:rPr>
                <w:lang w:val="en-US"/>
              </w:rPr>
              <w:t xml:space="preserve"> </w:t>
            </w:r>
            <w:r w:rsidRPr="00FB1A93">
              <w:t>СУЗ</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26</w:t>
            </w:r>
          </w:p>
        </w:tc>
        <w:tc>
          <w:tcPr>
            <w:tcW w:w="3594" w:type="dxa"/>
            <w:vAlign w:val="center"/>
          </w:tcPr>
          <w:p w:rsidR="00B95AD3" w:rsidRPr="00FB1A93" w:rsidRDefault="00B95AD3" w:rsidP="005B5DB9">
            <w:r w:rsidRPr="00FB1A93">
              <w:t xml:space="preserve">FSUE «PSZ»/ </w:t>
            </w:r>
          </w:p>
          <w:p w:rsidR="00B95AD3" w:rsidRPr="00FB1A93" w:rsidRDefault="00B95AD3" w:rsidP="005B5DB9">
            <w:r w:rsidRPr="00FB1A93">
              <w:t>ФГУП «ПСЗ»</w:t>
            </w:r>
          </w:p>
        </w:tc>
        <w:tc>
          <w:tcPr>
            <w:tcW w:w="5706" w:type="dxa"/>
            <w:vAlign w:val="center"/>
          </w:tcPr>
          <w:p w:rsidR="00B95AD3" w:rsidRPr="00FB1A93" w:rsidRDefault="00B95AD3" w:rsidP="005B5DB9">
            <w:r w:rsidRPr="00FB1A93">
              <w:t xml:space="preserve">APRMS/ </w:t>
            </w:r>
          </w:p>
          <w:p w:rsidR="00B95AD3" w:rsidRPr="00FB1A93" w:rsidRDefault="00B95AD3" w:rsidP="005B5DB9">
            <w:r w:rsidRPr="00FB1A93">
              <w:t>АСРК</w:t>
            </w:r>
          </w:p>
        </w:tc>
      </w:tr>
      <w:tr w:rsidR="00B95AD3" w:rsidRPr="006C6408"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27</w:t>
            </w:r>
          </w:p>
        </w:tc>
        <w:tc>
          <w:tcPr>
            <w:tcW w:w="3594" w:type="dxa"/>
            <w:vAlign w:val="center"/>
          </w:tcPr>
          <w:p w:rsidR="00B95AD3" w:rsidRPr="00FB1A93" w:rsidRDefault="00B95AD3" w:rsidP="005B5DB9">
            <w:pPr>
              <w:rPr>
                <w:lang w:val="en-US"/>
              </w:rPr>
            </w:pPr>
            <w:r w:rsidRPr="00FB1A93">
              <w:rPr>
                <w:lang w:val="en-US"/>
              </w:rPr>
              <w:t xml:space="preserve">JSC «KB Promengineering»/ </w:t>
            </w:r>
          </w:p>
          <w:p w:rsidR="00B95AD3" w:rsidRPr="00FB1A93" w:rsidRDefault="00B95AD3" w:rsidP="005B5DB9">
            <w:pPr>
              <w:rPr>
                <w:lang w:val="en-US"/>
              </w:rPr>
            </w:pPr>
            <w:r w:rsidRPr="00FB1A93">
              <w:t>ЗАО</w:t>
            </w:r>
            <w:r w:rsidRPr="00FB1A93">
              <w:rPr>
                <w:lang w:val="en-US"/>
              </w:rPr>
              <w:t xml:space="preserve"> «</w:t>
            </w:r>
            <w:r w:rsidRPr="00FB1A93">
              <w:t>КБ</w:t>
            </w:r>
            <w:r w:rsidRPr="00FB1A93">
              <w:rPr>
                <w:lang w:val="en-US"/>
              </w:rPr>
              <w:t xml:space="preserve"> </w:t>
            </w:r>
            <w:r w:rsidRPr="00FB1A93">
              <w:t>Проминжиниринг</w:t>
            </w:r>
            <w:r w:rsidRPr="00FB1A93">
              <w:rPr>
                <w:lang w:val="en-US"/>
              </w:rPr>
              <w:t>»</w:t>
            </w:r>
          </w:p>
        </w:tc>
        <w:tc>
          <w:tcPr>
            <w:tcW w:w="5706" w:type="dxa"/>
            <w:vAlign w:val="center"/>
          </w:tcPr>
          <w:p w:rsidR="00B95AD3" w:rsidRPr="00FB1A93" w:rsidRDefault="00B95AD3" w:rsidP="005B5DB9">
            <w:pPr>
              <w:rPr>
                <w:lang w:val="en-US"/>
              </w:rPr>
            </w:pPr>
            <w:r w:rsidRPr="00FB1A93">
              <w:rPr>
                <w:lang w:val="en-US"/>
              </w:rPr>
              <w:t xml:space="preserve">ARSMS and ASIDM/ </w:t>
            </w:r>
          </w:p>
          <w:p w:rsidR="00B95AD3" w:rsidRPr="00FB1A93" w:rsidRDefault="00B95AD3" w:rsidP="005B5DB9">
            <w:pPr>
              <w:rPr>
                <w:lang w:val="en-US"/>
              </w:rPr>
            </w:pPr>
            <w:r w:rsidRPr="00FB1A93">
              <w:t>АСКРО</w:t>
            </w:r>
            <w:r w:rsidRPr="00FB1A93">
              <w:rPr>
                <w:lang w:val="en-US"/>
              </w:rPr>
              <w:t xml:space="preserve">, </w:t>
            </w:r>
            <w:r w:rsidRPr="00FB1A93">
              <w:t>АСИДК</w:t>
            </w:r>
          </w:p>
        </w:tc>
      </w:tr>
      <w:tr w:rsidR="00B95AD3" w:rsidRPr="00FB1A93" w:rsidTr="000C47F0">
        <w:trPr>
          <w:trHeight w:val="20"/>
        </w:trPr>
        <w:tc>
          <w:tcPr>
            <w:tcW w:w="916" w:type="dxa"/>
            <w:noWrap/>
            <w:vAlign w:val="center"/>
          </w:tcPr>
          <w:p w:rsidR="00B95AD3" w:rsidRPr="00FB1A93" w:rsidRDefault="00B95AD3" w:rsidP="00B10A57">
            <w:pPr>
              <w:jc w:val="center"/>
              <w:rPr>
                <w:lang w:eastAsia="zh-CN"/>
              </w:rPr>
            </w:pPr>
            <w:r w:rsidRPr="00FB1A93">
              <w:rPr>
                <w:lang w:eastAsia="zh-CN"/>
              </w:rPr>
              <w:t>28</w:t>
            </w:r>
          </w:p>
        </w:tc>
        <w:tc>
          <w:tcPr>
            <w:tcW w:w="3594" w:type="dxa"/>
            <w:vAlign w:val="center"/>
          </w:tcPr>
          <w:p w:rsidR="00B95AD3" w:rsidRPr="00FB1A93" w:rsidRDefault="00B95AD3" w:rsidP="005B5DB9">
            <w:pPr>
              <w:rPr>
                <w:lang w:val="en-US"/>
              </w:rPr>
            </w:pPr>
            <w:r w:rsidRPr="00FB1A93">
              <w:rPr>
                <w:lang w:val="en-US"/>
              </w:rPr>
              <w:t xml:space="preserve">JSC Instrument factory «TENZOR»/ </w:t>
            </w:r>
          </w:p>
          <w:p w:rsidR="00B95AD3" w:rsidRPr="00FB1A93" w:rsidRDefault="00B95AD3" w:rsidP="005B5DB9">
            <w:pPr>
              <w:rPr>
                <w:lang w:val="en-US"/>
              </w:rPr>
            </w:pPr>
            <w:r w:rsidRPr="00FB1A93">
              <w:t>ОАО</w:t>
            </w:r>
            <w:r w:rsidRPr="00FB1A93">
              <w:rPr>
                <w:lang w:val="en-US"/>
              </w:rPr>
              <w:t xml:space="preserve"> </w:t>
            </w:r>
            <w:r w:rsidRPr="00FB1A93">
              <w:t>Приборный</w:t>
            </w:r>
            <w:r w:rsidRPr="00FB1A93">
              <w:rPr>
                <w:lang w:val="en-US"/>
              </w:rPr>
              <w:t xml:space="preserve"> </w:t>
            </w:r>
            <w:r w:rsidRPr="00FB1A93">
              <w:t>завод</w:t>
            </w:r>
            <w:r w:rsidRPr="00FB1A93">
              <w:rPr>
                <w:lang w:val="en-US"/>
              </w:rPr>
              <w:t xml:space="preserve"> «</w:t>
            </w:r>
            <w:r w:rsidRPr="00FB1A93">
              <w:t>ТЕНЗОР</w:t>
            </w:r>
            <w:r w:rsidRPr="00FB1A93">
              <w:rPr>
                <w:lang w:val="en-US"/>
              </w:rPr>
              <w:t>»</w:t>
            </w:r>
          </w:p>
        </w:tc>
        <w:tc>
          <w:tcPr>
            <w:tcW w:w="5706" w:type="dxa"/>
            <w:vAlign w:val="center"/>
          </w:tcPr>
          <w:p w:rsidR="00B95AD3" w:rsidRPr="00FB1A93" w:rsidRDefault="00B95AD3" w:rsidP="005B5DB9">
            <w:r w:rsidRPr="00FB1A93">
              <w:t xml:space="preserve">AFPS/ </w:t>
            </w:r>
          </w:p>
          <w:p w:rsidR="00B95AD3" w:rsidRPr="00FB1A93" w:rsidRDefault="00B95AD3" w:rsidP="005B5DB9">
            <w:r w:rsidRPr="00FB1A93">
              <w:t>САППЗ</w:t>
            </w:r>
          </w:p>
        </w:tc>
      </w:tr>
      <w:tr w:rsidR="00B95AD3" w:rsidRPr="00FB1A93"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29</w:t>
            </w:r>
          </w:p>
        </w:tc>
        <w:tc>
          <w:tcPr>
            <w:tcW w:w="3594" w:type="dxa"/>
            <w:vAlign w:val="center"/>
          </w:tcPr>
          <w:p w:rsidR="00B95AD3" w:rsidRPr="00B95AD3" w:rsidRDefault="00B95AD3" w:rsidP="007770A4">
            <w:pPr>
              <w:rPr>
                <w:sz w:val="22"/>
                <w:szCs w:val="22"/>
                <w:lang w:val="en-US"/>
              </w:rPr>
            </w:pPr>
            <w:smartTag w:uri="urn:schemas-microsoft-com:office:smarttags" w:element="place">
              <w:smartTag w:uri="urn:schemas-microsoft-com:office:smarttags" w:element="PlaceName">
                <w:r w:rsidRPr="00FB1A93">
                  <w:rPr>
                    <w:lang w:val="en-US"/>
                  </w:rPr>
                  <w:t>Obninsk</w:t>
                </w:r>
              </w:smartTag>
              <w:r w:rsidR="00985D0E" w:rsidRPr="00985D0E">
                <w:rPr>
                  <w:lang w:val="en-US"/>
                </w:rPr>
                <w:t xml:space="preserve"> </w:t>
              </w:r>
              <w:smartTag w:uri="urn:schemas-microsoft-com:office:smarttags" w:element="PlaceName">
                <w:r w:rsidRPr="00FB1A93">
                  <w:rPr>
                    <w:lang w:val="en-US"/>
                  </w:rPr>
                  <w:t>R</w:t>
                </w:r>
                <w:r w:rsidR="00985D0E" w:rsidRPr="00985D0E">
                  <w:rPr>
                    <w:lang w:val="en-US"/>
                  </w:rPr>
                  <w:t>&amp;</w:t>
                </w:r>
                <w:r w:rsidRPr="00FB1A93">
                  <w:rPr>
                    <w:lang w:val="en-US"/>
                  </w:rPr>
                  <w:t>D</w:t>
                </w:r>
              </w:smartTag>
              <w:r w:rsidR="00985D0E" w:rsidRPr="00985D0E">
                <w:rPr>
                  <w:lang w:val="en-US"/>
                </w:rPr>
                <w:t xml:space="preserve"> </w:t>
              </w:r>
              <w:smartTag w:uri="urn:schemas-microsoft-com:office:smarttags" w:element="PlaceType">
                <w:r w:rsidRPr="00FB1A93">
                  <w:rPr>
                    <w:lang w:val="en-US"/>
                  </w:rPr>
                  <w:t>Center</w:t>
                </w:r>
              </w:smartTag>
            </w:smartTag>
            <w:r w:rsidR="00985D0E" w:rsidRPr="00985D0E">
              <w:rPr>
                <w:lang w:val="en-US"/>
              </w:rPr>
              <w:t xml:space="preserve"> «</w:t>
            </w:r>
            <w:r w:rsidRPr="00FB1A93">
              <w:rPr>
                <w:lang w:val="en-US"/>
              </w:rPr>
              <w:t>Prognoz</w:t>
            </w:r>
            <w:r w:rsidR="00985D0E" w:rsidRPr="00985D0E">
              <w:rPr>
                <w:lang w:val="en-US"/>
              </w:rPr>
              <w:t>»/</w:t>
            </w:r>
          </w:p>
          <w:p w:rsidR="00B95AD3" w:rsidRPr="00FB1A93" w:rsidRDefault="00B95AD3" w:rsidP="007770A4">
            <w:r w:rsidRPr="00FB1A93">
              <w:t>ОНИЦ «Прогноз»</w:t>
            </w:r>
          </w:p>
        </w:tc>
        <w:tc>
          <w:tcPr>
            <w:tcW w:w="5706" w:type="dxa"/>
            <w:vAlign w:val="center"/>
          </w:tcPr>
          <w:p w:rsidR="00B95AD3" w:rsidRPr="00FB1A93" w:rsidRDefault="00B95AD3" w:rsidP="007770A4">
            <w:pPr>
              <w:rPr>
                <w:lang w:val="en-US"/>
              </w:rPr>
            </w:pPr>
            <w:r w:rsidRPr="00FB1A93">
              <w:rPr>
                <w:lang w:val="en-US"/>
              </w:rPr>
              <w:t xml:space="preserve">Conduction of psychophysiological examination of licensed personnel/ </w:t>
            </w:r>
          </w:p>
          <w:p w:rsidR="00B95AD3" w:rsidRPr="00FB1A93" w:rsidRDefault="00B95AD3" w:rsidP="007770A4">
            <w:r w:rsidRPr="00FB1A93">
              <w:t>Проведение психофизиологического обследования лицензируемого персонала</w:t>
            </w:r>
          </w:p>
        </w:tc>
      </w:tr>
      <w:tr w:rsidR="00B95AD3" w:rsidRPr="00FB1A93" w:rsidTr="00DD7157">
        <w:trPr>
          <w:trHeight w:val="20"/>
        </w:trPr>
        <w:tc>
          <w:tcPr>
            <w:tcW w:w="916" w:type="dxa"/>
            <w:noWrap/>
            <w:vAlign w:val="center"/>
          </w:tcPr>
          <w:p w:rsidR="00B95AD3" w:rsidRPr="00FB1A93" w:rsidRDefault="00B95AD3" w:rsidP="00E02F06">
            <w:pPr>
              <w:jc w:val="center"/>
              <w:rPr>
                <w:lang w:eastAsia="zh-CN"/>
              </w:rPr>
            </w:pPr>
            <w:r w:rsidRPr="00FB1A93">
              <w:rPr>
                <w:lang w:eastAsia="zh-CN"/>
              </w:rPr>
              <w:t>30</w:t>
            </w:r>
          </w:p>
        </w:tc>
        <w:tc>
          <w:tcPr>
            <w:tcW w:w="3594" w:type="dxa"/>
            <w:vAlign w:val="center"/>
          </w:tcPr>
          <w:p w:rsidR="00B95AD3" w:rsidRPr="00FB1A93" w:rsidRDefault="00B95AD3" w:rsidP="00DD7157">
            <w:r w:rsidRPr="00FB1A93">
              <w:rPr>
                <w:lang w:val="en-US"/>
              </w:rPr>
              <w:t>JSC</w:t>
            </w:r>
            <w:r w:rsidRPr="00FB1A93">
              <w:t xml:space="preserve"> «</w:t>
            </w:r>
            <w:r w:rsidRPr="00FB1A93">
              <w:rPr>
                <w:lang w:val="en-US"/>
              </w:rPr>
              <w:t>Concern</w:t>
            </w:r>
            <w:r w:rsidRPr="00FB1A93">
              <w:t xml:space="preserve"> </w:t>
            </w:r>
            <w:r w:rsidRPr="00FB1A93">
              <w:rPr>
                <w:lang w:val="en-US"/>
              </w:rPr>
              <w:t>Rosenergoatom</w:t>
            </w:r>
            <w:r w:rsidRPr="00FB1A93">
              <w:t>»/</w:t>
            </w:r>
          </w:p>
          <w:p w:rsidR="00B95AD3" w:rsidRPr="00FB1A93" w:rsidRDefault="00B95AD3" w:rsidP="00DD7157">
            <w:r w:rsidRPr="00FB1A93">
              <w:t>ОАО «Концерн Росэнергоатом»</w:t>
            </w:r>
          </w:p>
        </w:tc>
        <w:tc>
          <w:tcPr>
            <w:tcW w:w="5706" w:type="dxa"/>
            <w:vAlign w:val="center"/>
          </w:tcPr>
          <w:p w:rsidR="00B95AD3" w:rsidRPr="00FB1A93" w:rsidRDefault="00B95AD3" w:rsidP="00DD7157">
            <w:pPr>
              <w:rPr>
                <w:lang w:val="en-US"/>
              </w:rPr>
            </w:pPr>
            <w:r w:rsidRPr="00FB1A93">
              <w:rPr>
                <w:lang w:val="en-US"/>
              </w:rPr>
              <w:t xml:space="preserve">Engineering Services and Technical Support of operation/ </w:t>
            </w:r>
          </w:p>
          <w:p w:rsidR="00B95AD3" w:rsidRPr="00FB1A93" w:rsidRDefault="00B95AD3" w:rsidP="00DD7157">
            <w:r w:rsidRPr="00FB1A93">
              <w:t>Оказание инжиниринговых услуг и техническое сопровождение</w:t>
            </w:r>
          </w:p>
        </w:tc>
      </w:tr>
      <w:tr w:rsidR="00B95AD3" w:rsidRPr="00FB1A93" w:rsidTr="000C47F0">
        <w:trPr>
          <w:trHeight w:val="20"/>
        </w:trPr>
        <w:tc>
          <w:tcPr>
            <w:tcW w:w="916" w:type="dxa"/>
            <w:noWrap/>
            <w:vAlign w:val="center"/>
          </w:tcPr>
          <w:p w:rsidR="00B95AD3" w:rsidRPr="00FB1A93" w:rsidRDefault="00B95AD3" w:rsidP="00E02F06">
            <w:pPr>
              <w:jc w:val="center"/>
              <w:rPr>
                <w:lang w:eastAsia="zh-CN"/>
              </w:rPr>
            </w:pPr>
            <w:r w:rsidRPr="00FB1A93">
              <w:rPr>
                <w:lang w:eastAsia="zh-CN"/>
              </w:rPr>
              <w:t>31</w:t>
            </w:r>
          </w:p>
        </w:tc>
        <w:tc>
          <w:tcPr>
            <w:tcW w:w="3594" w:type="dxa"/>
            <w:vAlign w:val="center"/>
          </w:tcPr>
          <w:p w:rsidR="00B95AD3" w:rsidRPr="00FB1A93" w:rsidRDefault="00B95AD3" w:rsidP="007770A4">
            <w:r w:rsidRPr="00FB1A93">
              <w:rPr>
                <w:lang w:val="en-US"/>
              </w:rPr>
              <w:t xml:space="preserve">JSC </w:t>
            </w:r>
            <w:r w:rsidRPr="00FB1A93">
              <w:t>«</w:t>
            </w:r>
            <w:r w:rsidRPr="00FB1A93">
              <w:rPr>
                <w:lang w:val="en-US"/>
              </w:rPr>
              <w:t>Atomtechexport</w:t>
            </w:r>
            <w:r w:rsidRPr="00FB1A93">
              <w:t>»</w:t>
            </w:r>
            <w:r w:rsidRPr="00FB1A93">
              <w:rPr>
                <w:lang w:val="en-US"/>
              </w:rPr>
              <w:t>/</w:t>
            </w:r>
          </w:p>
          <w:p w:rsidR="00B95AD3" w:rsidRPr="00FB1A93" w:rsidRDefault="00B95AD3" w:rsidP="007770A4">
            <w:pPr>
              <w:rPr>
                <w:lang w:val="en-US"/>
              </w:rPr>
            </w:pPr>
            <w:r w:rsidRPr="00FB1A93">
              <w:rPr>
                <w:lang w:val="en-US"/>
              </w:rPr>
              <w:t>ЗАО «Атомтехэкспорт»</w:t>
            </w:r>
          </w:p>
        </w:tc>
        <w:tc>
          <w:tcPr>
            <w:tcW w:w="5706" w:type="dxa"/>
            <w:vAlign w:val="center"/>
          </w:tcPr>
          <w:p w:rsidR="00B95AD3" w:rsidRPr="00FB1A93" w:rsidRDefault="00B95AD3" w:rsidP="00DD7157">
            <w:pPr>
              <w:rPr>
                <w:lang w:val="en-US"/>
              </w:rPr>
            </w:pPr>
            <w:r w:rsidRPr="00FB1A93">
              <w:rPr>
                <w:lang w:val="en-US"/>
              </w:rPr>
              <w:t xml:space="preserve">Engineering Services and Technical Support of operation/ </w:t>
            </w:r>
          </w:p>
          <w:p w:rsidR="00B95AD3" w:rsidRPr="00FB1A93" w:rsidRDefault="00B95AD3" w:rsidP="00DD7157">
            <w:r w:rsidRPr="00FB1A93">
              <w:t>Оказание инжиниринговых услуг и техническое сопровождение</w:t>
            </w:r>
          </w:p>
        </w:tc>
      </w:tr>
      <w:tr w:rsidR="00B95AD3" w:rsidRPr="00FB1A93"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32</w:t>
            </w:r>
          </w:p>
        </w:tc>
        <w:tc>
          <w:tcPr>
            <w:tcW w:w="3594" w:type="dxa"/>
            <w:vAlign w:val="center"/>
          </w:tcPr>
          <w:p w:rsidR="00B95AD3" w:rsidRPr="00FB1A93" w:rsidRDefault="00B95AD3" w:rsidP="00DB5BCB">
            <w:pPr>
              <w:rPr>
                <w:lang w:val="en-US"/>
              </w:rPr>
            </w:pPr>
            <w:r w:rsidRPr="00FB1A93">
              <w:t>ОАО «Атоммашэкспорт»</w:t>
            </w:r>
          </w:p>
          <w:p w:rsidR="00B95AD3" w:rsidRPr="00FB1A93" w:rsidRDefault="00B95AD3" w:rsidP="00DB5BCB">
            <w:pPr>
              <w:rPr>
                <w:lang w:val="en-US"/>
              </w:rPr>
            </w:pPr>
            <w:r w:rsidRPr="00FB1A93">
              <w:rPr>
                <w:lang w:val="en-US"/>
              </w:rPr>
              <w:t>JSC “Atommashexport”</w:t>
            </w:r>
          </w:p>
        </w:tc>
        <w:tc>
          <w:tcPr>
            <w:tcW w:w="5706" w:type="dxa"/>
            <w:vAlign w:val="center"/>
          </w:tcPr>
          <w:p w:rsidR="00B95AD3" w:rsidRPr="00FB1A93" w:rsidRDefault="00B95AD3" w:rsidP="0079463A">
            <w:pPr>
              <w:rPr>
                <w:lang w:val="en-US"/>
              </w:rPr>
            </w:pPr>
            <w:r w:rsidRPr="00FB1A93">
              <w:rPr>
                <w:lang w:val="en-US"/>
              </w:rPr>
              <w:t>Refueling machine/</w:t>
            </w:r>
          </w:p>
          <w:p w:rsidR="00B95AD3" w:rsidRPr="00FB1A93" w:rsidRDefault="00B95AD3" w:rsidP="000A2632">
            <w:pPr>
              <w:rPr>
                <w:lang w:val="en-US"/>
              </w:rPr>
            </w:pPr>
            <w:r w:rsidRPr="00FB1A93">
              <w:t>Машина</w:t>
            </w:r>
            <w:r w:rsidRPr="00FB1A93">
              <w:rPr>
                <w:lang w:val="en-US"/>
              </w:rPr>
              <w:t xml:space="preserve"> </w:t>
            </w:r>
            <w:r w:rsidRPr="00FB1A93">
              <w:t>перегрузочная</w:t>
            </w:r>
          </w:p>
        </w:tc>
      </w:tr>
      <w:tr w:rsidR="00B95AD3" w:rsidRPr="00FB1A93"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33</w:t>
            </w:r>
          </w:p>
        </w:tc>
        <w:tc>
          <w:tcPr>
            <w:tcW w:w="3594" w:type="dxa"/>
            <w:vAlign w:val="center"/>
          </w:tcPr>
          <w:p w:rsidR="00B95AD3" w:rsidRPr="00FB1A93" w:rsidRDefault="00B95AD3" w:rsidP="00DB5BCB">
            <w:r w:rsidRPr="00FB1A93">
              <w:t>ООО Московский завод «Физприбор»</w:t>
            </w:r>
          </w:p>
          <w:p w:rsidR="00B95AD3" w:rsidRPr="00FB1A93" w:rsidRDefault="00B95AD3" w:rsidP="00DB5BCB">
            <w:r w:rsidRPr="00FB1A93">
              <w:rPr>
                <w:lang w:val="en-US"/>
              </w:rPr>
              <w:t>JSC</w:t>
            </w:r>
            <w:r w:rsidRPr="00FB1A93">
              <w:t xml:space="preserve"> </w:t>
            </w:r>
            <w:r w:rsidRPr="00FB1A93">
              <w:rPr>
                <w:lang w:val="en-US"/>
              </w:rPr>
              <w:t>Moscow</w:t>
            </w:r>
            <w:r w:rsidRPr="00FB1A93">
              <w:t xml:space="preserve"> </w:t>
            </w:r>
            <w:r w:rsidRPr="00FB1A93">
              <w:rPr>
                <w:lang w:val="en-US"/>
              </w:rPr>
              <w:t>plant</w:t>
            </w:r>
            <w:r w:rsidRPr="00FB1A93">
              <w:t xml:space="preserve"> “</w:t>
            </w:r>
            <w:r w:rsidRPr="00FB1A93">
              <w:rPr>
                <w:lang w:val="en-US"/>
              </w:rPr>
              <w:t>Fizpribor</w:t>
            </w:r>
            <w:r w:rsidRPr="00FB1A93">
              <w:t>”</w:t>
            </w:r>
          </w:p>
        </w:tc>
        <w:tc>
          <w:tcPr>
            <w:tcW w:w="5706" w:type="dxa"/>
            <w:vAlign w:val="center"/>
          </w:tcPr>
          <w:p w:rsidR="00B95AD3" w:rsidRPr="00FB1A93" w:rsidRDefault="00B95AD3" w:rsidP="00DD7157">
            <w:r w:rsidRPr="00FB1A93">
              <w:t>Стойки УДУ (устройства дистанционного управления)</w:t>
            </w:r>
          </w:p>
        </w:tc>
      </w:tr>
      <w:tr w:rsidR="00B95AD3" w:rsidRPr="00FB1A93"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34</w:t>
            </w:r>
          </w:p>
        </w:tc>
        <w:tc>
          <w:tcPr>
            <w:tcW w:w="3594" w:type="dxa"/>
            <w:vAlign w:val="center"/>
          </w:tcPr>
          <w:p w:rsidR="00B95AD3" w:rsidRPr="00FB1A93" w:rsidRDefault="00B95AD3" w:rsidP="00DB5BCB">
            <w:pPr>
              <w:rPr>
                <w:lang w:val="en-US"/>
              </w:rPr>
            </w:pPr>
            <w:r w:rsidRPr="00FB1A93">
              <w:t>ООО «Целлер»</w:t>
            </w:r>
          </w:p>
          <w:p w:rsidR="00B95AD3" w:rsidRPr="00FB1A93" w:rsidRDefault="00B95AD3" w:rsidP="00DB5BCB">
            <w:pPr>
              <w:rPr>
                <w:lang w:val="en-US"/>
              </w:rPr>
            </w:pPr>
            <w:r w:rsidRPr="00FB1A93">
              <w:rPr>
                <w:lang w:val="en-US"/>
              </w:rPr>
              <w:t>JSC “Tseller”</w:t>
            </w:r>
          </w:p>
        </w:tc>
        <w:tc>
          <w:tcPr>
            <w:tcW w:w="5706" w:type="dxa"/>
            <w:vAlign w:val="center"/>
          </w:tcPr>
          <w:p w:rsidR="00B95AD3" w:rsidRPr="00FB1A93" w:rsidRDefault="00B95AD3" w:rsidP="00DD7157">
            <w:r w:rsidRPr="00FB1A93">
              <w:t>САКУТ (система аварийного контроля уровня теплоносителя)</w:t>
            </w:r>
          </w:p>
        </w:tc>
      </w:tr>
      <w:tr w:rsidR="00B95AD3" w:rsidRPr="00FB1A93"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35</w:t>
            </w:r>
          </w:p>
        </w:tc>
        <w:tc>
          <w:tcPr>
            <w:tcW w:w="3594" w:type="dxa"/>
            <w:vAlign w:val="center"/>
          </w:tcPr>
          <w:p w:rsidR="00B95AD3" w:rsidRPr="00FB1A93" w:rsidRDefault="00B95AD3" w:rsidP="00DB5BCB">
            <w:pPr>
              <w:rPr>
                <w:lang w:val="en-US"/>
              </w:rPr>
            </w:pPr>
            <w:r w:rsidRPr="00FB1A93">
              <w:t>ОАО «СНИИП»</w:t>
            </w:r>
          </w:p>
          <w:p w:rsidR="00B95AD3" w:rsidRPr="00FB1A93" w:rsidRDefault="00B95AD3" w:rsidP="00DB5BCB">
            <w:pPr>
              <w:rPr>
                <w:lang w:val="en-US"/>
              </w:rPr>
            </w:pPr>
            <w:r w:rsidRPr="00FB1A93">
              <w:rPr>
                <w:lang w:val="en-US"/>
              </w:rPr>
              <w:t>JSC “SNIIP”</w:t>
            </w:r>
          </w:p>
        </w:tc>
        <w:tc>
          <w:tcPr>
            <w:tcW w:w="5706" w:type="dxa"/>
            <w:vAlign w:val="center"/>
          </w:tcPr>
          <w:p w:rsidR="00B95AD3" w:rsidRPr="00FB1A93" w:rsidRDefault="00B95AD3" w:rsidP="00DD7157">
            <w:r w:rsidRPr="00FB1A93">
              <w:t xml:space="preserve">APCS/ </w:t>
            </w:r>
          </w:p>
          <w:p w:rsidR="00B95AD3" w:rsidRPr="00FB1A93" w:rsidRDefault="00B95AD3" w:rsidP="00DD7157">
            <w:r w:rsidRPr="00FB1A93">
              <w:t>АСУ ТП</w:t>
            </w:r>
          </w:p>
        </w:tc>
      </w:tr>
      <w:tr w:rsidR="00B95AD3" w:rsidRPr="006C6408"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36</w:t>
            </w:r>
          </w:p>
        </w:tc>
        <w:tc>
          <w:tcPr>
            <w:tcW w:w="3594" w:type="dxa"/>
            <w:vAlign w:val="center"/>
          </w:tcPr>
          <w:p w:rsidR="00B95AD3" w:rsidRPr="00FB1A93" w:rsidRDefault="00B95AD3" w:rsidP="00DB5BCB">
            <w:r w:rsidRPr="00FB1A93">
              <w:t>ООО «НТЛ-Прибор»</w:t>
            </w:r>
          </w:p>
          <w:p w:rsidR="00B95AD3" w:rsidRPr="00FB1A93" w:rsidRDefault="00B95AD3" w:rsidP="00DB5BCB">
            <w:r w:rsidRPr="00FB1A93">
              <w:rPr>
                <w:lang w:val="en-US"/>
              </w:rPr>
              <w:t>JSC</w:t>
            </w:r>
            <w:r w:rsidRPr="00FB1A93">
              <w:t xml:space="preserve"> “</w:t>
            </w:r>
            <w:r w:rsidRPr="00FB1A93">
              <w:rPr>
                <w:lang w:val="en-US"/>
              </w:rPr>
              <w:t>NTL</w:t>
            </w:r>
            <w:r w:rsidRPr="00FB1A93">
              <w:t>-</w:t>
            </w:r>
            <w:r w:rsidRPr="00FB1A93">
              <w:rPr>
                <w:lang w:val="en-US"/>
              </w:rPr>
              <w:t>Pribor</w:t>
            </w:r>
            <w:r w:rsidRPr="00FB1A93">
              <w:t>”</w:t>
            </w:r>
          </w:p>
        </w:tc>
        <w:tc>
          <w:tcPr>
            <w:tcW w:w="5706" w:type="dxa"/>
            <w:vAlign w:val="center"/>
          </w:tcPr>
          <w:p w:rsidR="00B95AD3" w:rsidRPr="00FB1A93" w:rsidRDefault="00B95AD3" w:rsidP="00DD7157">
            <w:pPr>
              <w:rPr>
                <w:lang w:val="en-US"/>
              </w:rPr>
            </w:pPr>
            <w:r w:rsidRPr="00FB1A93">
              <w:t>Приборы</w:t>
            </w:r>
            <w:r w:rsidRPr="00391E30">
              <w:rPr>
                <w:lang w:val="en-US"/>
              </w:rPr>
              <w:t xml:space="preserve"> </w:t>
            </w:r>
            <w:r w:rsidRPr="00FB1A93">
              <w:t>термоконтроля</w:t>
            </w:r>
          </w:p>
          <w:p w:rsidR="00B95AD3" w:rsidRPr="00FB1A93" w:rsidRDefault="00B95AD3" w:rsidP="00DD7157">
            <w:pPr>
              <w:rPr>
                <w:lang w:val="en-US"/>
              </w:rPr>
            </w:pPr>
            <w:r w:rsidRPr="00FB1A93">
              <w:rPr>
                <w:lang w:val="en-US"/>
              </w:rPr>
              <w:t>Thermal control devices</w:t>
            </w:r>
          </w:p>
        </w:tc>
      </w:tr>
      <w:tr w:rsidR="00B95AD3" w:rsidRPr="00FB1A93"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37</w:t>
            </w:r>
          </w:p>
        </w:tc>
        <w:tc>
          <w:tcPr>
            <w:tcW w:w="3594" w:type="dxa"/>
            <w:vAlign w:val="center"/>
          </w:tcPr>
          <w:p w:rsidR="00B95AD3" w:rsidRPr="00FB1A93" w:rsidRDefault="00B95AD3" w:rsidP="00DB5BCB">
            <w:pPr>
              <w:rPr>
                <w:lang w:val="en-US"/>
              </w:rPr>
            </w:pPr>
            <w:r w:rsidRPr="00FB1A93">
              <w:t>ОАО «НИИТФА»</w:t>
            </w:r>
          </w:p>
          <w:p w:rsidR="00B95AD3" w:rsidRPr="00FB1A93" w:rsidRDefault="00B95AD3" w:rsidP="00DB5BCB">
            <w:pPr>
              <w:rPr>
                <w:lang w:val="en-US"/>
              </w:rPr>
            </w:pPr>
            <w:r w:rsidRPr="00FB1A93">
              <w:rPr>
                <w:lang w:val="en-US"/>
              </w:rPr>
              <w:t>JSC “NIITFA”</w:t>
            </w:r>
          </w:p>
        </w:tc>
        <w:tc>
          <w:tcPr>
            <w:tcW w:w="5706" w:type="dxa"/>
            <w:vAlign w:val="center"/>
          </w:tcPr>
          <w:p w:rsidR="00B95AD3" w:rsidRPr="00FB1A93" w:rsidRDefault="00B95AD3" w:rsidP="007770A4">
            <w:pPr>
              <w:rPr>
                <w:lang w:val="en-US"/>
              </w:rPr>
            </w:pPr>
            <w:r w:rsidRPr="00FB1A93">
              <w:t>Концентратомеры бора</w:t>
            </w:r>
          </w:p>
          <w:p w:rsidR="00B95AD3" w:rsidRPr="00FB1A93" w:rsidRDefault="00B95AD3" w:rsidP="007770A4">
            <w:pPr>
              <w:rPr>
                <w:lang w:val="en-US"/>
              </w:rPr>
            </w:pPr>
            <w:r w:rsidRPr="00FB1A93">
              <w:rPr>
                <w:lang w:val="en-US"/>
              </w:rPr>
              <w:t>Boron concentratometer</w:t>
            </w:r>
          </w:p>
        </w:tc>
      </w:tr>
      <w:tr w:rsidR="00B95AD3" w:rsidRPr="00391E30"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lastRenderedPageBreak/>
              <w:t>38</w:t>
            </w:r>
          </w:p>
        </w:tc>
        <w:tc>
          <w:tcPr>
            <w:tcW w:w="3594" w:type="dxa"/>
            <w:vAlign w:val="center"/>
          </w:tcPr>
          <w:p w:rsidR="00B95AD3" w:rsidRPr="00FB1A93" w:rsidRDefault="00B95AD3" w:rsidP="00DB5BCB">
            <w:r w:rsidRPr="00FB1A93">
              <w:t>ООО НПП «Радиационный контроль. Приборы и методы»</w:t>
            </w:r>
          </w:p>
          <w:p w:rsidR="00B95AD3" w:rsidRPr="00FB1A93" w:rsidRDefault="00B95AD3" w:rsidP="00DB5BCB">
            <w:pPr>
              <w:rPr>
                <w:lang w:val="en-US"/>
              </w:rPr>
            </w:pPr>
            <w:r w:rsidRPr="00FB1A93">
              <w:rPr>
                <w:lang w:val="en-US"/>
              </w:rPr>
              <w:t>JSC NPP “Radiation Monitoring. Devices and Methods”</w:t>
            </w:r>
          </w:p>
        </w:tc>
        <w:tc>
          <w:tcPr>
            <w:tcW w:w="5706" w:type="dxa"/>
            <w:vAlign w:val="center"/>
          </w:tcPr>
          <w:p w:rsidR="00B95AD3" w:rsidRPr="00FB1A93" w:rsidRDefault="00B95AD3" w:rsidP="007770A4">
            <w:pPr>
              <w:rPr>
                <w:lang w:val="en-US"/>
              </w:rPr>
            </w:pPr>
            <w:r w:rsidRPr="00FB1A93">
              <w:t>Приборы</w:t>
            </w:r>
            <w:r w:rsidRPr="00391E30">
              <w:rPr>
                <w:lang w:val="en-US"/>
              </w:rPr>
              <w:t xml:space="preserve"> </w:t>
            </w:r>
            <w:r w:rsidRPr="00FB1A93">
              <w:t>радиационного</w:t>
            </w:r>
            <w:r w:rsidRPr="00391E30">
              <w:rPr>
                <w:lang w:val="en-US"/>
              </w:rPr>
              <w:t xml:space="preserve"> </w:t>
            </w:r>
            <w:r w:rsidRPr="00FB1A93">
              <w:t>контроля</w:t>
            </w:r>
          </w:p>
          <w:p w:rsidR="00B95AD3" w:rsidRPr="00FB1A93" w:rsidRDefault="00B95AD3" w:rsidP="007770A4">
            <w:pPr>
              <w:rPr>
                <w:lang w:val="en-US"/>
              </w:rPr>
            </w:pPr>
            <w:r w:rsidRPr="00FB1A93">
              <w:rPr>
                <w:lang w:val="en-US"/>
              </w:rPr>
              <w:t>Radiation monitoring devices</w:t>
            </w:r>
          </w:p>
        </w:tc>
      </w:tr>
      <w:tr w:rsidR="00B95AD3" w:rsidRPr="006C6408"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39</w:t>
            </w:r>
          </w:p>
        </w:tc>
        <w:tc>
          <w:tcPr>
            <w:tcW w:w="3594" w:type="dxa"/>
            <w:vAlign w:val="center"/>
          </w:tcPr>
          <w:p w:rsidR="00B95AD3" w:rsidRPr="00FB1A93" w:rsidRDefault="00B95AD3" w:rsidP="00DB5BCB">
            <w:r w:rsidRPr="00FB1A93">
              <w:t>ОАО «ВО Электроаппарат»</w:t>
            </w:r>
          </w:p>
          <w:p w:rsidR="00B95AD3" w:rsidRPr="00FB1A93" w:rsidRDefault="00B95AD3" w:rsidP="00DB5BCB">
            <w:r w:rsidRPr="00FB1A93">
              <w:rPr>
                <w:lang w:val="en-US"/>
              </w:rPr>
              <w:t>JSC</w:t>
            </w:r>
            <w:r w:rsidRPr="00FB1A93">
              <w:t xml:space="preserve"> “</w:t>
            </w:r>
            <w:r w:rsidRPr="00FB1A93">
              <w:rPr>
                <w:lang w:val="en-US"/>
              </w:rPr>
              <w:t>VO</w:t>
            </w:r>
            <w:r w:rsidRPr="00FB1A93">
              <w:t xml:space="preserve"> </w:t>
            </w:r>
            <w:r w:rsidRPr="00FB1A93">
              <w:rPr>
                <w:lang w:val="en-US"/>
              </w:rPr>
              <w:t>Elektroapparat</w:t>
            </w:r>
            <w:r w:rsidRPr="00FB1A93">
              <w:t>”</w:t>
            </w:r>
          </w:p>
        </w:tc>
        <w:tc>
          <w:tcPr>
            <w:tcW w:w="5706" w:type="dxa"/>
            <w:vAlign w:val="center"/>
          </w:tcPr>
          <w:p w:rsidR="00B95AD3" w:rsidRPr="00FB1A93" w:rsidRDefault="00B95AD3" w:rsidP="007770A4">
            <w:pPr>
              <w:rPr>
                <w:lang w:val="en-US"/>
              </w:rPr>
            </w:pPr>
            <w:r w:rsidRPr="00FB1A93">
              <w:rPr>
                <w:lang w:val="en-US"/>
              </w:rPr>
              <w:t>Высоковольтное электрооборудование</w:t>
            </w:r>
          </w:p>
          <w:p w:rsidR="00B95AD3" w:rsidRPr="00FB1A93" w:rsidRDefault="00B95AD3" w:rsidP="007770A4">
            <w:pPr>
              <w:rPr>
                <w:lang w:val="en-US"/>
              </w:rPr>
            </w:pPr>
            <w:r w:rsidRPr="00FB1A93">
              <w:rPr>
                <w:lang w:val="en-US"/>
              </w:rPr>
              <w:t>High-voltage electrical equipment</w:t>
            </w:r>
          </w:p>
        </w:tc>
      </w:tr>
      <w:tr w:rsidR="00B95AD3" w:rsidRPr="006C6408"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40</w:t>
            </w:r>
          </w:p>
        </w:tc>
        <w:tc>
          <w:tcPr>
            <w:tcW w:w="3594" w:type="dxa"/>
            <w:vAlign w:val="center"/>
          </w:tcPr>
          <w:p w:rsidR="00B95AD3" w:rsidRPr="00FB1A93" w:rsidRDefault="00B95AD3" w:rsidP="002C7873">
            <w:r w:rsidRPr="00FB1A93">
              <w:t xml:space="preserve">ЗАО ИНПК «Русские энергетические технологии»  </w:t>
            </w:r>
            <w:r w:rsidRPr="00FB1A93">
              <w:rPr>
                <w:lang w:val="en-US"/>
              </w:rPr>
              <w:t>CSC</w:t>
            </w:r>
            <w:r w:rsidRPr="00FB1A93">
              <w:t xml:space="preserve"> </w:t>
            </w:r>
            <w:r w:rsidRPr="00FB1A93">
              <w:rPr>
                <w:lang w:val="en-US"/>
              </w:rPr>
              <w:t>INPK</w:t>
            </w:r>
            <w:r w:rsidRPr="00FB1A93">
              <w:t xml:space="preserve"> “</w:t>
            </w:r>
            <w:r w:rsidRPr="00FB1A93">
              <w:rPr>
                <w:lang w:val="en-US"/>
              </w:rPr>
              <w:t>Russian</w:t>
            </w:r>
            <w:r w:rsidRPr="00FB1A93">
              <w:t xml:space="preserve"> </w:t>
            </w:r>
            <w:r w:rsidRPr="00FB1A93">
              <w:rPr>
                <w:lang w:val="en-US"/>
              </w:rPr>
              <w:t>energy</w:t>
            </w:r>
            <w:r w:rsidRPr="00FB1A93">
              <w:t xml:space="preserve"> </w:t>
            </w:r>
            <w:r w:rsidRPr="00FB1A93">
              <w:rPr>
                <w:lang w:val="en-US"/>
              </w:rPr>
              <w:t>technologies</w:t>
            </w:r>
            <w:r w:rsidRPr="00FB1A93">
              <w:t>”</w:t>
            </w:r>
          </w:p>
        </w:tc>
        <w:tc>
          <w:tcPr>
            <w:tcW w:w="5706" w:type="dxa"/>
            <w:vAlign w:val="center"/>
          </w:tcPr>
          <w:p w:rsidR="00B95AD3" w:rsidRPr="00391E30" w:rsidRDefault="00B95AD3" w:rsidP="007770A4">
            <w:r w:rsidRPr="00391E30">
              <w:t>Рекомбинаторы водорода, система контроля концентрации водорода</w:t>
            </w:r>
          </w:p>
          <w:p w:rsidR="00B95AD3" w:rsidRPr="00FB1A93" w:rsidRDefault="00B95AD3" w:rsidP="007770A4">
            <w:pPr>
              <w:rPr>
                <w:lang w:val="en-US"/>
              </w:rPr>
            </w:pPr>
            <w:r w:rsidRPr="00FB1A93">
              <w:rPr>
                <w:lang w:val="en-US"/>
              </w:rPr>
              <w:t>Hydrogen recombiner, hydrogen concentration monitoring system</w:t>
            </w:r>
          </w:p>
          <w:p w:rsidR="00B95AD3" w:rsidRPr="00FB1A93" w:rsidRDefault="00B95AD3" w:rsidP="007770A4">
            <w:pPr>
              <w:rPr>
                <w:lang w:val="en-US"/>
              </w:rPr>
            </w:pPr>
          </w:p>
        </w:tc>
      </w:tr>
      <w:tr w:rsidR="00B95AD3" w:rsidRPr="006C6408" w:rsidTr="000C47F0">
        <w:trPr>
          <w:trHeight w:val="20"/>
        </w:trPr>
        <w:tc>
          <w:tcPr>
            <w:tcW w:w="916" w:type="dxa"/>
            <w:noWrap/>
            <w:vAlign w:val="center"/>
          </w:tcPr>
          <w:p w:rsidR="00B95AD3" w:rsidRPr="00FB1A93" w:rsidRDefault="00B95AD3" w:rsidP="0079463A">
            <w:pPr>
              <w:jc w:val="center"/>
              <w:rPr>
                <w:lang w:eastAsia="zh-CN"/>
              </w:rPr>
            </w:pPr>
            <w:r w:rsidRPr="00FB1A93">
              <w:rPr>
                <w:lang w:eastAsia="zh-CN"/>
              </w:rPr>
              <w:t>41</w:t>
            </w:r>
          </w:p>
        </w:tc>
        <w:tc>
          <w:tcPr>
            <w:tcW w:w="3594" w:type="dxa"/>
            <w:vAlign w:val="center"/>
          </w:tcPr>
          <w:p w:rsidR="00B95AD3" w:rsidRPr="00FB1A93" w:rsidRDefault="00B95AD3" w:rsidP="00DB5BCB">
            <w:pPr>
              <w:rPr>
                <w:lang w:val="en-US"/>
              </w:rPr>
            </w:pPr>
            <w:r w:rsidRPr="00FB1A93">
              <w:t>«Диана Трест»</w:t>
            </w:r>
            <w:r w:rsidRPr="00FB1A93">
              <w:rPr>
                <w:lang w:val="en-US"/>
              </w:rPr>
              <w:t xml:space="preserve"> “</w:t>
            </w:r>
          </w:p>
          <w:p w:rsidR="00B95AD3" w:rsidRPr="00FB1A93" w:rsidRDefault="00B95AD3" w:rsidP="00DB5BCB">
            <w:pPr>
              <w:rPr>
                <w:lang w:val="en-US"/>
              </w:rPr>
            </w:pPr>
            <w:r w:rsidRPr="00FB1A93">
              <w:rPr>
                <w:lang w:val="en-US"/>
              </w:rPr>
              <w:t>DIANA TREST”</w:t>
            </w:r>
          </w:p>
        </w:tc>
        <w:tc>
          <w:tcPr>
            <w:tcW w:w="5706" w:type="dxa"/>
            <w:vAlign w:val="center"/>
          </w:tcPr>
          <w:p w:rsidR="00B95AD3" w:rsidRPr="00FB1A93" w:rsidRDefault="00B95AD3" w:rsidP="00DD7157">
            <w:pPr>
              <w:rPr>
                <w:lang w:val="en-US"/>
              </w:rPr>
            </w:pPr>
            <w:r w:rsidRPr="00FB1A93">
              <w:t>Оборудование</w:t>
            </w:r>
            <w:r w:rsidRPr="00391E30">
              <w:rPr>
                <w:lang w:val="en-US"/>
              </w:rPr>
              <w:t xml:space="preserve"> </w:t>
            </w:r>
            <w:r w:rsidRPr="00FB1A93">
              <w:t>спецпрачечной</w:t>
            </w:r>
          </w:p>
          <w:p w:rsidR="00B95AD3" w:rsidRPr="00FB1A93" w:rsidRDefault="00B95AD3" w:rsidP="00DD7157">
            <w:pPr>
              <w:rPr>
                <w:lang w:val="en-US"/>
              </w:rPr>
            </w:pPr>
            <w:r w:rsidRPr="00FB1A93">
              <w:rPr>
                <w:lang w:val="en-US"/>
              </w:rPr>
              <w:t>Special washhouse equipment</w:t>
            </w:r>
          </w:p>
        </w:tc>
      </w:tr>
      <w:tr w:rsidR="00B95AD3" w:rsidRPr="006C6408" w:rsidTr="000C47F0">
        <w:trPr>
          <w:trHeight w:val="20"/>
        </w:trPr>
        <w:tc>
          <w:tcPr>
            <w:tcW w:w="916" w:type="dxa"/>
            <w:noWrap/>
            <w:vAlign w:val="center"/>
          </w:tcPr>
          <w:p w:rsidR="00B95AD3" w:rsidRPr="00FB1A93" w:rsidRDefault="00B95AD3" w:rsidP="00FD32D2">
            <w:pPr>
              <w:jc w:val="center"/>
              <w:rPr>
                <w:lang w:eastAsia="zh-CN"/>
              </w:rPr>
            </w:pPr>
            <w:r w:rsidRPr="00FB1A93">
              <w:rPr>
                <w:lang w:eastAsia="zh-CN"/>
              </w:rPr>
              <w:t>42</w:t>
            </w:r>
          </w:p>
        </w:tc>
        <w:tc>
          <w:tcPr>
            <w:tcW w:w="3594" w:type="dxa"/>
            <w:vAlign w:val="center"/>
          </w:tcPr>
          <w:p w:rsidR="00B95AD3" w:rsidRPr="00FB1A93" w:rsidRDefault="00B95AD3" w:rsidP="00DB5BCB">
            <w:pPr>
              <w:rPr>
                <w:lang w:val="en-US"/>
              </w:rPr>
            </w:pPr>
            <w:r w:rsidRPr="00FB1A93">
              <w:t>ООО «ЭнергоИнтеграция»</w:t>
            </w:r>
          </w:p>
          <w:p w:rsidR="00B95AD3" w:rsidRPr="00FB1A93" w:rsidRDefault="00B95AD3" w:rsidP="00DB5BCB">
            <w:pPr>
              <w:rPr>
                <w:lang w:val="en-US"/>
              </w:rPr>
            </w:pPr>
            <w:r w:rsidRPr="00FB1A93">
              <w:rPr>
                <w:lang w:val="en-US"/>
              </w:rPr>
              <w:t>JSC “EnergoIntegration”</w:t>
            </w:r>
          </w:p>
        </w:tc>
        <w:tc>
          <w:tcPr>
            <w:tcW w:w="5706" w:type="dxa"/>
            <w:vAlign w:val="center"/>
          </w:tcPr>
          <w:p w:rsidR="00B95AD3" w:rsidRPr="00391E30" w:rsidRDefault="00B95AD3" w:rsidP="00391E30">
            <w:r w:rsidRPr="00FB1A93">
              <w:t>Электротехническое</w:t>
            </w:r>
            <w:r w:rsidRPr="00391E30">
              <w:t xml:space="preserve"> </w:t>
            </w:r>
            <w:r w:rsidRPr="00FB1A93">
              <w:t>оборудование</w:t>
            </w:r>
            <w:r w:rsidRPr="00391E30">
              <w:t xml:space="preserve"> </w:t>
            </w:r>
            <w:r w:rsidRPr="00FB1A93">
              <w:t>САЭ</w:t>
            </w:r>
            <w:r w:rsidRPr="00391E30">
              <w:t xml:space="preserve"> (</w:t>
            </w:r>
            <w:r w:rsidRPr="00FB1A93">
              <w:t>система</w:t>
            </w:r>
            <w:r w:rsidRPr="00391E30">
              <w:t xml:space="preserve"> </w:t>
            </w:r>
            <w:r w:rsidRPr="00FB1A93">
              <w:t>аварийного</w:t>
            </w:r>
            <w:r w:rsidRPr="00391E30">
              <w:t xml:space="preserve"> </w:t>
            </w:r>
            <w:r w:rsidRPr="00FB1A93">
              <w:t>энергоснабжения</w:t>
            </w:r>
            <w:r w:rsidRPr="00391E30">
              <w:t>)</w:t>
            </w:r>
          </w:p>
          <w:p w:rsidR="00B95AD3" w:rsidRPr="00FB1A93" w:rsidRDefault="00B95AD3" w:rsidP="00391E30">
            <w:pPr>
              <w:rPr>
                <w:lang w:val="en-US"/>
              </w:rPr>
            </w:pPr>
            <w:r w:rsidRPr="00FB1A93">
              <w:rPr>
                <w:lang w:val="en-US"/>
              </w:rPr>
              <w:t>Electrical equipment of the emergency power supply system</w:t>
            </w:r>
          </w:p>
        </w:tc>
      </w:tr>
      <w:tr w:rsidR="00C71FB3" w:rsidRPr="00C71FB3" w:rsidTr="000C47F0">
        <w:trPr>
          <w:trHeight w:val="20"/>
          <w:ins w:id="1328" w:author="Павлютенков Юрий Владимирович" w:date="2014-03-28T09:36:00Z"/>
        </w:trPr>
        <w:tc>
          <w:tcPr>
            <w:tcW w:w="916" w:type="dxa"/>
            <w:noWrap/>
            <w:vAlign w:val="center"/>
          </w:tcPr>
          <w:p w:rsidR="00C71FB3" w:rsidRPr="00FB1A93" w:rsidRDefault="00C71FB3" w:rsidP="00FD32D2">
            <w:pPr>
              <w:jc w:val="center"/>
              <w:rPr>
                <w:ins w:id="1329" w:author="Павлютенков Юрий Владимирович" w:date="2014-03-28T09:36:00Z"/>
                <w:lang w:eastAsia="zh-CN"/>
              </w:rPr>
            </w:pPr>
            <w:ins w:id="1330" w:author="Павлютенков Юрий Владимирович" w:date="2014-03-28T09:37:00Z">
              <w:r w:rsidRPr="00195B8C">
                <w:rPr>
                  <w:highlight w:val="green"/>
                  <w:lang w:eastAsia="zh-CN"/>
                </w:rPr>
                <w:t>43</w:t>
              </w:r>
            </w:ins>
          </w:p>
        </w:tc>
        <w:tc>
          <w:tcPr>
            <w:tcW w:w="3594" w:type="dxa"/>
            <w:vAlign w:val="center"/>
          </w:tcPr>
          <w:p w:rsidR="00C71FB3" w:rsidRPr="00195B8C" w:rsidRDefault="00C71FB3" w:rsidP="006C6408">
            <w:pPr>
              <w:rPr>
                <w:ins w:id="1331" w:author="Павлютенков Юрий Владимирович" w:date="2014-03-28T09:37:00Z"/>
                <w:highlight w:val="green"/>
              </w:rPr>
            </w:pPr>
            <w:ins w:id="1332" w:author="Павлютенков Юрий Владимирович" w:date="2014-03-28T09:37:00Z">
              <w:r w:rsidRPr="00195B8C">
                <w:rPr>
                  <w:highlight w:val="green"/>
                </w:rPr>
                <w:t>ЭСКО-Инжиниринг</w:t>
              </w:r>
            </w:ins>
          </w:p>
          <w:p w:rsidR="00C71FB3" w:rsidRPr="00FB1A93" w:rsidRDefault="00C71FB3" w:rsidP="00DB5BCB">
            <w:pPr>
              <w:rPr>
                <w:ins w:id="1333" w:author="Павлютенков Юрий Владимирович" w:date="2014-03-28T09:36:00Z"/>
              </w:rPr>
            </w:pPr>
          </w:p>
        </w:tc>
        <w:tc>
          <w:tcPr>
            <w:tcW w:w="5706" w:type="dxa"/>
            <w:vAlign w:val="center"/>
          </w:tcPr>
          <w:p w:rsidR="00C71FB3" w:rsidRPr="00C71FB3" w:rsidRDefault="00075E43" w:rsidP="00391E30">
            <w:pPr>
              <w:rPr>
                <w:ins w:id="1334" w:author="Павлютенков Юрий Владимирович" w:date="2014-03-28T09:36:00Z"/>
                <w:highlight w:val="green"/>
                <w:rPrChange w:id="1335" w:author="Павлютенков Юрий Владимирович" w:date="2014-03-28T09:38:00Z">
                  <w:rPr>
                    <w:ins w:id="1336" w:author="Павлютенков Юрий Владимирович" w:date="2014-03-28T09:36:00Z"/>
                  </w:rPr>
                </w:rPrChange>
              </w:rPr>
            </w:pPr>
            <w:ins w:id="1337" w:author="Павлютенков Юрий Владимирович" w:date="2014-03-28T09:38:00Z">
              <w:r w:rsidRPr="00075E43">
                <w:rPr>
                  <w:highlight w:val="green"/>
                  <w:rPrChange w:id="1338" w:author="Павлютенков Юрий Владимирович" w:date="2014-03-28T09:38:00Z">
                    <w:rPr/>
                  </w:rPrChange>
                </w:rPr>
                <w:t>Техническое обслуживание и ремонт оборудования</w:t>
              </w:r>
            </w:ins>
          </w:p>
        </w:tc>
      </w:tr>
      <w:tr w:rsidR="00C71FB3" w:rsidRPr="00C71FB3" w:rsidTr="000C47F0">
        <w:trPr>
          <w:trHeight w:val="20"/>
          <w:ins w:id="1339" w:author="Павлютенков Юрий Владимирович" w:date="2014-03-28T09:36:00Z"/>
        </w:trPr>
        <w:tc>
          <w:tcPr>
            <w:tcW w:w="916" w:type="dxa"/>
            <w:noWrap/>
            <w:vAlign w:val="center"/>
          </w:tcPr>
          <w:p w:rsidR="00C71FB3" w:rsidRPr="00FB1A93" w:rsidRDefault="00C71FB3" w:rsidP="00FD32D2">
            <w:pPr>
              <w:jc w:val="center"/>
              <w:rPr>
                <w:ins w:id="1340" w:author="Павлютенков Юрий Владимирович" w:date="2014-03-28T09:36:00Z"/>
                <w:lang w:eastAsia="zh-CN"/>
              </w:rPr>
            </w:pPr>
            <w:ins w:id="1341" w:author="Павлютенков Юрий Владимирович" w:date="2014-03-28T09:37:00Z">
              <w:r w:rsidRPr="00195B8C">
                <w:rPr>
                  <w:highlight w:val="green"/>
                  <w:lang w:eastAsia="zh-CN"/>
                </w:rPr>
                <w:t>44</w:t>
              </w:r>
            </w:ins>
          </w:p>
        </w:tc>
        <w:tc>
          <w:tcPr>
            <w:tcW w:w="3594" w:type="dxa"/>
            <w:vAlign w:val="center"/>
          </w:tcPr>
          <w:p w:rsidR="00C71FB3" w:rsidRPr="00195B8C" w:rsidRDefault="00C71FB3" w:rsidP="006C6408">
            <w:pPr>
              <w:rPr>
                <w:ins w:id="1342" w:author="Павлютенков Юрий Владимирович" w:date="2014-03-28T09:37:00Z"/>
                <w:highlight w:val="green"/>
              </w:rPr>
            </w:pPr>
            <w:ins w:id="1343" w:author="Павлютенков Юрий Владимирович" w:date="2014-03-28T09:37:00Z">
              <w:r w:rsidRPr="00195B8C">
                <w:rPr>
                  <w:highlight w:val="green"/>
                </w:rPr>
                <w:t>Группа компаний «Стройэлектромонтаж №5»</w:t>
              </w:r>
            </w:ins>
          </w:p>
          <w:p w:rsidR="00C71FB3" w:rsidRPr="00FB1A93" w:rsidRDefault="00C71FB3" w:rsidP="00DB5BCB">
            <w:pPr>
              <w:rPr>
                <w:ins w:id="1344" w:author="Павлютенков Юрий Владимирович" w:date="2014-03-28T09:36:00Z"/>
              </w:rPr>
            </w:pPr>
          </w:p>
        </w:tc>
        <w:tc>
          <w:tcPr>
            <w:tcW w:w="5706" w:type="dxa"/>
            <w:vAlign w:val="center"/>
          </w:tcPr>
          <w:p w:rsidR="00C71FB3" w:rsidRPr="00C71FB3" w:rsidRDefault="00075E43" w:rsidP="00391E30">
            <w:pPr>
              <w:rPr>
                <w:ins w:id="1345" w:author="Павлютенков Юрий Владимирович" w:date="2014-03-28T09:36:00Z"/>
                <w:highlight w:val="green"/>
                <w:rPrChange w:id="1346" w:author="Павлютенков Юрий Владимирович" w:date="2014-03-28T09:38:00Z">
                  <w:rPr>
                    <w:ins w:id="1347" w:author="Павлютенков Юрий Владимирович" w:date="2014-03-28T09:36:00Z"/>
                  </w:rPr>
                </w:rPrChange>
              </w:rPr>
            </w:pPr>
            <w:ins w:id="1348" w:author="Павлютенков Юрий Владимирович" w:date="2014-03-28T09:38:00Z">
              <w:r w:rsidRPr="00075E43">
                <w:rPr>
                  <w:highlight w:val="green"/>
                  <w:rPrChange w:id="1349" w:author="Павлютенков Юрий Владимирович" w:date="2014-03-28T09:38:00Z">
                    <w:rPr/>
                  </w:rPrChange>
                </w:rPr>
                <w:t>Техническое обслуживание и ремонт электротехнического оборудования</w:t>
              </w:r>
            </w:ins>
          </w:p>
        </w:tc>
      </w:tr>
    </w:tbl>
    <w:p w:rsidR="00B95AD3" w:rsidRPr="00C71FB3" w:rsidRDefault="00B95AD3" w:rsidP="00386BA7">
      <w:pPr>
        <w:rPr>
          <w:rPrChange w:id="1350" w:author="Павлютенков Юрий Владимирович" w:date="2014-03-28T09:38:00Z">
            <w:rPr>
              <w:lang w:val="en-US"/>
            </w:rPr>
          </w:rPrChange>
        </w:rPr>
      </w:pPr>
    </w:p>
    <w:p w:rsidR="00B95AD3" w:rsidRPr="00C71FB3" w:rsidRDefault="00075E43" w:rsidP="00594D5D">
      <w:pPr>
        <w:jc w:val="right"/>
        <w:rPr>
          <w:sz w:val="28"/>
          <w:szCs w:val="28"/>
          <w:rPrChange w:id="1351" w:author="Павлютенков Юрий Владимирович" w:date="2014-03-28T09:38:00Z">
            <w:rPr>
              <w:sz w:val="28"/>
              <w:szCs w:val="28"/>
              <w:lang w:val="en-US"/>
            </w:rPr>
          </w:rPrChange>
        </w:rPr>
      </w:pPr>
      <w:r w:rsidRPr="00075E43">
        <w:rPr>
          <w:b/>
          <w:sz w:val="28"/>
          <w:szCs w:val="28"/>
          <w:rPrChange w:id="1352" w:author="Павлютенков Юрий Владимирович" w:date="2014-03-28T09:38:00Z">
            <w:rPr>
              <w:b/>
              <w:sz w:val="28"/>
              <w:szCs w:val="28"/>
              <w:lang w:val="en-US"/>
            </w:rPr>
          </w:rPrChange>
        </w:rPr>
        <w:br w:type="page"/>
      </w:r>
    </w:p>
    <w:p w:rsidR="00B95AD3" w:rsidRPr="00FB1A93" w:rsidRDefault="00075E43" w:rsidP="00277857">
      <w:pPr>
        <w:ind w:left="540"/>
        <w:rPr>
          <w:b/>
          <w:bCs/>
          <w:lang w:val="en-US"/>
        </w:rPr>
      </w:pPr>
      <w:r w:rsidRPr="00075E43">
        <w:rPr>
          <w:b/>
          <w:bCs/>
          <w:rPrChange w:id="1353" w:author="Павлютенков Юрий Владимирович" w:date="2014-03-28T09:38:00Z">
            <w:rPr>
              <w:b/>
              <w:bCs/>
              <w:lang w:val="en-US"/>
            </w:rPr>
          </w:rPrChange>
        </w:rPr>
        <w:lastRenderedPageBreak/>
        <w:tab/>
      </w:r>
      <w:r w:rsidRPr="00075E43">
        <w:rPr>
          <w:b/>
          <w:bCs/>
          <w:rPrChange w:id="1354" w:author="Павлютенков Юрий Владимирович" w:date="2014-03-28T09:38:00Z">
            <w:rPr>
              <w:b/>
              <w:bCs/>
              <w:lang w:val="en-US"/>
            </w:rPr>
          </w:rPrChange>
        </w:rPr>
        <w:tab/>
      </w:r>
      <w:r w:rsidRPr="00075E43">
        <w:rPr>
          <w:b/>
          <w:bCs/>
          <w:rPrChange w:id="1355" w:author="Павлютенков Юрий Владимирович" w:date="2014-03-28T09:38:00Z">
            <w:rPr>
              <w:b/>
              <w:bCs/>
              <w:lang w:val="en-US"/>
            </w:rPr>
          </w:rPrChange>
        </w:rPr>
        <w:tab/>
      </w:r>
      <w:r w:rsidRPr="00075E43">
        <w:rPr>
          <w:b/>
          <w:bCs/>
          <w:rPrChange w:id="1356" w:author="Павлютенков Юрий Владимирович" w:date="2014-03-28T09:38:00Z">
            <w:rPr>
              <w:b/>
              <w:bCs/>
              <w:lang w:val="en-US"/>
            </w:rPr>
          </w:rPrChange>
        </w:rPr>
        <w:tab/>
      </w:r>
      <w:r w:rsidRPr="00075E43">
        <w:rPr>
          <w:b/>
          <w:bCs/>
          <w:rPrChange w:id="1357" w:author="Павлютенков Юрий Владимирович" w:date="2014-03-28T09:38:00Z">
            <w:rPr>
              <w:b/>
              <w:bCs/>
              <w:lang w:val="en-US"/>
            </w:rPr>
          </w:rPrChange>
        </w:rPr>
        <w:tab/>
      </w:r>
      <w:r w:rsidRPr="00075E43">
        <w:rPr>
          <w:b/>
          <w:bCs/>
          <w:rPrChange w:id="1358" w:author="Павлютенков Юрий Владимирович" w:date="2014-03-28T09:38:00Z">
            <w:rPr>
              <w:b/>
              <w:bCs/>
              <w:lang w:val="en-US"/>
            </w:rPr>
          </w:rPrChange>
        </w:rPr>
        <w:tab/>
      </w:r>
      <w:r w:rsidRPr="00075E43">
        <w:rPr>
          <w:b/>
          <w:bCs/>
          <w:rPrChange w:id="1359" w:author="Павлютенков Юрий Владимирович" w:date="2014-03-28T09:38:00Z">
            <w:rPr>
              <w:b/>
              <w:bCs/>
              <w:lang w:val="en-US"/>
            </w:rPr>
          </w:rPrChange>
        </w:rPr>
        <w:tab/>
      </w:r>
      <w:r w:rsidRPr="00075E43">
        <w:rPr>
          <w:b/>
          <w:bCs/>
          <w:rPrChange w:id="1360" w:author="Павлютенков Юрий Владимирович" w:date="2014-03-28T09:38:00Z">
            <w:rPr>
              <w:b/>
              <w:bCs/>
              <w:lang w:val="en-US"/>
            </w:rPr>
          </w:rPrChange>
        </w:rPr>
        <w:tab/>
      </w:r>
      <w:r w:rsidRPr="00075E43">
        <w:rPr>
          <w:b/>
          <w:bCs/>
          <w:rPrChange w:id="1361" w:author="Павлютенков Юрий Владимирович" w:date="2014-03-28T09:38:00Z">
            <w:rPr>
              <w:b/>
              <w:bCs/>
              <w:lang w:val="en-US"/>
            </w:rPr>
          </w:rPrChange>
        </w:rPr>
        <w:tab/>
      </w:r>
      <w:r w:rsidRPr="00075E43">
        <w:rPr>
          <w:b/>
          <w:bCs/>
          <w:rPrChange w:id="1362" w:author="Павлютенков Юрий Владимирович" w:date="2014-03-28T09:38:00Z">
            <w:rPr>
              <w:b/>
              <w:bCs/>
              <w:lang w:val="en-US"/>
            </w:rPr>
          </w:rPrChange>
        </w:rPr>
        <w:tab/>
      </w:r>
      <w:r w:rsidR="00B95AD3" w:rsidRPr="00FB1A93">
        <w:rPr>
          <w:b/>
          <w:bCs/>
          <w:lang w:val="en-US"/>
        </w:rPr>
        <w:t xml:space="preserve">Appendix 3  </w:t>
      </w:r>
    </w:p>
    <w:p w:rsidR="00B95AD3" w:rsidRPr="00FB1A93" w:rsidRDefault="00B95AD3" w:rsidP="00277857">
      <w:pPr>
        <w:ind w:left="540"/>
        <w:rPr>
          <w:b/>
          <w:bCs/>
          <w:lang w:val="en-US"/>
        </w:rPr>
      </w:pP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rPr>
        <w:t>Приложение</w:t>
      </w:r>
      <w:r w:rsidRPr="00FB1A93">
        <w:rPr>
          <w:b/>
          <w:lang w:val="en-US"/>
        </w:rPr>
        <w:t xml:space="preserve"> 3</w:t>
      </w:r>
    </w:p>
    <w:p w:rsidR="00B95AD3" w:rsidRPr="00FB1A93" w:rsidRDefault="00B95AD3" w:rsidP="00277857">
      <w:pPr>
        <w:ind w:left="540"/>
        <w:rPr>
          <w:b/>
          <w:bCs/>
          <w:color w:val="FF0000"/>
          <w:lang w:val="en-US"/>
        </w:rPr>
      </w:pPr>
    </w:p>
    <w:p w:rsidR="00B95AD3" w:rsidRPr="00FB1A93" w:rsidRDefault="00B95AD3" w:rsidP="00C02252">
      <w:pPr>
        <w:spacing w:before="82"/>
        <w:rPr>
          <w:b/>
          <w:spacing w:val="-1"/>
          <w:lang w:val="en-US"/>
        </w:rPr>
      </w:pPr>
      <w:r w:rsidRPr="00FB1A93">
        <w:rPr>
          <w:b/>
          <w:spacing w:val="-1"/>
          <w:lang w:val="en-US"/>
        </w:rPr>
        <w:t xml:space="preserve">Application Form for sending specialists to </w:t>
      </w:r>
      <w:r w:rsidRPr="00FB1A93">
        <w:rPr>
          <w:b/>
          <w:spacing w:val="-1"/>
        </w:rPr>
        <w:t>В</w:t>
      </w:r>
      <w:r w:rsidRPr="00FB1A93">
        <w:rPr>
          <w:b/>
          <w:spacing w:val="-1"/>
          <w:lang w:val="en-US"/>
        </w:rPr>
        <w:t>NPP site (sample)</w:t>
      </w:r>
    </w:p>
    <w:p w:rsidR="00B95AD3" w:rsidRPr="00FB1A93" w:rsidRDefault="00B95AD3" w:rsidP="00C02252">
      <w:pPr>
        <w:rPr>
          <w:b/>
          <w:bCs/>
        </w:rPr>
      </w:pPr>
      <w:r w:rsidRPr="00FB1A93">
        <w:rPr>
          <w:b/>
          <w:bCs/>
        </w:rPr>
        <w:t>Заявка на командирование на БАЭС (образец)</w:t>
      </w:r>
    </w:p>
    <w:p w:rsidR="00B95AD3" w:rsidRPr="00FB1A93" w:rsidRDefault="00B95AD3" w:rsidP="00277857">
      <w:pPr>
        <w:ind w:left="540"/>
      </w:pPr>
    </w:p>
    <w:p w:rsidR="00B95AD3" w:rsidRPr="00FB1A93" w:rsidRDefault="00B95AD3" w:rsidP="00277857">
      <w:pPr>
        <w:ind w:left="540"/>
        <w:rPr>
          <w:lang w:val="en-US"/>
        </w:rPr>
      </w:pPr>
      <w:r w:rsidRPr="00FB1A93">
        <w:rPr>
          <w:lang w:val="en-US"/>
        </w:rPr>
        <w:t>Working Order of Service.</w:t>
      </w:r>
    </w:p>
    <w:p w:rsidR="00B95AD3" w:rsidRPr="00FB1A93" w:rsidRDefault="00B95AD3" w:rsidP="00277857">
      <w:pPr>
        <w:ind w:left="540"/>
        <w:rPr>
          <w:lang w:val="en-US"/>
        </w:rPr>
      </w:pPr>
      <w:r w:rsidRPr="00FB1A93">
        <w:rPr>
          <w:lang w:val="en-US"/>
        </w:rPr>
        <w:t xml:space="preserve">Please, be notified that the following experts (specialists) are to start the service work under the Contract No.___, at </w:t>
      </w:r>
      <w:r w:rsidRPr="00FB1A93">
        <w:t>В</w:t>
      </w:r>
      <w:r w:rsidRPr="00FB1A93">
        <w:rPr>
          <w:lang w:val="en-US"/>
        </w:rPr>
        <w:t>NPP worksite on the date given below.</w:t>
      </w:r>
    </w:p>
    <w:p w:rsidR="00B95AD3" w:rsidRPr="00FB1A93" w:rsidRDefault="00B95AD3" w:rsidP="00277857">
      <w:pPr>
        <w:ind w:left="540"/>
        <w:rPr>
          <w:bCs/>
          <w:lang w:val="en-US"/>
        </w:rPr>
      </w:pPr>
    </w:p>
    <w:p w:rsidR="00B95AD3" w:rsidRPr="00FB1A93" w:rsidRDefault="00B95AD3" w:rsidP="00277857">
      <w:pPr>
        <w:ind w:left="540"/>
        <w:rPr>
          <w:bCs/>
        </w:rPr>
      </w:pPr>
      <w:r w:rsidRPr="00FB1A93">
        <w:rPr>
          <w:bCs/>
        </w:rPr>
        <w:t>Заказ на услуги</w:t>
      </w:r>
    </w:p>
    <w:p w:rsidR="00B95AD3" w:rsidRPr="00FB1A93" w:rsidRDefault="00B95AD3" w:rsidP="00277857">
      <w:pPr>
        <w:ind w:left="540"/>
        <w:rPr>
          <w:bCs/>
        </w:rPr>
      </w:pPr>
      <w:r w:rsidRPr="00FB1A93">
        <w:rPr>
          <w:bCs/>
        </w:rPr>
        <w:t>Настоящим уведомляем Вас о том, что нижеперечисленные эксперты (специалисты),  должны начать работу по Контракту №…, на площадке БАЭС  в дату, указанную ниже.</w:t>
      </w:r>
    </w:p>
    <w:p w:rsidR="00B95AD3" w:rsidRPr="00FB1A93" w:rsidRDefault="00B95AD3" w:rsidP="00277857">
      <w:pPr>
        <w:rPr>
          <w:sz w:val="28"/>
        </w:rPr>
      </w:pPr>
    </w:p>
    <w:tbl>
      <w:tblPr>
        <w:tblW w:w="9571"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5"/>
        <w:gridCol w:w="1127"/>
        <w:gridCol w:w="1773"/>
        <w:gridCol w:w="1679"/>
        <w:gridCol w:w="1362"/>
        <w:gridCol w:w="1415"/>
        <w:gridCol w:w="1610"/>
      </w:tblGrid>
      <w:tr w:rsidR="00B95AD3" w:rsidRPr="00FB1A93" w:rsidTr="00090219">
        <w:tc>
          <w:tcPr>
            <w:tcW w:w="605" w:type="dxa"/>
          </w:tcPr>
          <w:p w:rsidR="00B95AD3" w:rsidRPr="00FB1A93" w:rsidRDefault="00B95AD3" w:rsidP="00090219">
            <w:pPr>
              <w:widowControl w:val="0"/>
              <w:jc w:val="both"/>
              <w:rPr>
                <w:kern w:val="2"/>
                <w:lang w:val="en-US" w:eastAsia="zh-CN"/>
              </w:rPr>
            </w:pPr>
            <w:r w:rsidRPr="00FB1A93">
              <w:t xml:space="preserve">No. </w:t>
            </w:r>
          </w:p>
        </w:tc>
        <w:tc>
          <w:tcPr>
            <w:tcW w:w="1127" w:type="dxa"/>
          </w:tcPr>
          <w:p w:rsidR="00B95AD3" w:rsidRPr="00FB1A93" w:rsidRDefault="00B95AD3" w:rsidP="00090219">
            <w:pPr>
              <w:widowControl w:val="0"/>
              <w:jc w:val="both"/>
              <w:rPr>
                <w:kern w:val="2"/>
                <w:lang w:eastAsia="zh-CN"/>
              </w:rPr>
            </w:pPr>
          </w:p>
        </w:tc>
        <w:tc>
          <w:tcPr>
            <w:tcW w:w="1773" w:type="dxa"/>
          </w:tcPr>
          <w:p w:rsidR="00B95AD3" w:rsidRPr="00FB1A93" w:rsidRDefault="00B95AD3" w:rsidP="00090219">
            <w:pPr>
              <w:widowControl w:val="0"/>
              <w:jc w:val="both"/>
            </w:pPr>
            <w:r w:rsidRPr="00FB1A93">
              <w:rPr>
                <w:lang w:val="en-US"/>
              </w:rPr>
              <w:t>Position</w:t>
            </w:r>
          </w:p>
          <w:p w:rsidR="00B95AD3" w:rsidRPr="00FB1A93" w:rsidRDefault="00B95AD3" w:rsidP="00090219">
            <w:pPr>
              <w:widowControl w:val="0"/>
              <w:jc w:val="both"/>
              <w:rPr>
                <w:kern w:val="2"/>
                <w:lang w:eastAsia="zh-CN"/>
              </w:rPr>
            </w:pPr>
            <w:r w:rsidRPr="00FB1A93">
              <w:t>Специальность</w:t>
            </w:r>
          </w:p>
        </w:tc>
        <w:tc>
          <w:tcPr>
            <w:tcW w:w="1679" w:type="dxa"/>
          </w:tcPr>
          <w:p w:rsidR="00B95AD3" w:rsidRPr="00FB1A93" w:rsidRDefault="00B95AD3" w:rsidP="00090219">
            <w:pPr>
              <w:widowControl w:val="0"/>
              <w:jc w:val="both"/>
            </w:pPr>
            <w:r w:rsidRPr="00FB1A93">
              <w:rPr>
                <w:lang w:val="en-US"/>
              </w:rPr>
              <w:t>Organization</w:t>
            </w:r>
          </w:p>
          <w:p w:rsidR="00B95AD3" w:rsidRPr="00FB1A93" w:rsidRDefault="00B95AD3" w:rsidP="00090219">
            <w:pPr>
              <w:widowControl w:val="0"/>
              <w:jc w:val="both"/>
              <w:rPr>
                <w:kern w:val="2"/>
                <w:lang w:eastAsia="zh-CN"/>
              </w:rPr>
            </w:pPr>
            <w:r w:rsidRPr="00FB1A93">
              <w:t>Организация</w:t>
            </w:r>
          </w:p>
        </w:tc>
        <w:tc>
          <w:tcPr>
            <w:tcW w:w="1362" w:type="dxa"/>
          </w:tcPr>
          <w:p w:rsidR="00B95AD3" w:rsidRPr="00FB1A93" w:rsidRDefault="00B95AD3" w:rsidP="00090219">
            <w:pPr>
              <w:widowControl w:val="0"/>
              <w:jc w:val="both"/>
            </w:pPr>
            <w:r w:rsidRPr="00FB1A93">
              <w:rPr>
                <w:lang w:val="en-US"/>
              </w:rPr>
              <w:t>Starting</w:t>
            </w:r>
            <w:r w:rsidRPr="00FB1A93">
              <w:t xml:space="preserve"> </w:t>
            </w:r>
            <w:r w:rsidRPr="00FB1A93">
              <w:rPr>
                <w:lang w:val="en-US"/>
              </w:rPr>
              <w:t>date</w:t>
            </w:r>
          </w:p>
          <w:p w:rsidR="00B95AD3" w:rsidRPr="00FB1A93" w:rsidRDefault="00B95AD3" w:rsidP="00090219">
            <w:pPr>
              <w:widowControl w:val="0"/>
              <w:jc w:val="both"/>
              <w:rPr>
                <w:kern w:val="2"/>
                <w:lang w:eastAsia="zh-CN"/>
              </w:rPr>
            </w:pPr>
            <w:r w:rsidRPr="00FB1A93">
              <w:t>Дата начала работы</w:t>
            </w:r>
          </w:p>
        </w:tc>
        <w:tc>
          <w:tcPr>
            <w:tcW w:w="1415" w:type="dxa"/>
          </w:tcPr>
          <w:p w:rsidR="00B95AD3" w:rsidRPr="00FB1A93" w:rsidRDefault="00B95AD3" w:rsidP="00090219">
            <w:pPr>
              <w:widowControl w:val="0"/>
              <w:jc w:val="both"/>
            </w:pPr>
            <w:r w:rsidRPr="00FB1A93">
              <w:rPr>
                <w:lang w:val="en-US"/>
              </w:rPr>
              <w:t>Ending</w:t>
            </w:r>
            <w:r w:rsidRPr="00FB1A93">
              <w:t xml:space="preserve"> </w:t>
            </w:r>
            <w:r w:rsidRPr="00FB1A93">
              <w:rPr>
                <w:lang w:val="en-US"/>
              </w:rPr>
              <w:t>Date</w:t>
            </w:r>
          </w:p>
          <w:p w:rsidR="00B95AD3" w:rsidRPr="00FB1A93" w:rsidRDefault="00B95AD3" w:rsidP="00090219">
            <w:pPr>
              <w:widowControl w:val="0"/>
              <w:jc w:val="both"/>
            </w:pPr>
            <w:r w:rsidRPr="00FB1A93">
              <w:rPr>
                <w:kern w:val="2"/>
                <w:lang w:eastAsia="zh-CN"/>
              </w:rPr>
              <w:t>Дата завершения работы</w:t>
            </w:r>
          </w:p>
        </w:tc>
        <w:tc>
          <w:tcPr>
            <w:tcW w:w="1610" w:type="dxa"/>
          </w:tcPr>
          <w:p w:rsidR="00B95AD3" w:rsidRPr="00FB1A93" w:rsidRDefault="00B95AD3" w:rsidP="00090219">
            <w:pPr>
              <w:widowControl w:val="0"/>
              <w:jc w:val="both"/>
            </w:pPr>
            <w:r w:rsidRPr="00FB1A93">
              <w:rPr>
                <w:lang w:val="en-US"/>
              </w:rPr>
              <w:t>Remarks</w:t>
            </w:r>
          </w:p>
          <w:p w:rsidR="00B95AD3" w:rsidRPr="00FB1A93" w:rsidRDefault="00B95AD3" w:rsidP="00090219">
            <w:pPr>
              <w:widowControl w:val="0"/>
              <w:jc w:val="both"/>
            </w:pPr>
            <w:r w:rsidRPr="00FB1A93">
              <w:rPr>
                <w:kern w:val="2"/>
                <w:lang w:eastAsia="zh-CN"/>
              </w:rPr>
              <w:t>Комментарии</w:t>
            </w: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r w:rsidR="00B95AD3" w:rsidRPr="00FB1A93" w:rsidTr="00090219">
        <w:tc>
          <w:tcPr>
            <w:tcW w:w="605" w:type="dxa"/>
          </w:tcPr>
          <w:p w:rsidR="00B95AD3" w:rsidRPr="00FB1A93" w:rsidRDefault="00B95AD3" w:rsidP="00090219">
            <w:pPr>
              <w:widowControl w:val="0"/>
              <w:jc w:val="both"/>
              <w:rPr>
                <w:kern w:val="2"/>
                <w:sz w:val="28"/>
                <w:lang w:val="en-US" w:eastAsia="zh-CN"/>
              </w:rPr>
            </w:pPr>
          </w:p>
        </w:tc>
        <w:tc>
          <w:tcPr>
            <w:tcW w:w="1127" w:type="dxa"/>
          </w:tcPr>
          <w:p w:rsidR="00B95AD3" w:rsidRPr="00FB1A93" w:rsidRDefault="00B95AD3" w:rsidP="00090219">
            <w:pPr>
              <w:widowControl w:val="0"/>
              <w:jc w:val="both"/>
              <w:rPr>
                <w:kern w:val="2"/>
                <w:sz w:val="28"/>
                <w:lang w:val="en-US" w:eastAsia="zh-CN"/>
              </w:rPr>
            </w:pPr>
          </w:p>
        </w:tc>
        <w:tc>
          <w:tcPr>
            <w:tcW w:w="1773" w:type="dxa"/>
          </w:tcPr>
          <w:p w:rsidR="00B95AD3" w:rsidRPr="00FB1A93" w:rsidRDefault="00B95AD3" w:rsidP="00090219">
            <w:pPr>
              <w:widowControl w:val="0"/>
              <w:jc w:val="both"/>
              <w:rPr>
                <w:kern w:val="2"/>
                <w:sz w:val="28"/>
                <w:lang w:val="en-US" w:eastAsia="zh-CN"/>
              </w:rPr>
            </w:pPr>
          </w:p>
        </w:tc>
        <w:tc>
          <w:tcPr>
            <w:tcW w:w="1679" w:type="dxa"/>
          </w:tcPr>
          <w:p w:rsidR="00B95AD3" w:rsidRPr="00FB1A93" w:rsidRDefault="00B95AD3" w:rsidP="00090219">
            <w:pPr>
              <w:widowControl w:val="0"/>
              <w:jc w:val="both"/>
              <w:rPr>
                <w:kern w:val="2"/>
                <w:sz w:val="28"/>
                <w:lang w:val="en-US" w:eastAsia="zh-CN"/>
              </w:rPr>
            </w:pPr>
          </w:p>
        </w:tc>
        <w:tc>
          <w:tcPr>
            <w:tcW w:w="1362" w:type="dxa"/>
          </w:tcPr>
          <w:p w:rsidR="00B95AD3" w:rsidRPr="00FB1A93" w:rsidRDefault="00B95AD3" w:rsidP="00090219">
            <w:pPr>
              <w:widowControl w:val="0"/>
              <w:jc w:val="both"/>
              <w:rPr>
                <w:kern w:val="2"/>
                <w:sz w:val="28"/>
                <w:lang w:val="en-US" w:eastAsia="zh-CN"/>
              </w:rPr>
            </w:pPr>
          </w:p>
        </w:tc>
        <w:tc>
          <w:tcPr>
            <w:tcW w:w="1415" w:type="dxa"/>
          </w:tcPr>
          <w:p w:rsidR="00B95AD3" w:rsidRPr="00FB1A93" w:rsidRDefault="00B95AD3" w:rsidP="00090219">
            <w:pPr>
              <w:widowControl w:val="0"/>
              <w:jc w:val="both"/>
              <w:rPr>
                <w:kern w:val="2"/>
                <w:sz w:val="28"/>
                <w:lang w:val="en-US" w:eastAsia="zh-CN"/>
              </w:rPr>
            </w:pPr>
          </w:p>
        </w:tc>
        <w:tc>
          <w:tcPr>
            <w:tcW w:w="1610" w:type="dxa"/>
          </w:tcPr>
          <w:p w:rsidR="00B95AD3" w:rsidRPr="00FB1A93" w:rsidRDefault="00B95AD3" w:rsidP="00090219">
            <w:pPr>
              <w:widowControl w:val="0"/>
              <w:jc w:val="both"/>
              <w:rPr>
                <w:kern w:val="2"/>
                <w:sz w:val="28"/>
                <w:lang w:val="en-US" w:eastAsia="zh-CN"/>
              </w:rPr>
            </w:pPr>
          </w:p>
        </w:tc>
      </w:tr>
    </w:tbl>
    <w:p w:rsidR="00B95AD3" w:rsidRPr="00FB1A93" w:rsidRDefault="00B95AD3" w:rsidP="00277857">
      <w:pPr>
        <w:rPr>
          <w:kern w:val="2"/>
          <w:sz w:val="28"/>
          <w:lang w:val="en-US" w:eastAsia="zh-CN"/>
        </w:rPr>
      </w:pPr>
      <w:r w:rsidRPr="00FB1A93">
        <w:rPr>
          <w:sz w:val="28"/>
          <w:lang w:val="en-US"/>
        </w:rPr>
        <w:t xml:space="preserve">                                          Applied  by </w:t>
      </w:r>
      <w:r w:rsidRPr="00FB1A93">
        <w:rPr>
          <w:lang w:val="en-US"/>
        </w:rPr>
        <w:t>(Name) (Position)</w:t>
      </w:r>
      <w:r w:rsidRPr="00FB1A93">
        <w:rPr>
          <w:spacing w:val="-5"/>
          <w:sz w:val="22"/>
          <w:lang w:val="en-US"/>
        </w:rPr>
        <w:t xml:space="preserve"> /</w:t>
      </w:r>
      <w:r w:rsidRPr="00FB1A93">
        <w:rPr>
          <w:spacing w:val="-5"/>
          <w:sz w:val="22"/>
        </w:rPr>
        <w:t>Подал</w:t>
      </w:r>
      <w:r w:rsidRPr="00FB1A93">
        <w:rPr>
          <w:spacing w:val="-5"/>
          <w:sz w:val="22"/>
          <w:lang w:val="en-US"/>
        </w:rPr>
        <w:t xml:space="preserve">                                            </w:t>
      </w:r>
    </w:p>
    <w:p w:rsidR="00B95AD3" w:rsidRPr="00FB1A93" w:rsidRDefault="00B95AD3" w:rsidP="00277857">
      <w:pPr>
        <w:rPr>
          <w:sz w:val="28"/>
          <w:lang w:val="en-US"/>
        </w:rPr>
      </w:pPr>
      <w:r w:rsidRPr="00FB1A93">
        <w:rPr>
          <w:sz w:val="28"/>
          <w:lang w:val="en-US"/>
        </w:rPr>
        <w:t xml:space="preserve">                                          Approved by </w:t>
      </w:r>
      <w:r w:rsidRPr="00FB1A93">
        <w:rPr>
          <w:lang w:val="en-US"/>
        </w:rPr>
        <w:t>(Name) (Position)/</w:t>
      </w:r>
      <w:r w:rsidRPr="00FB1A93">
        <w:t>Утвердил</w:t>
      </w:r>
      <w:r w:rsidRPr="00FB1A93">
        <w:rPr>
          <w:spacing w:val="-5"/>
          <w:sz w:val="22"/>
          <w:lang w:val="en-US"/>
        </w:rPr>
        <w:t xml:space="preserve">                                                 </w:t>
      </w:r>
      <w:r w:rsidRPr="00FB1A93">
        <w:rPr>
          <w:sz w:val="28"/>
          <w:lang w:val="en-US"/>
        </w:rPr>
        <w:t xml:space="preserve">         </w:t>
      </w:r>
    </w:p>
    <w:p w:rsidR="00B95AD3" w:rsidRPr="00FB1A93" w:rsidRDefault="00B95AD3" w:rsidP="00277857">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594D5D">
      <w:pPr>
        <w:jc w:val="right"/>
        <w:rPr>
          <w:sz w:val="28"/>
          <w:szCs w:val="28"/>
          <w:lang w:val="en-US"/>
        </w:rPr>
      </w:pPr>
    </w:p>
    <w:p w:rsidR="00B95AD3" w:rsidRPr="00FB1A93" w:rsidRDefault="00B95AD3" w:rsidP="00E76B84">
      <w:pPr>
        <w:rPr>
          <w:b/>
          <w:bCs/>
          <w:lang w:val="en-US"/>
        </w:rPr>
      </w:pPr>
    </w:p>
    <w:p w:rsidR="00B95AD3" w:rsidRPr="00FB1A93" w:rsidRDefault="00B95AD3" w:rsidP="00E76B84">
      <w:pPr>
        <w:rPr>
          <w:b/>
          <w:bCs/>
        </w:rPr>
      </w:pPr>
      <w:r w:rsidRPr="00FB1A93">
        <w:rPr>
          <w:b/>
          <w:bCs/>
          <w:lang w:val="en-US"/>
        </w:rPr>
        <w:lastRenderedPageBreak/>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t xml:space="preserve">Appendix </w:t>
      </w:r>
      <w:r w:rsidRPr="00FB1A93">
        <w:rPr>
          <w:b/>
          <w:bCs/>
        </w:rPr>
        <w:t>4</w:t>
      </w:r>
      <w:r w:rsidRPr="00FB1A93">
        <w:rPr>
          <w:b/>
          <w:bCs/>
          <w:lang w:val="en-US"/>
        </w:rPr>
        <w:t xml:space="preserve">   </w:t>
      </w:r>
    </w:p>
    <w:p w:rsidR="00B95AD3" w:rsidRPr="00FB1A93" w:rsidRDefault="00B95AD3" w:rsidP="00E76B84">
      <w:pPr>
        <w:rPr>
          <w:b/>
          <w:bCs/>
        </w:rPr>
      </w:pPr>
      <w:r w:rsidRPr="00FB1A93">
        <w:rPr>
          <w:b/>
          <w:bCs/>
        </w:rPr>
        <w:tab/>
      </w:r>
      <w:r w:rsidRPr="00FB1A93">
        <w:rPr>
          <w:b/>
          <w:bCs/>
        </w:rPr>
        <w:tab/>
      </w:r>
      <w:r w:rsidRPr="00FB1A93">
        <w:rPr>
          <w:b/>
          <w:bCs/>
        </w:rPr>
        <w:tab/>
      </w:r>
      <w:r w:rsidRPr="00FB1A93">
        <w:rPr>
          <w:b/>
          <w:bCs/>
        </w:rPr>
        <w:tab/>
      </w:r>
      <w:r w:rsidRPr="00FB1A93">
        <w:rPr>
          <w:b/>
          <w:bCs/>
        </w:rPr>
        <w:tab/>
      </w:r>
      <w:r w:rsidRPr="00FB1A93">
        <w:rPr>
          <w:b/>
          <w:bCs/>
        </w:rPr>
        <w:tab/>
      </w:r>
      <w:r w:rsidRPr="00FB1A93">
        <w:rPr>
          <w:b/>
          <w:bCs/>
        </w:rPr>
        <w:tab/>
      </w:r>
      <w:r w:rsidRPr="00FB1A93">
        <w:rPr>
          <w:b/>
          <w:bCs/>
        </w:rPr>
        <w:tab/>
        <w:t>Приложение</w:t>
      </w:r>
      <w:r w:rsidRPr="00FB1A93">
        <w:rPr>
          <w:b/>
          <w:bCs/>
          <w:lang w:val="en-US"/>
        </w:rPr>
        <w:t xml:space="preserve"> </w:t>
      </w:r>
      <w:r w:rsidRPr="00FB1A93">
        <w:rPr>
          <w:b/>
          <w:bCs/>
        </w:rPr>
        <w:t>4</w:t>
      </w:r>
    </w:p>
    <w:p w:rsidR="00B95AD3" w:rsidRPr="00FB1A93" w:rsidRDefault="00B95AD3" w:rsidP="00A973A3">
      <w:pPr>
        <w:ind w:left="-284" w:right="-834"/>
        <w:jc w:val="both"/>
        <w:rPr>
          <w:b/>
          <w:bCs/>
        </w:rPr>
      </w:pPr>
    </w:p>
    <w:p w:rsidR="00B95AD3" w:rsidRPr="00FB1A93" w:rsidRDefault="00B95AD3" w:rsidP="007D2CA5">
      <w:pPr>
        <w:ind w:right="-1"/>
        <w:jc w:val="both"/>
        <w:rPr>
          <w:b/>
          <w:bCs/>
          <w:lang w:val="en-US"/>
        </w:rPr>
      </w:pPr>
      <w:r w:rsidRPr="00FB1A93">
        <w:rPr>
          <w:b/>
          <w:bCs/>
          <w:lang w:val="en-US"/>
        </w:rPr>
        <w:t xml:space="preserve">Application Form on rendering of engineering service at the </w:t>
      </w:r>
      <w:r>
        <w:rPr>
          <w:b/>
          <w:bCs/>
          <w:lang w:val="en-US"/>
        </w:rPr>
        <w:t xml:space="preserve"> Principal</w:t>
      </w:r>
      <w:r w:rsidRPr="00FB1A93">
        <w:rPr>
          <w:b/>
          <w:bCs/>
          <w:lang w:val="en-US"/>
        </w:rPr>
        <w:t xml:space="preserve"> Request (sample)</w:t>
      </w:r>
    </w:p>
    <w:p w:rsidR="00B95AD3" w:rsidRPr="00FB1A93" w:rsidRDefault="00B95AD3" w:rsidP="007D2CA5">
      <w:pPr>
        <w:ind w:right="-1"/>
        <w:jc w:val="both"/>
        <w:rPr>
          <w:sz w:val="28"/>
          <w:szCs w:val="28"/>
        </w:rPr>
      </w:pPr>
      <w:r w:rsidRPr="00FB1A93">
        <w:rPr>
          <w:b/>
          <w:bCs/>
        </w:rPr>
        <w:t xml:space="preserve">Заявка на оказание инжиниринговых услуг по запросу </w:t>
      </w:r>
      <w:r w:rsidR="000B3E11">
        <w:rPr>
          <w:b/>
          <w:bCs/>
        </w:rPr>
        <w:t>ЗаказчикЗаказчик</w:t>
      </w:r>
      <w:r w:rsidR="00F41020" w:rsidRPr="00FB1A93">
        <w:rPr>
          <w:b/>
          <w:bCs/>
        </w:rPr>
        <w:t xml:space="preserve">а </w:t>
      </w:r>
      <w:r w:rsidRPr="00FB1A93">
        <w:rPr>
          <w:b/>
          <w:bCs/>
        </w:rPr>
        <w:t xml:space="preserve">(образец)   </w:t>
      </w:r>
      <w:r w:rsidRPr="00FB1A93">
        <w:rPr>
          <w:b/>
          <w:bCs/>
        </w:rPr>
        <w:tab/>
      </w:r>
    </w:p>
    <w:tbl>
      <w:tblPr>
        <w:tblpPr w:leftFromText="180" w:rightFromText="180" w:vertAnchor="text" w:horzAnchor="margin" w:tblpXSpec="center" w:tblpY="188"/>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1"/>
        <w:gridCol w:w="1941"/>
        <w:gridCol w:w="3659"/>
        <w:gridCol w:w="1626"/>
      </w:tblGrid>
      <w:tr w:rsidR="00B95AD3" w:rsidRPr="006C6408" w:rsidTr="00E76B84">
        <w:trPr>
          <w:cantSplit/>
          <w:trHeight w:val="767"/>
        </w:trPr>
        <w:tc>
          <w:tcPr>
            <w:tcW w:w="3240" w:type="dxa"/>
          </w:tcPr>
          <w:p w:rsidR="00B95AD3" w:rsidRPr="00FB1A93" w:rsidRDefault="00B95AD3" w:rsidP="00557318">
            <w:pPr>
              <w:widowControl w:val="0"/>
              <w:spacing w:line="360" w:lineRule="auto"/>
              <w:rPr>
                <w:kern w:val="2"/>
                <w:lang w:val="en-US" w:eastAsia="zh-CN"/>
              </w:rPr>
            </w:pPr>
            <w:r w:rsidRPr="00FB1A93">
              <w:rPr>
                <w:lang w:val="en-US"/>
              </w:rPr>
              <w:t xml:space="preserve">Name of Issue to be Settled/ </w:t>
            </w:r>
            <w:r w:rsidRPr="00FB1A93">
              <w:t>Краткое</w:t>
            </w:r>
            <w:r w:rsidRPr="00FB1A93">
              <w:rPr>
                <w:lang w:val="en-US"/>
              </w:rPr>
              <w:t xml:space="preserve"> </w:t>
            </w:r>
            <w:r w:rsidRPr="00FB1A93">
              <w:t>определение</w:t>
            </w:r>
            <w:r w:rsidRPr="00FB1A93">
              <w:rPr>
                <w:lang w:val="en-US"/>
              </w:rPr>
              <w:t xml:space="preserve"> </w:t>
            </w:r>
            <w:r w:rsidRPr="00FB1A93">
              <w:t>проблемы</w:t>
            </w:r>
          </w:p>
        </w:tc>
        <w:tc>
          <w:tcPr>
            <w:tcW w:w="2691" w:type="dxa"/>
          </w:tcPr>
          <w:p w:rsidR="00B95AD3" w:rsidRPr="00FB1A93" w:rsidRDefault="00B95AD3" w:rsidP="00557318">
            <w:pPr>
              <w:widowControl w:val="0"/>
              <w:spacing w:line="360" w:lineRule="auto"/>
              <w:rPr>
                <w:kern w:val="2"/>
                <w:lang w:val="en-US" w:eastAsia="zh-CN"/>
              </w:rPr>
            </w:pPr>
          </w:p>
        </w:tc>
        <w:tc>
          <w:tcPr>
            <w:tcW w:w="2150" w:type="dxa"/>
          </w:tcPr>
          <w:p w:rsidR="00B95AD3" w:rsidRPr="00FB1A93" w:rsidRDefault="00B95AD3" w:rsidP="00557318">
            <w:pPr>
              <w:widowControl w:val="0"/>
              <w:spacing w:line="360" w:lineRule="auto"/>
              <w:rPr>
                <w:lang w:val="en-US"/>
              </w:rPr>
            </w:pPr>
            <w:r>
              <w:rPr>
                <w:lang w:val="en-US"/>
              </w:rPr>
              <w:t xml:space="preserve"> Principal</w:t>
            </w:r>
            <w:r w:rsidRPr="00FB1A93">
              <w:rPr>
                <w:lang w:val="en-US"/>
              </w:rPr>
              <w:t>/</w:t>
            </w:r>
            <w:r>
              <w:rPr>
                <w:lang w:val="en-US"/>
              </w:rPr>
              <w:t xml:space="preserve"> Principal</w:t>
            </w:r>
            <w:r w:rsidRPr="00FB1A93">
              <w:rPr>
                <w:lang w:val="en-US"/>
              </w:rPr>
              <w:t>’s Dept.</w:t>
            </w:r>
          </w:p>
          <w:p w:rsidR="00B95AD3" w:rsidRPr="00B95AD3" w:rsidRDefault="000B3E11" w:rsidP="00557318">
            <w:pPr>
              <w:widowControl w:val="0"/>
              <w:spacing w:line="360" w:lineRule="auto"/>
              <w:rPr>
                <w:kern w:val="2"/>
                <w:sz w:val="22"/>
                <w:szCs w:val="22"/>
                <w:lang w:val="en-US" w:eastAsia="zh-CN"/>
              </w:rPr>
            </w:pPr>
            <w:r>
              <w:t>ЗаказчикЗаказчик</w:t>
            </w:r>
            <w:r w:rsidR="00985D0E" w:rsidRPr="00985D0E">
              <w:rPr>
                <w:lang w:val="en-US"/>
              </w:rPr>
              <w:t>/</w:t>
            </w:r>
            <w:r w:rsidR="00B95AD3" w:rsidRPr="00FB1A93">
              <w:t>Подразделение</w:t>
            </w:r>
            <w:r w:rsidR="00985D0E" w:rsidRPr="00985D0E">
              <w:rPr>
                <w:lang w:val="en-US"/>
              </w:rPr>
              <w:t xml:space="preserve"> </w:t>
            </w:r>
            <w:r w:rsidR="00FA4FE7">
              <w:t>Заказчик</w:t>
            </w:r>
            <w:r w:rsidR="00B95AD3" w:rsidRPr="00FB1A93">
              <w:t>а</w:t>
            </w:r>
            <w:r w:rsidR="00985D0E" w:rsidRPr="00985D0E">
              <w:rPr>
                <w:lang w:val="en-US"/>
              </w:rPr>
              <w:t xml:space="preserve"> </w:t>
            </w:r>
          </w:p>
        </w:tc>
        <w:tc>
          <w:tcPr>
            <w:tcW w:w="2176" w:type="dxa"/>
          </w:tcPr>
          <w:p w:rsidR="00B95AD3" w:rsidRPr="00FB1A93" w:rsidRDefault="00B95AD3" w:rsidP="00E76B84">
            <w:pPr>
              <w:widowControl w:val="0"/>
              <w:spacing w:line="360" w:lineRule="auto"/>
              <w:jc w:val="both"/>
              <w:rPr>
                <w:kern w:val="2"/>
                <w:lang w:val="en-US" w:eastAsia="zh-CN"/>
              </w:rPr>
            </w:pPr>
          </w:p>
        </w:tc>
      </w:tr>
      <w:tr w:rsidR="00B95AD3" w:rsidRPr="006C6408" w:rsidTr="00E76B84">
        <w:trPr>
          <w:cantSplit/>
          <w:trHeight w:val="920"/>
        </w:trPr>
        <w:tc>
          <w:tcPr>
            <w:tcW w:w="3240" w:type="dxa"/>
          </w:tcPr>
          <w:p w:rsidR="00B95AD3" w:rsidRPr="00FB1A93" w:rsidRDefault="00B95AD3" w:rsidP="00891F12">
            <w:pPr>
              <w:widowControl w:val="0"/>
              <w:spacing w:line="360" w:lineRule="auto"/>
              <w:rPr>
                <w:kern w:val="2"/>
                <w:lang w:eastAsia="zh-CN"/>
              </w:rPr>
            </w:pPr>
            <w:r w:rsidRPr="00FB1A93">
              <w:t>Date of Question/ Дата направления вопроса.</w:t>
            </w:r>
          </w:p>
        </w:tc>
        <w:tc>
          <w:tcPr>
            <w:tcW w:w="2691" w:type="dxa"/>
          </w:tcPr>
          <w:p w:rsidR="00B95AD3" w:rsidRPr="00FB1A93" w:rsidRDefault="00B95AD3" w:rsidP="00557318">
            <w:pPr>
              <w:widowControl w:val="0"/>
              <w:spacing w:line="360" w:lineRule="auto"/>
              <w:rPr>
                <w:kern w:val="2"/>
                <w:lang w:eastAsia="zh-CN"/>
              </w:rPr>
            </w:pPr>
          </w:p>
        </w:tc>
        <w:tc>
          <w:tcPr>
            <w:tcW w:w="2150" w:type="dxa"/>
          </w:tcPr>
          <w:p w:rsidR="00B95AD3" w:rsidRPr="00FB1A93" w:rsidRDefault="00B95AD3" w:rsidP="00557318">
            <w:pPr>
              <w:widowControl w:val="0"/>
              <w:spacing w:line="360" w:lineRule="auto"/>
              <w:rPr>
                <w:kern w:val="2"/>
                <w:lang w:val="en-US" w:eastAsia="zh-CN"/>
              </w:rPr>
            </w:pPr>
            <w:r w:rsidRPr="00FB1A93">
              <w:rPr>
                <w:lang w:val="en-US"/>
              </w:rPr>
              <w:t>Deadline of the Response/</w:t>
            </w:r>
            <w:r w:rsidRPr="00FB1A93">
              <w:t>Срок</w:t>
            </w:r>
            <w:r w:rsidRPr="00FB1A93">
              <w:rPr>
                <w:lang w:val="en-US"/>
              </w:rPr>
              <w:t xml:space="preserve"> </w:t>
            </w:r>
            <w:r w:rsidRPr="00FB1A93">
              <w:t>ответа</w:t>
            </w:r>
            <w:r w:rsidRPr="00FB1A93">
              <w:rPr>
                <w:lang w:val="en-US"/>
              </w:rPr>
              <w:t>.</w:t>
            </w:r>
          </w:p>
        </w:tc>
        <w:tc>
          <w:tcPr>
            <w:tcW w:w="2176" w:type="dxa"/>
          </w:tcPr>
          <w:p w:rsidR="00B95AD3" w:rsidRPr="00FB1A93" w:rsidRDefault="00B95AD3" w:rsidP="00E76B84">
            <w:pPr>
              <w:widowControl w:val="0"/>
              <w:spacing w:line="360" w:lineRule="auto"/>
              <w:jc w:val="both"/>
              <w:rPr>
                <w:kern w:val="2"/>
                <w:lang w:val="en-US" w:eastAsia="zh-CN"/>
              </w:rPr>
            </w:pPr>
          </w:p>
        </w:tc>
      </w:tr>
      <w:tr w:rsidR="00B95AD3" w:rsidRPr="00FB1A93" w:rsidTr="002868EA">
        <w:trPr>
          <w:cantSplit/>
          <w:trHeight w:val="5007"/>
        </w:trPr>
        <w:tc>
          <w:tcPr>
            <w:tcW w:w="10257" w:type="dxa"/>
            <w:gridSpan w:val="4"/>
          </w:tcPr>
          <w:p w:rsidR="00B95AD3" w:rsidRPr="00FB1A93" w:rsidRDefault="00B95AD3" w:rsidP="00E76B84">
            <w:pPr>
              <w:widowControl w:val="0"/>
              <w:spacing w:line="360" w:lineRule="auto"/>
              <w:jc w:val="both"/>
              <w:rPr>
                <w:lang w:val="en-US"/>
              </w:rPr>
            </w:pPr>
            <w:r w:rsidRPr="00FB1A93">
              <w:rPr>
                <w:lang w:val="en-US"/>
              </w:rPr>
              <w:t xml:space="preserve">Description of Questions to be Solved and Requirement made by the </w:t>
            </w:r>
            <w:r>
              <w:rPr>
                <w:lang w:val="en-US"/>
              </w:rPr>
              <w:t xml:space="preserve"> Principal</w:t>
            </w:r>
            <w:r w:rsidRPr="00FB1A93">
              <w:rPr>
                <w:lang w:val="en-US"/>
              </w:rPr>
              <w:t xml:space="preserve"> </w:t>
            </w:r>
          </w:p>
          <w:p w:rsidR="00B95AD3" w:rsidRPr="00FB1A93" w:rsidRDefault="00B95AD3" w:rsidP="00E76B84">
            <w:pPr>
              <w:widowControl w:val="0"/>
              <w:spacing w:line="360" w:lineRule="auto"/>
              <w:jc w:val="both"/>
              <w:rPr>
                <w:kern w:val="2"/>
                <w:lang w:eastAsia="zh-CN"/>
              </w:rPr>
            </w:pPr>
            <w:r w:rsidRPr="00FB1A93">
              <w:t xml:space="preserve">Описание вопросов для решения и требования </w:t>
            </w:r>
            <w:r w:rsidR="00FA4FE7">
              <w:t>Заказчик</w:t>
            </w:r>
            <w:r w:rsidRPr="00FB1A93">
              <w:t xml:space="preserve">а </w:t>
            </w:r>
          </w:p>
        </w:tc>
      </w:tr>
      <w:tr w:rsidR="00B95AD3" w:rsidRPr="00FB1A93" w:rsidTr="00E76B84">
        <w:trPr>
          <w:cantSplit/>
          <w:trHeight w:val="773"/>
        </w:trPr>
        <w:tc>
          <w:tcPr>
            <w:tcW w:w="3240" w:type="dxa"/>
            <w:vAlign w:val="center"/>
          </w:tcPr>
          <w:p w:rsidR="00B95AD3" w:rsidRPr="00FB1A93" w:rsidRDefault="00B95AD3" w:rsidP="00E76B84">
            <w:pPr>
              <w:widowControl w:val="0"/>
              <w:spacing w:line="360" w:lineRule="auto"/>
              <w:jc w:val="both"/>
              <w:rPr>
                <w:kern w:val="2"/>
                <w:lang w:val="en-US" w:eastAsia="zh-CN"/>
              </w:rPr>
            </w:pPr>
            <w:r w:rsidRPr="00FB1A93">
              <w:t>Attachment/Приложение</w:t>
            </w:r>
          </w:p>
        </w:tc>
        <w:tc>
          <w:tcPr>
            <w:tcW w:w="7017" w:type="dxa"/>
            <w:gridSpan w:val="3"/>
            <w:vAlign w:val="center"/>
          </w:tcPr>
          <w:p w:rsidR="00B95AD3" w:rsidRPr="00FB1A93" w:rsidRDefault="00B95AD3" w:rsidP="00E76B84">
            <w:pPr>
              <w:widowControl w:val="0"/>
              <w:spacing w:line="360" w:lineRule="auto"/>
              <w:jc w:val="both"/>
              <w:rPr>
                <w:kern w:val="2"/>
                <w:lang w:val="en-US" w:eastAsia="zh-CN"/>
              </w:rPr>
            </w:pPr>
          </w:p>
        </w:tc>
      </w:tr>
      <w:tr w:rsidR="00B95AD3" w:rsidRPr="00FB1A93" w:rsidTr="00E76B84">
        <w:tc>
          <w:tcPr>
            <w:tcW w:w="3240" w:type="dxa"/>
          </w:tcPr>
          <w:p w:rsidR="00B95AD3" w:rsidRPr="00FB1A93" w:rsidRDefault="00B95AD3" w:rsidP="00E76B84">
            <w:pPr>
              <w:widowControl w:val="0"/>
              <w:spacing w:line="360" w:lineRule="auto"/>
              <w:jc w:val="both"/>
              <w:rPr>
                <w:kern w:val="2"/>
                <w:lang w:val="en-US" w:eastAsia="zh-CN"/>
              </w:rPr>
            </w:pPr>
            <w:r w:rsidRPr="00FB1A93">
              <w:t>Applicant /Заявитель</w:t>
            </w:r>
          </w:p>
        </w:tc>
        <w:tc>
          <w:tcPr>
            <w:tcW w:w="2691" w:type="dxa"/>
          </w:tcPr>
          <w:p w:rsidR="00B95AD3" w:rsidRPr="00FB1A93" w:rsidRDefault="00B95AD3" w:rsidP="00E76B84">
            <w:pPr>
              <w:widowControl w:val="0"/>
              <w:spacing w:line="360" w:lineRule="auto"/>
              <w:jc w:val="both"/>
              <w:rPr>
                <w:kern w:val="2"/>
                <w:lang w:eastAsia="zh-CN"/>
              </w:rPr>
            </w:pPr>
            <w:r w:rsidRPr="00FB1A93">
              <w:rPr>
                <w:kern w:val="2"/>
                <w:lang w:eastAsia="zh-CN"/>
              </w:rPr>
              <w:t>ФИО</w:t>
            </w:r>
          </w:p>
        </w:tc>
        <w:tc>
          <w:tcPr>
            <w:tcW w:w="2150" w:type="dxa"/>
          </w:tcPr>
          <w:p w:rsidR="00B95AD3" w:rsidRPr="00FB1A93" w:rsidRDefault="00B95AD3" w:rsidP="00E76B84">
            <w:pPr>
              <w:widowControl w:val="0"/>
              <w:spacing w:line="360" w:lineRule="auto"/>
              <w:jc w:val="both"/>
              <w:rPr>
                <w:kern w:val="2"/>
                <w:lang w:val="en-US" w:eastAsia="zh-CN"/>
              </w:rPr>
            </w:pPr>
            <w:r w:rsidRPr="00FB1A93">
              <w:t>Received by/Получено</w:t>
            </w:r>
          </w:p>
        </w:tc>
        <w:tc>
          <w:tcPr>
            <w:tcW w:w="2176" w:type="dxa"/>
          </w:tcPr>
          <w:p w:rsidR="00B95AD3" w:rsidRPr="00FB1A93" w:rsidRDefault="00B95AD3" w:rsidP="00E76B84">
            <w:pPr>
              <w:widowControl w:val="0"/>
              <w:spacing w:line="360" w:lineRule="auto"/>
              <w:jc w:val="both"/>
              <w:rPr>
                <w:kern w:val="2"/>
                <w:lang w:eastAsia="zh-CN"/>
              </w:rPr>
            </w:pPr>
            <w:r w:rsidRPr="00FB1A93">
              <w:rPr>
                <w:kern w:val="2"/>
                <w:lang w:eastAsia="zh-CN"/>
              </w:rPr>
              <w:t>ФИО</w:t>
            </w:r>
          </w:p>
        </w:tc>
      </w:tr>
      <w:tr w:rsidR="00B95AD3" w:rsidRPr="00FB1A93" w:rsidTr="00E76B84">
        <w:tc>
          <w:tcPr>
            <w:tcW w:w="3240" w:type="dxa"/>
          </w:tcPr>
          <w:p w:rsidR="00B95AD3" w:rsidRPr="00FB1A93" w:rsidRDefault="00B95AD3" w:rsidP="004B48CC">
            <w:pPr>
              <w:widowControl w:val="0"/>
              <w:spacing w:line="360" w:lineRule="auto"/>
              <w:jc w:val="both"/>
              <w:rPr>
                <w:kern w:val="2"/>
                <w:lang w:val="en-US" w:eastAsia="zh-CN"/>
              </w:rPr>
            </w:pPr>
            <w:r w:rsidRPr="00FB1A93">
              <w:t>Reviewed by /Утвердил</w:t>
            </w:r>
          </w:p>
        </w:tc>
        <w:tc>
          <w:tcPr>
            <w:tcW w:w="2691" w:type="dxa"/>
          </w:tcPr>
          <w:p w:rsidR="00B95AD3" w:rsidRPr="00FB1A93" w:rsidRDefault="00B95AD3" w:rsidP="00E76B84">
            <w:pPr>
              <w:widowControl w:val="0"/>
              <w:spacing w:line="360" w:lineRule="auto"/>
              <w:jc w:val="both"/>
              <w:rPr>
                <w:kern w:val="2"/>
                <w:lang w:eastAsia="zh-CN"/>
              </w:rPr>
            </w:pPr>
            <w:r w:rsidRPr="00FB1A93">
              <w:rPr>
                <w:kern w:val="2"/>
                <w:lang w:eastAsia="zh-CN"/>
              </w:rPr>
              <w:t>ФИО</w:t>
            </w:r>
          </w:p>
        </w:tc>
        <w:tc>
          <w:tcPr>
            <w:tcW w:w="2150" w:type="dxa"/>
          </w:tcPr>
          <w:p w:rsidR="00B95AD3" w:rsidRPr="00FB1A93" w:rsidRDefault="00B95AD3" w:rsidP="00E76B84">
            <w:pPr>
              <w:widowControl w:val="0"/>
              <w:spacing w:line="360" w:lineRule="auto"/>
              <w:jc w:val="both"/>
              <w:rPr>
                <w:kern w:val="2"/>
                <w:lang w:val="en-US" w:eastAsia="zh-CN"/>
              </w:rPr>
            </w:pPr>
            <w:r w:rsidRPr="00FB1A93">
              <w:t>Conducted by/Выполнено</w:t>
            </w:r>
          </w:p>
        </w:tc>
        <w:tc>
          <w:tcPr>
            <w:tcW w:w="2176" w:type="dxa"/>
          </w:tcPr>
          <w:p w:rsidR="00B95AD3" w:rsidRPr="00FB1A93" w:rsidRDefault="00B95AD3" w:rsidP="00E76B84">
            <w:pPr>
              <w:widowControl w:val="0"/>
              <w:spacing w:line="360" w:lineRule="auto"/>
              <w:jc w:val="both"/>
              <w:rPr>
                <w:kern w:val="2"/>
                <w:lang w:eastAsia="zh-CN"/>
              </w:rPr>
            </w:pPr>
            <w:r w:rsidRPr="00FB1A93">
              <w:rPr>
                <w:kern w:val="2"/>
                <w:lang w:eastAsia="zh-CN"/>
              </w:rPr>
              <w:t>ФИО</w:t>
            </w:r>
          </w:p>
        </w:tc>
      </w:tr>
    </w:tbl>
    <w:p w:rsidR="00B95AD3" w:rsidRPr="00FB1A93" w:rsidRDefault="00B95AD3">
      <w:pPr>
        <w:spacing w:line="360" w:lineRule="auto"/>
        <w:rPr>
          <w:sz w:val="22"/>
        </w:rPr>
      </w:pPr>
    </w:p>
    <w:p w:rsidR="00B95AD3" w:rsidRPr="00FB1A93" w:rsidRDefault="00B95AD3">
      <w:pPr>
        <w:spacing w:line="360" w:lineRule="auto"/>
        <w:rPr>
          <w:sz w:val="22"/>
        </w:rPr>
      </w:pPr>
    </w:p>
    <w:p w:rsidR="00B95AD3" w:rsidRPr="00FB1A93" w:rsidRDefault="00B95AD3">
      <w:pPr>
        <w:spacing w:line="360" w:lineRule="auto"/>
        <w:rPr>
          <w:sz w:val="22"/>
          <w:lang w:val="en-US"/>
        </w:rPr>
        <w:sectPr w:rsidR="00B95AD3" w:rsidRPr="00FB1A93" w:rsidSect="005B1AF7">
          <w:footerReference w:type="even" r:id="rId9"/>
          <w:footerReference w:type="default" r:id="rId10"/>
          <w:pgSz w:w="11906" w:h="16838" w:code="9"/>
          <w:pgMar w:top="1134" w:right="567" w:bottom="851" w:left="1134" w:header="851" w:footer="737" w:gutter="0"/>
          <w:pgNumType w:start="1"/>
          <w:cols w:space="720"/>
          <w:docGrid w:linePitch="326"/>
        </w:sectPr>
      </w:pPr>
    </w:p>
    <w:tbl>
      <w:tblPr>
        <w:tblpPr w:leftFromText="180" w:rightFromText="180" w:vertAnchor="text" w:horzAnchor="margin" w:tblpY="-537"/>
        <w:tblW w:w="14850" w:type="dxa"/>
        <w:tblLayout w:type="fixed"/>
        <w:tblLook w:val="00A0"/>
      </w:tblPr>
      <w:tblGrid>
        <w:gridCol w:w="1180"/>
        <w:gridCol w:w="1400"/>
        <w:gridCol w:w="1382"/>
        <w:gridCol w:w="1524"/>
        <w:gridCol w:w="1420"/>
        <w:gridCol w:w="1149"/>
        <w:gridCol w:w="151"/>
        <w:gridCol w:w="974"/>
        <w:gridCol w:w="306"/>
        <w:gridCol w:w="2388"/>
        <w:gridCol w:w="932"/>
        <w:gridCol w:w="2044"/>
      </w:tblGrid>
      <w:tr w:rsidR="00B95AD3" w:rsidRPr="00FB1A93" w:rsidTr="00090219">
        <w:trPr>
          <w:trHeight w:val="435"/>
        </w:trPr>
        <w:tc>
          <w:tcPr>
            <w:tcW w:w="14850" w:type="dxa"/>
            <w:gridSpan w:val="12"/>
            <w:tcBorders>
              <w:top w:val="nil"/>
              <w:left w:val="nil"/>
              <w:bottom w:val="nil"/>
              <w:right w:val="nil"/>
            </w:tcBorders>
            <w:vAlign w:val="center"/>
          </w:tcPr>
          <w:p w:rsidR="00B95AD3" w:rsidRPr="00FB1A93" w:rsidRDefault="00B95AD3" w:rsidP="00090219">
            <w:pPr>
              <w:jc w:val="center"/>
              <w:rPr>
                <w:b/>
                <w:bCs/>
                <w:sz w:val="32"/>
                <w:szCs w:val="32"/>
                <w:lang w:val="en-US"/>
              </w:rPr>
            </w:pPr>
          </w:p>
          <w:p w:rsidR="00B95AD3" w:rsidRPr="00FB1A93" w:rsidRDefault="00B95AD3" w:rsidP="00090219">
            <w:pPr>
              <w:spacing w:before="408"/>
              <w:ind w:left="10"/>
              <w:rPr>
                <w:b/>
                <w:bCs/>
                <w:spacing w:val="-1"/>
                <w:lang w:val="en-US"/>
              </w:rPr>
            </w:pPr>
            <w:r w:rsidRPr="00FB1A93">
              <w:rPr>
                <w:b/>
                <w:bCs/>
                <w:lang w:val="en-US"/>
              </w:rPr>
              <w:t xml:space="preserve">                                                                                                                                                                                                                    Appendix 5</w:t>
            </w:r>
          </w:p>
          <w:p w:rsidR="00B95AD3" w:rsidRPr="00FB1A93" w:rsidRDefault="00B95AD3" w:rsidP="00090219">
            <w:pPr>
              <w:spacing w:before="82"/>
              <w:rPr>
                <w:b/>
                <w:bCs/>
                <w:lang w:val="en-US"/>
              </w:rPr>
            </w:pPr>
            <w:r w:rsidRPr="00FB1A93">
              <w:rPr>
                <w:b/>
                <w:bCs/>
                <w:spacing w:val="-1"/>
                <w:lang w:val="en-US"/>
              </w:rPr>
              <w:t xml:space="preserve">                                                                                                                                                                                                                        </w:t>
            </w:r>
            <w:r w:rsidRPr="00FB1A93">
              <w:rPr>
                <w:b/>
                <w:bCs/>
                <w:spacing w:val="-1"/>
              </w:rPr>
              <w:t>Приложение</w:t>
            </w:r>
            <w:r w:rsidRPr="00FB1A93">
              <w:rPr>
                <w:b/>
                <w:bCs/>
                <w:spacing w:val="-1"/>
                <w:lang w:val="en-US"/>
              </w:rPr>
              <w:t xml:space="preserve"> 5</w:t>
            </w:r>
          </w:p>
          <w:p w:rsidR="00B95AD3" w:rsidRPr="00FB1A93" w:rsidRDefault="00B95AD3" w:rsidP="007872C1">
            <w:pPr>
              <w:jc w:val="center"/>
              <w:rPr>
                <w:b/>
                <w:bCs/>
                <w:lang w:val="en-US"/>
              </w:rPr>
            </w:pPr>
            <w:r w:rsidRPr="00FB1A93">
              <w:rPr>
                <w:b/>
                <w:bCs/>
                <w:lang w:val="en-US"/>
              </w:rPr>
              <w:t xml:space="preserve">Certificate on the Services Completion for Bushehr NPP under Contract No. __________________ ( ____/__/_____ </w:t>
            </w:r>
            <w:r w:rsidRPr="00FB1A93">
              <w:rPr>
                <w:b/>
                <w:bCs/>
              </w:rPr>
              <w:t>от</w:t>
            </w:r>
            <w:r w:rsidRPr="00FB1A93">
              <w:rPr>
                <w:b/>
                <w:bCs/>
                <w:lang w:val="en-US"/>
              </w:rPr>
              <w:t xml:space="preserve"> __/__/__)</w:t>
            </w:r>
          </w:p>
        </w:tc>
      </w:tr>
      <w:tr w:rsidR="00B95AD3" w:rsidRPr="00FB1A93" w:rsidTr="00090219">
        <w:trPr>
          <w:trHeight w:val="375"/>
        </w:trPr>
        <w:tc>
          <w:tcPr>
            <w:tcW w:w="14850" w:type="dxa"/>
            <w:gridSpan w:val="12"/>
            <w:tcBorders>
              <w:top w:val="nil"/>
              <w:left w:val="nil"/>
              <w:bottom w:val="nil"/>
              <w:right w:val="nil"/>
            </w:tcBorders>
            <w:vAlign w:val="center"/>
          </w:tcPr>
          <w:p w:rsidR="00B95AD3" w:rsidRPr="00FB1A93" w:rsidRDefault="00B95AD3" w:rsidP="007872C1">
            <w:pPr>
              <w:jc w:val="center"/>
              <w:rPr>
                <w:b/>
                <w:bCs/>
                <w:sz w:val="32"/>
                <w:szCs w:val="32"/>
              </w:rPr>
            </w:pPr>
            <w:r w:rsidRPr="00FB1A93">
              <w:rPr>
                <w:b/>
                <w:bCs/>
              </w:rPr>
              <w:t>Акт о завершении услуг по Бушерской АЭС к Контракту</w:t>
            </w:r>
            <w:r w:rsidRPr="00FB1A93">
              <w:rPr>
                <w:b/>
                <w:bCs/>
                <w:sz w:val="32"/>
                <w:szCs w:val="32"/>
              </w:rPr>
              <w:t xml:space="preserve"> № ___________________ ( ____/__/_____ от __/__/__)</w:t>
            </w:r>
          </w:p>
        </w:tc>
      </w:tr>
      <w:tr w:rsidR="00B95AD3" w:rsidRPr="00FB1A93" w:rsidTr="00090219">
        <w:trPr>
          <w:trHeight w:val="315"/>
        </w:trPr>
        <w:tc>
          <w:tcPr>
            <w:tcW w:w="1180" w:type="dxa"/>
            <w:tcBorders>
              <w:top w:val="nil"/>
              <w:left w:val="nil"/>
              <w:bottom w:val="nil"/>
              <w:right w:val="nil"/>
            </w:tcBorders>
            <w:noWrap/>
            <w:vAlign w:val="center"/>
          </w:tcPr>
          <w:p w:rsidR="00B95AD3" w:rsidRPr="00FB1A93" w:rsidRDefault="00B95AD3" w:rsidP="00090219">
            <w:pPr>
              <w:jc w:val="center"/>
              <w:rPr>
                <w:b/>
                <w:bCs/>
                <w:color w:val="800000"/>
              </w:rPr>
            </w:pPr>
          </w:p>
        </w:tc>
        <w:tc>
          <w:tcPr>
            <w:tcW w:w="1400" w:type="dxa"/>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1382" w:type="dxa"/>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1524" w:type="dxa"/>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1420" w:type="dxa"/>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1300" w:type="dxa"/>
            <w:gridSpan w:val="2"/>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1280" w:type="dxa"/>
            <w:gridSpan w:val="2"/>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3320" w:type="dxa"/>
            <w:gridSpan w:val="2"/>
            <w:tcBorders>
              <w:top w:val="nil"/>
              <w:left w:val="nil"/>
              <w:bottom w:val="nil"/>
              <w:right w:val="nil"/>
            </w:tcBorders>
            <w:noWrap/>
            <w:vAlign w:val="bottom"/>
          </w:tcPr>
          <w:p w:rsidR="00B95AD3" w:rsidRPr="00FB1A93" w:rsidRDefault="00B95AD3" w:rsidP="00090219">
            <w:pPr>
              <w:rPr>
                <w:rFonts w:ascii="Calibri" w:hAnsi="Calibri"/>
                <w:color w:val="000000"/>
              </w:rPr>
            </w:pPr>
          </w:p>
        </w:tc>
        <w:tc>
          <w:tcPr>
            <w:tcW w:w="2044" w:type="dxa"/>
            <w:tcBorders>
              <w:top w:val="nil"/>
              <w:left w:val="nil"/>
              <w:bottom w:val="nil"/>
              <w:right w:val="nil"/>
            </w:tcBorders>
            <w:noWrap/>
            <w:vAlign w:val="bottom"/>
          </w:tcPr>
          <w:p w:rsidR="00B95AD3" w:rsidRPr="00FB1A93" w:rsidRDefault="00B95AD3" w:rsidP="00090219">
            <w:pPr>
              <w:rPr>
                <w:rFonts w:ascii="Calibri" w:hAnsi="Calibri"/>
                <w:color w:val="000000"/>
              </w:rPr>
            </w:pPr>
          </w:p>
        </w:tc>
      </w:tr>
      <w:tr w:rsidR="00B95AD3" w:rsidRPr="006C6408" w:rsidTr="00090219">
        <w:trPr>
          <w:trHeight w:val="300"/>
        </w:trPr>
        <w:tc>
          <w:tcPr>
            <w:tcW w:w="14850" w:type="dxa"/>
            <w:gridSpan w:val="12"/>
            <w:tcBorders>
              <w:top w:val="nil"/>
              <w:left w:val="nil"/>
              <w:bottom w:val="nil"/>
              <w:right w:val="nil"/>
            </w:tcBorders>
          </w:tcPr>
          <w:p w:rsidR="00B95AD3" w:rsidRPr="00FB1A93" w:rsidRDefault="00B95AD3" w:rsidP="00090219">
            <w:pPr>
              <w:rPr>
                <w:color w:val="000000"/>
                <w:lang w:val="en-US"/>
              </w:rPr>
            </w:pPr>
            <w:r w:rsidRPr="00FB1A93">
              <w:rPr>
                <w:color w:val="000000"/>
                <w:lang w:val="en-US"/>
              </w:rPr>
              <w:t xml:space="preserve">Certificate No.: 00_ (Serial No.)  dated  on  __-__-____  (dd-mm-yy)     </w:t>
            </w:r>
          </w:p>
        </w:tc>
      </w:tr>
      <w:tr w:rsidR="00B95AD3" w:rsidRPr="00FB1A93" w:rsidTr="00090219">
        <w:trPr>
          <w:trHeight w:val="315"/>
        </w:trPr>
        <w:tc>
          <w:tcPr>
            <w:tcW w:w="14850" w:type="dxa"/>
            <w:gridSpan w:val="12"/>
            <w:tcBorders>
              <w:top w:val="nil"/>
              <w:left w:val="nil"/>
              <w:bottom w:val="nil"/>
              <w:right w:val="nil"/>
            </w:tcBorders>
          </w:tcPr>
          <w:p w:rsidR="00B95AD3" w:rsidRPr="00FB1A93" w:rsidRDefault="00B95AD3" w:rsidP="00090219">
            <w:pPr>
              <w:rPr>
                <w:color w:val="000000"/>
              </w:rPr>
            </w:pPr>
            <w:r w:rsidRPr="00FB1A93">
              <w:rPr>
                <w:color w:val="000000"/>
              </w:rPr>
              <w:t>Сертификат №  00_ (Серийный №)  от __-__-____  (день-месяц-год)</w:t>
            </w:r>
          </w:p>
        </w:tc>
      </w:tr>
      <w:tr w:rsidR="00B95AD3" w:rsidRPr="006C6408" w:rsidTr="00090219">
        <w:trPr>
          <w:trHeight w:val="1500"/>
        </w:trPr>
        <w:tc>
          <w:tcPr>
            <w:tcW w:w="1180" w:type="dxa"/>
            <w:tcBorders>
              <w:top w:val="single" w:sz="8" w:space="0" w:color="auto"/>
              <w:left w:val="single" w:sz="8" w:space="0" w:color="auto"/>
              <w:bottom w:val="nil"/>
              <w:right w:val="single" w:sz="8" w:space="0" w:color="auto"/>
            </w:tcBorders>
          </w:tcPr>
          <w:p w:rsidR="00B95AD3" w:rsidRPr="00FB1A93" w:rsidRDefault="00B95AD3" w:rsidP="00090219">
            <w:pPr>
              <w:jc w:val="center"/>
              <w:rPr>
                <w:color w:val="000000"/>
              </w:rPr>
            </w:pPr>
            <w:r w:rsidRPr="00FB1A93">
              <w:rPr>
                <w:color w:val="000000"/>
                <w:sz w:val="22"/>
                <w:szCs w:val="22"/>
              </w:rPr>
              <w:t>Group  No. Группа №</w:t>
            </w:r>
          </w:p>
        </w:tc>
        <w:tc>
          <w:tcPr>
            <w:tcW w:w="1400" w:type="dxa"/>
            <w:tcBorders>
              <w:top w:val="single" w:sz="8" w:space="0" w:color="auto"/>
              <w:left w:val="nil"/>
              <w:bottom w:val="nil"/>
              <w:right w:val="single" w:sz="8" w:space="0" w:color="auto"/>
            </w:tcBorders>
          </w:tcPr>
          <w:p w:rsidR="00B95AD3" w:rsidRPr="00FB1A93" w:rsidRDefault="00B95AD3" w:rsidP="00090219">
            <w:pPr>
              <w:rPr>
                <w:color w:val="000000"/>
              </w:rPr>
            </w:pPr>
            <w:r w:rsidRPr="00FB1A93">
              <w:rPr>
                <w:color w:val="000000"/>
                <w:sz w:val="22"/>
                <w:szCs w:val="22"/>
              </w:rPr>
              <w:t>Serial No. Серийный №</w:t>
            </w:r>
          </w:p>
        </w:tc>
        <w:tc>
          <w:tcPr>
            <w:tcW w:w="1382" w:type="dxa"/>
            <w:tcBorders>
              <w:top w:val="single" w:sz="8" w:space="0" w:color="auto"/>
              <w:left w:val="nil"/>
              <w:bottom w:val="nil"/>
              <w:right w:val="single" w:sz="8" w:space="0" w:color="auto"/>
            </w:tcBorders>
          </w:tcPr>
          <w:p w:rsidR="00B95AD3" w:rsidRPr="00FB1A93" w:rsidRDefault="00B95AD3" w:rsidP="00090219">
            <w:pPr>
              <w:rPr>
                <w:color w:val="000000"/>
              </w:rPr>
            </w:pPr>
            <w:r w:rsidRPr="00FB1A93">
              <w:rPr>
                <w:color w:val="000000"/>
                <w:sz w:val="22"/>
                <w:szCs w:val="22"/>
              </w:rPr>
              <w:t>Specialist's Name                           ФИО специалиста</w:t>
            </w:r>
          </w:p>
        </w:tc>
        <w:tc>
          <w:tcPr>
            <w:tcW w:w="1524" w:type="dxa"/>
            <w:tcBorders>
              <w:top w:val="single" w:sz="8" w:space="0" w:color="auto"/>
              <w:left w:val="nil"/>
              <w:bottom w:val="nil"/>
              <w:right w:val="single" w:sz="8" w:space="0" w:color="auto"/>
            </w:tcBorders>
          </w:tcPr>
          <w:p w:rsidR="00B95AD3" w:rsidRPr="00FB1A93" w:rsidRDefault="00B95AD3" w:rsidP="00090219">
            <w:pPr>
              <w:jc w:val="both"/>
              <w:rPr>
                <w:color w:val="000000"/>
              </w:rPr>
            </w:pPr>
            <w:r w:rsidRPr="00FB1A93">
              <w:rPr>
                <w:color w:val="000000"/>
                <w:sz w:val="22"/>
                <w:szCs w:val="22"/>
              </w:rPr>
              <w:t>Service Subject Предмет</w:t>
            </w:r>
          </w:p>
        </w:tc>
        <w:tc>
          <w:tcPr>
            <w:tcW w:w="1420" w:type="dxa"/>
            <w:tcBorders>
              <w:top w:val="single" w:sz="8" w:space="0" w:color="auto"/>
              <w:left w:val="nil"/>
              <w:bottom w:val="nil"/>
              <w:right w:val="single" w:sz="8" w:space="0" w:color="auto"/>
            </w:tcBorders>
          </w:tcPr>
          <w:p w:rsidR="00B95AD3" w:rsidRPr="00FB1A93" w:rsidRDefault="00B95AD3" w:rsidP="00090219">
            <w:pPr>
              <w:jc w:val="both"/>
              <w:rPr>
                <w:color w:val="000000"/>
              </w:rPr>
            </w:pPr>
            <w:r w:rsidRPr="00FB1A93">
              <w:rPr>
                <w:color w:val="000000"/>
                <w:sz w:val="22"/>
                <w:szCs w:val="22"/>
              </w:rPr>
              <w:t>Working Place Рабочее место</w:t>
            </w:r>
          </w:p>
        </w:tc>
        <w:tc>
          <w:tcPr>
            <w:tcW w:w="2274" w:type="dxa"/>
            <w:gridSpan w:val="3"/>
            <w:tcBorders>
              <w:top w:val="single" w:sz="8" w:space="0" w:color="auto"/>
              <w:left w:val="nil"/>
              <w:bottom w:val="nil"/>
              <w:right w:val="single" w:sz="8" w:space="0" w:color="000000"/>
            </w:tcBorders>
          </w:tcPr>
          <w:p w:rsidR="00B95AD3" w:rsidRPr="00FB1A93" w:rsidRDefault="00B95AD3" w:rsidP="00090219">
            <w:pPr>
              <w:rPr>
                <w:color w:val="000000"/>
              </w:rPr>
            </w:pPr>
            <w:r w:rsidRPr="00FB1A93">
              <w:rPr>
                <w:color w:val="000000"/>
                <w:sz w:val="22"/>
                <w:szCs w:val="22"/>
              </w:rPr>
              <w:t>Working Time                 Период выполнения работ</w:t>
            </w:r>
          </w:p>
        </w:tc>
        <w:tc>
          <w:tcPr>
            <w:tcW w:w="2694" w:type="dxa"/>
            <w:gridSpan w:val="2"/>
            <w:tcBorders>
              <w:top w:val="single" w:sz="8" w:space="0" w:color="auto"/>
              <w:left w:val="nil"/>
              <w:bottom w:val="nil"/>
              <w:right w:val="single" w:sz="8" w:space="0" w:color="auto"/>
            </w:tcBorders>
          </w:tcPr>
          <w:p w:rsidR="00B95AD3" w:rsidRPr="00FB1A93" w:rsidRDefault="00B95AD3" w:rsidP="004961A7">
            <w:pPr>
              <w:rPr>
                <w:color w:val="000000"/>
              </w:rPr>
            </w:pPr>
            <w:r w:rsidRPr="00FB1A93">
              <w:rPr>
                <w:color w:val="000000"/>
                <w:sz w:val="22"/>
                <w:szCs w:val="22"/>
              </w:rPr>
              <w:t>Workdays (</w:t>
            </w:r>
            <w:r w:rsidRPr="00FB1A93">
              <w:rPr>
                <w:color w:val="000000"/>
                <w:sz w:val="22"/>
                <w:szCs w:val="22"/>
                <w:lang w:val="en-US"/>
              </w:rPr>
              <w:t>Saturday</w:t>
            </w:r>
            <w:r w:rsidRPr="00FB1A93">
              <w:rPr>
                <w:color w:val="000000"/>
                <w:sz w:val="22"/>
                <w:szCs w:val="22"/>
              </w:rPr>
              <w:t>-</w:t>
            </w:r>
            <w:r w:rsidRPr="00FB1A93">
              <w:rPr>
                <w:rFonts w:ascii="Arial" w:hAnsi="Arial" w:cs="Arial"/>
                <w:color w:val="000000"/>
                <w:sz w:val="19"/>
                <w:szCs w:val="19"/>
              </w:rPr>
              <w:t xml:space="preserve"> </w:t>
            </w:r>
            <w:r w:rsidRPr="00FB1A93">
              <w:rPr>
                <w:color w:val="000000"/>
                <w:sz w:val="22"/>
                <w:szCs w:val="22"/>
                <w:lang w:val="en-US"/>
              </w:rPr>
              <w:t>Wednesday</w:t>
            </w:r>
            <w:r w:rsidRPr="00FB1A93">
              <w:rPr>
                <w:color w:val="000000"/>
                <w:sz w:val="22"/>
                <w:szCs w:val="22"/>
              </w:rPr>
              <w:t>) 8 hours work a day                                   Работа в рабочие дни (суббота-среда), 8 часовой рабочий день</w:t>
            </w:r>
          </w:p>
        </w:tc>
        <w:tc>
          <w:tcPr>
            <w:tcW w:w="2976" w:type="dxa"/>
            <w:gridSpan w:val="2"/>
            <w:tcBorders>
              <w:top w:val="single" w:sz="8" w:space="0" w:color="auto"/>
              <w:left w:val="nil"/>
              <w:bottom w:val="nil"/>
              <w:right w:val="single" w:sz="8" w:space="0" w:color="auto"/>
            </w:tcBorders>
          </w:tcPr>
          <w:p w:rsidR="00B95AD3" w:rsidRPr="00FB1A93" w:rsidRDefault="00B95AD3" w:rsidP="00826514">
            <w:pPr>
              <w:rPr>
                <w:color w:val="000000"/>
                <w:lang w:val="en-US"/>
              </w:rPr>
            </w:pPr>
            <w:r w:rsidRPr="00FB1A93">
              <w:rPr>
                <w:color w:val="000000"/>
                <w:sz w:val="22"/>
                <w:szCs w:val="22"/>
                <w:lang w:val="en-US"/>
              </w:rPr>
              <w:t xml:space="preserve">Thursday,  Friday, Iranian national holidays (to be paid by double  price)                            </w:t>
            </w:r>
            <w:r w:rsidRPr="00FB1A93">
              <w:rPr>
                <w:color w:val="000000"/>
                <w:sz w:val="22"/>
                <w:szCs w:val="22"/>
              </w:rPr>
              <w:t>Работа</w:t>
            </w:r>
            <w:r w:rsidRPr="00FB1A93">
              <w:rPr>
                <w:color w:val="000000"/>
                <w:sz w:val="22"/>
                <w:szCs w:val="22"/>
                <w:lang w:val="en-US"/>
              </w:rPr>
              <w:t xml:space="preserve"> </w:t>
            </w:r>
            <w:r w:rsidRPr="00FB1A93">
              <w:rPr>
                <w:color w:val="000000"/>
                <w:sz w:val="22"/>
                <w:szCs w:val="22"/>
              </w:rPr>
              <w:t>в</w:t>
            </w:r>
            <w:r w:rsidRPr="00FB1A93">
              <w:rPr>
                <w:color w:val="000000"/>
                <w:sz w:val="22"/>
                <w:szCs w:val="22"/>
                <w:lang w:val="en-US"/>
              </w:rPr>
              <w:t xml:space="preserve"> </w:t>
            </w:r>
            <w:r w:rsidRPr="00FB1A93">
              <w:rPr>
                <w:color w:val="000000"/>
                <w:sz w:val="22"/>
                <w:szCs w:val="22"/>
              </w:rPr>
              <w:t>четверг</w:t>
            </w:r>
            <w:r w:rsidRPr="00FB1A93">
              <w:rPr>
                <w:color w:val="000000"/>
                <w:sz w:val="22"/>
                <w:szCs w:val="22"/>
                <w:lang w:val="en-US"/>
              </w:rPr>
              <w:t xml:space="preserve">, </w:t>
            </w:r>
            <w:r w:rsidRPr="00FB1A93">
              <w:rPr>
                <w:color w:val="000000"/>
                <w:sz w:val="22"/>
                <w:szCs w:val="22"/>
              </w:rPr>
              <w:t>пятницу</w:t>
            </w:r>
            <w:r w:rsidRPr="00FB1A93">
              <w:rPr>
                <w:color w:val="000000"/>
                <w:sz w:val="22"/>
                <w:szCs w:val="22"/>
                <w:lang w:val="en-US"/>
              </w:rPr>
              <w:t xml:space="preserve">, </w:t>
            </w:r>
            <w:r w:rsidRPr="00FB1A93">
              <w:rPr>
                <w:color w:val="000000"/>
                <w:sz w:val="22"/>
                <w:szCs w:val="22"/>
              </w:rPr>
              <w:t>праздничные</w:t>
            </w:r>
            <w:r w:rsidRPr="00FB1A93">
              <w:rPr>
                <w:color w:val="000000"/>
                <w:sz w:val="22"/>
                <w:szCs w:val="22"/>
                <w:lang w:val="en-US"/>
              </w:rPr>
              <w:t xml:space="preserve"> </w:t>
            </w:r>
            <w:r w:rsidRPr="00FB1A93">
              <w:rPr>
                <w:color w:val="000000"/>
                <w:sz w:val="22"/>
                <w:szCs w:val="22"/>
              </w:rPr>
              <w:t>дни</w:t>
            </w:r>
            <w:r w:rsidRPr="00FB1A93">
              <w:rPr>
                <w:color w:val="000000"/>
                <w:sz w:val="22"/>
                <w:szCs w:val="22"/>
                <w:lang w:val="en-US"/>
              </w:rPr>
              <w:t>, (</w:t>
            </w:r>
            <w:r w:rsidRPr="00FB1A93">
              <w:rPr>
                <w:color w:val="000000"/>
                <w:sz w:val="22"/>
                <w:szCs w:val="22"/>
              </w:rPr>
              <w:t>оплата</w:t>
            </w:r>
            <w:r w:rsidRPr="00FB1A93">
              <w:rPr>
                <w:color w:val="000000"/>
                <w:sz w:val="22"/>
                <w:szCs w:val="22"/>
                <w:lang w:val="en-US"/>
              </w:rPr>
              <w:t xml:space="preserve"> </w:t>
            </w:r>
            <w:r w:rsidRPr="00FB1A93">
              <w:rPr>
                <w:color w:val="000000"/>
                <w:sz w:val="22"/>
                <w:szCs w:val="22"/>
              </w:rPr>
              <w:t>по</w:t>
            </w:r>
            <w:r w:rsidRPr="00FB1A93">
              <w:rPr>
                <w:color w:val="000000"/>
                <w:sz w:val="22"/>
                <w:szCs w:val="22"/>
                <w:lang w:val="en-US"/>
              </w:rPr>
              <w:t xml:space="preserve"> </w:t>
            </w:r>
            <w:r w:rsidRPr="00FB1A93">
              <w:rPr>
                <w:color w:val="000000"/>
                <w:sz w:val="22"/>
                <w:szCs w:val="22"/>
              </w:rPr>
              <w:t>двойному</w:t>
            </w:r>
            <w:r w:rsidRPr="00FB1A93">
              <w:rPr>
                <w:color w:val="000000"/>
                <w:sz w:val="22"/>
                <w:szCs w:val="22"/>
                <w:lang w:val="en-US"/>
              </w:rPr>
              <w:t xml:space="preserve"> </w:t>
            </w:r>
            <w:r w:rsidRPr="00FB1A93">
              <w:rPr>
                <w:color w:val="000000"/>
                <w:sz w:val="22"/>
                <w:szCs w:val="22"/>
              </w:rPr>
              <w:t>тарифу</w:t>
            </w:r>
            <w:r w:rsidRPr="00FB1A93">
              <w:rPr>
                <w:color w:val="000000"/>
                <w:sz w:val="22"/>
                <w:szCs w:val="22"/>
                <w:lang w:val="en-US"/>
              </w:rPr>
              <w:t>)</w:t>
            </w:r>
          </w:p>
        </w:tc>
      </w:tr>
      <w:tr w:rsidR="00B95AD3" w:rsidRPr="00FB1A93" w:rsidTr="00090219">
        <w:trPr>
          <w:trHeight w:val="585"/>
        </w:trPr>
        <w:tc>
          <w:tcPr>
            <w:tcW w:w="1180" w:type="dxa"/>
            <w:tcBorders>
              <w:top w:val="nil"/>
              <w:left w:val="single" w:sz="8" w:space="0" w:color="auto"/>
              <w:bottom w:val="nil"/>
              <w:right w:val="single" w:sz="8" w:space="0" w:color="auto"/>
            </w:tcBorders>
            <w:vAlign w:val="center"/>
          </w:tcPr>
          <w:p w:rsidR="00B95AD3" w:rsidRPr="00FB1A93" w:rsidRDefault="00B95AD3" w:rsidP="00090219">
            <w:pPr>
              <w:jc w:val="center"/>
              <w:rPr>
                <w:rFonts w:ascii="Calibri" w:hAnsi="Calibri"/>
                <w:color w:val="000000"/>
                <w:lang w:val="en-US"/>
              </w:rPr>
            </w:pPr>
            <w:r w:rsidRPr="00FB1A93">
              <w:rPr>
                <w:rFonts w:ascii="Calibri" w:hAnsi="Calibri"/>
                <w:color w:val="000000"/>
                <w:sz w:val="22"/>
                <w:szCs w:val="22"/>
                <w:lang w:val="en-US"/>
              </w:rPr>
              <w:t> </w:t>
            </w:r>
          </w:p>
        </w:tc>
        <w:tc>
          <w:tcPr>
            <w:tcW w:w="1400" w:type="dxa"/>
            <w:tcBorders>
              <w:top w:val="nil"/>
              <w:left w:val="nil"/>
              <w:bottom w:val="nil"/>
              <w:right w:val="single" w:sz="8" w:space="0" w:color="auto"/>
            </w:tcBorders>
          </w:tcPr>
          <w:p w:rsidR="00B95AD3" w:rsidRPr="00FB1A93" w:rsidRDefault="00B95AD3" w:rsidP="00090219">
            <w:pPr>
              <w:rPr>
                <w:rFonts w:ascii="Calibri" w:hAnsi="Calibri"/>
                <w:color w:val="000000"/>
                <w:lang w:val="en-US"/>
              </w:rPr>
            </w:pPr>
            <w:r w:rsidRPr="00FB1A93">
              <w:rPr>
                <w:rFonts w:ascii="Calibri" w:hAnsi="Calibri"/>
                <w:color w:val="000000"/>
                <w:sz w:val="22"/>
                <w:szCs w:val="22"/>
                <w:lang w:val="en-US"/>
              </w:rPr>
              <w:t> </w:t>
            </w:r>
          </w:p>
        </w:tc>
        <w:tc>
          <w:tcPr>
            <w:tcW w:w="1382" w:type="dxa"/>
            <w:tcBorders>
              <w:top w:val="nil"/>
              <w:left w:val="nil"/>
              <w:bottom w:val="nil"/>
              <w:right w:val="single" w:sz="8" w:space="0" w:color="auto"/>
            </w:tcBorders>
          </w:tcPr>
          <w:p w:rsidR="00B95AD3" w:rsidRPr="00FB1A93" w:rsidRDefault="00B95AD3" w:rsidP="00090219">
            <w:pPr>
              <w:rPr>
                <w:rFonts w:ascii="Calibri" w:hAnsi="Calibri"/>
                <w:color w:val="000000"/>
                <w:lang w:val="en-US"/>
              </w:rPr>
            </w:pPr>
            <w:r w:rsidRPr="00FB1A93">
              <w:rPr>
                <w:rFonts w:ascii="Calibri" w:hAnsi="Calibri"/>
                <w:color w:val="000000"/>
                <w:sz w:val="22"/>
                <w:szCs w:val="22"/>
                <w:lang w:val="en-US"/>
              </w:rPr>
              <w:t> </w:t>
            </w:r>
          </w:p>
        </w:tc>
        <w:tc>
          <w:tcPr>
            <w:tcW w:w="1524" w:type="dxa"/>
            <w:tcBorders>
              <w:top w:val="nil"/>
              <w:left w:val="nil"/>
              <w:bottom w:val="nil"/>
              <w:right w:val="single" w:sz="8" w:space="0" w:color="auto"/>
            </w:tcBorders>
          </w:tcPr>
          <w:p w:rsidR="00B95AD3" w:rsidRPr="00FB1A93" w:rsidRDefault="00B95AD3" w:rsidP="00090219">
            <w:pPr>
              <w:rPr>
                <w:rFonts w:ascii="Calibri" w:hAnsi="Calibri"/>
                <w:color w:val="000000"/>
                <w:lang w:val="en-US"/>
              </w:rPr>
            </w:pPr>
            <w:r w:rsidRPr="00FB1A93">
              <w:rPr>
                <w:rFonts w:ascii="Calibri" w:hAnsi="Calibri"/>
                <w:color w:val="000000"/>
                <w:sz w:val="22"/>
                <w:szCs w:val="22"/>
                <w:lang w:val="en-US"/>
              </w:rPr>
              <w:t> </w:t>
            </w:r>
          </w:p>
        </w:tc>
        <w:tc>
          <w:tcPr>
            <w:tcW w:w="1420" w:type="dxa"/>
            <w:tcBorders>
              <w:top w:val="nil"/>
              <w:left w:val="nil"/>
              <w:bottom w:val="nil"/>
              <w:right w:val="single" w:sz="8" w:space="0" w:color="auto"/>
            </w:tcBorders>
          </w:tcPr>
          <w:p w:rsidR="00B95AD3" w:rsidRPr="00FB1A93" w:rsidRDefault="00B95AD3" w:rsidP="00090219">
            <w:pPr>
              <w:rPr>
                <w:rFonts w:ascii="Calibri" w:hAnsi="Calibri"/>
                <w:color w:val="000000"/>
                <w:lang w:val="en-US"/>
              </w:rPr>
            </w:pPr>
            <w:r w:rsidRPr="00FB1A93">
              <w:rPr>
                <w:rFonts w:ascii="Calibri" w:hAnsi="Calibri"/>
                <w:color w:val="000000"/>
                <w:sz w:val="22"/>
                <w:szCs w:val="22"/>
                <w:lang w:val="en-US"/>
              </w:rPr>
              <w:t> </w:t>
            </w:r>
          </w:p>
        </w:tc>
        <w:tc>
          <w:tcPr>
            <w:tcW w:w="1149" w:type="dxa"/>
            <w:tcBorders>
              <w:top w:val="single" w:sz="8" w:space="0" w:color="auto"/>
              <w:left w:val="nil"/>
              <w:bottom w:val="single" w:sz="8" w:space="0" w:color="auto"/>
              <w:right w:val="single" w:sz="8" w:space="0" w:color="auto"/>
            </w:tcBorders>
          </w:tcPr>
          <w:p w:rsidR="00B95AD3" w:rsidRPr="00FB1A93" w:rsidRDefault="00B95AD3" w:rsidP="00090219">
            <w:pPr>
              <w:jc w:val="both"/>
              <w:rPr>
                <w:color w:val="000000"/>
              </w:rPr>
            </w:pPr>
            <w:r w:rsidRPr="00FB1A93">
              <w:rPr>
                <w:color w:val="000000"/>
                <w:sz w:val="22"/>
                <w:szCs w:val="22"/>
              </w:rPr>
              <w:t>From              С</w:t>
            </w:r>
          </w:p>
        </w:tc>
        <w:tc>
          <w:tcPr>
            <w:tcW w:w="1125" w:type="dxa"/>
            <w:gridSpan w:val="2"/>
            <w:tcBorders>
              <w:top w:val="single" w:sz="8" w:space="0" w:color="auto"/>
              <w:left w:val="nil"/>
              <w:bottom w:val="single" w:sz="8" w:space="0" w:color="auto"/>
              <w:right w:val="single" w:sz="8" w:space="0" w:color="auto"/>
            </w:tcBorders>
          </w:tcPr>
          <w:p w:rsidR="00B95AD3" w:rsidRPr="00FB1A93" w:rsidRDefault="00B95AD3" w:rsidP="00090219">
            <w:pPr>
              <w:jc w:val="both"/>
              <w:rPr>
                <w:color w:val="000000"/>
              </w:rPr>
            </w:pPr>
            <w:r w:rsidRPr="00FB1A93">
              <w:rPr>
                <w:color w:val="000000"/>
                <w:sz w:val="22"/>
                <w:szCs w:val="22"/>
              </w:rPr>
              <w:t>To                По</w:t>
            </w:r>
          </w:p>
        </w:tc>
        <w:tc>
          <w:tcPr>
            <w:tcW w:w="2694" w:type="dxa"/>
            <w:gridSpan w:val="2"/>
            <w:tcBorders>
              <w:top w:val="nil"/>
              <w:left w:val="nil"/>
              <w:bottom w:val="nil"/>
              <w:right w:val="single" w:sz="8" w:space="0" w:color="auto"/>
            </w:tcBorders>
          </w:tcPr>
          <w:p w:rsidR="00B95AD3" w:rsidRPr="00FB1A93" w:rsidRDefault="00B95AD3" w:rsidP="00090219">
            <w:pPr>
              <w:rPr>
                <w:color w:val="000000"/>
              </w:rPr>
            </w:pPr>
            <w:r w:rsidRPr="00FB1A93">
              <w:rPr>
                <w:color w:val="000000"/>
                <w:sz w:val="22"/>
                <w:szCs w:val="22"/>
              </w:rPr>
              <w:t>Man-day to be paid                      Человеко-дни для оплаты</w:t>
            </w:r>
          </w:p>
        </w:tc>
        <w:tc>
          <w:tcPr>
            <w:tcW w:w="2976" w:type="dxa"/>
            <w:gridSpan w:val="2"/>
            <w:tcBorders>
              <w:top w:val="nil"/>
              <w:left w:val="nil"/>
              <w:bottom w:val="nil"/>
              <w:right w:val="single" w:sz="8" w:space="0" w:color="auto"/>
            </w:tcBorders>
          </w:tcPr>
          <w:p w:rsidR="00B95AD3" w:rsidRPr="00FB1A93" w:rsidRDefault="00B95AD3" w:rsidP="00090219">
            <w:pPr>
              <w:rPr>
                <w:color w:val="000000"/>
              </w:rPr>
            </w:pPr>
            <w:r w:rsidRPr="00FB1A93">
              <w:rPr>
                <w:color w:val="000000"/>
                <w:sz w:val="22"/>
                <w:szCs w:val="22"/>
              </w:rPr>
              <w:t>Man-day to be paid                               Человеко-дни для оплаты</w:t>
            </w:r>
          </w:p>
        </w:tc>
      </w:tr>
      <w:tr w:rsidR="00B95AD3" w:rsidRPr="00FB1A93" w:rsidTr="00090219">
        <w:trPr>
          <w:trHeight w:val="575"/>
        </w:trPr>
        <w:tc>
          <w:tcPr>
            <w:tcW w:w="1180" w:type="dxa"/>
            <w:tcBorders>
              <w:top w:val="single" w:sz="8" w:space="0" w:color="auto"/>
              <w:left w:val="single" w:sz="8" w:space="0" w:color="auto"/>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001</w:t>
            </w:r>
          </w:p>
        </w:tc>
        <w:tc>
          <w:tcPr>
            <w:tcW w:w="1400" w:type="dxa"/>
            <w:tcBorders>
              <w:top w:val="single" w:sz="8" w:space="0" w:color="auto"/>
              <w:left w:val="nil"/>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001</w:t>
            </w:r>
          </w:p>
        </w:tc>
        <w:tc>
          <w:tcPr>
            <w:tcW w:w="1382" w:type="dxa"/>
            <w:tcBorders>
              <w:top w:val="single" w:sz="8" w:space="0" w:color="auto"/>
              <w:left w:val="nil"/>
              <w:bottom w:val="single" w:sz="8" w:space="0" w:color="auto"/>
              <w:right w:val="single" w:sz="8" w:space="0" w:color="auto"/>
            </w:tcBorders>
            <w:vAlign w:val="center"/>
          </w:tcPr>
          <w:p w:rsidR="00B95AD3" w:rsidRPr="00FB1A93" w:rsidRDefault="00B95AD3" w:rsidP="00090219">
            <w:pPr>
              <w:rPr>
                <w:color w:val="000000"/>
              </w:rPr>
            </w:pPr>
            <w:r w:rsidRPr="00FB1A93">
              <w:rPr>
                <w:color w:val="000000"/>
                <w:sz w:val="22"/>
                <w:szCs w:val="22"/>
              </w:rPr>
              <w:t> </w:t>
            </w:r>
          </w:p>
        </w:tc>
        <w:tc>
          <w:tcPr>
            <w:tcW w:w="1524" w:type="dxa"/>
            <w:tcBorders>
              <w:top w:val="single" w:sz="8" w:space="0" w:color="auto"/>
              <w:left w:val="nil"/>
              <w:bottom w:val="single" w:sz="8" w:space="0" w:color="auto"/>
              <w:right w:val="single" w:sz="8" w:space="0" w:color="auto"/>
            </w:tcBorders>
            <w:vAlign w:val="center"/>
          </w:tcPr>
          <w:p w:rsidR="00B95AD3" w:rsidRPr="00FB1A93" w:rsidRDefault="00B95AD3" w:rsidP="00090219">
            <w:pPr>
              <w:jc w:val="center"/>
              <w:rPr>
                <w:color w:val="000000"/>
                <w:lang w:val="en-US"/>
              </w:rPr>
            </w:pPr>
            <w:r w:rsidRPr="00FB1A93">
              <w:rPr>
                <w:color w:val="000000"/>
                <w:sz w:val="22"/>
                <w:szCs w:val="22"/>
                <w:lang w:val="en-US"/>
              </w:rPr>
              <w:t xml:space="preserve">Authorized Representative </w:t>
            </w:r>
          </w:p>
        </w:tc>
        <w:tc>
          <w:tcPr>
            <w:tcW w:w="1420" w:type="dxa"/>
            <w:tcBorders>
              <w:top w:val="single" w:sz="8" w:space="0" w:color="auto"/>
              <w:left w:val="nil"/>
              <w:bottom w:val="single" w:sz="8" w:space="0" w:color="auto"/>
              <w:right w:val="single" w:sz="8" w:space="0" w:color="auto"/>
            </w:tcBorders>
            <w:vAlign w:val="center"/>
          </w:tcPr>
          <w:p w:rsidR="00B95AD3" w:rsidRPr="00FB1A93" w:rsidRDefault="00B95AD3" w:rsidP="00090219">
            <w:pPr>
              <w:jc w:val="center"/>
              <w:rPr>
                <w:color w:val="000000"/>
                <w:lang w:val="en-US"/>
              </w:rPr>
            </w:pPr>
            <w:r w:rsidRPr="00FB1A93">
              <w:rPr>
                <w:color w:val="000000"/>
                <w:sz w:val="22"/>
                <w:szCs w:val="22"/>
                <w:lang w:val="en-US"/>
              </w:rPr>
              <w:t>Bushehr</w:t>
            </w:r>
          </w:p>
        </w:tc>
        <w:tc>
          <w:tcPr>
            <w:tcW w:w="1149" w:type="dxa"/>
            <w:tcBorders>
              <w:top w:val="nil"/>
              <w:left w:val="nil"/>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 </w:t>
            </w:r>
          </w:p>
        </w:tc>
        <w:tc>
          <w:tcPr>
            <w:tcW w:w="1125" w:type="dxa"/>
            <w:gridSpan w:val="2"/>
            <w:tcBorders>
              <w:top w:val="nil"/>
              <w:left w:val="nil"/>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 </w:t>
            </w:r>
          </w:p>
        </w:tc>
        <w:tc>
          <w:tcPr>
            <w:tcW w:w="2694" w:type="dxa"/>
            <w:gridSpan w:val="2"/>
            <w:tcBorders>
              <w:top w:val="single" w:sz="8" w:space="0" w:color="auto"/>
              <w:left w:val="nil"/>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 </w:t>
            </w:r>
          </w:p>
        </w:tc>
        <w:tc>
          <w:tcPr>
            <w:tcW w:w="2976" w:type="dxa"/>
            <w:gridSpan w:val="2"/>
            <w:tcBorders>
              <w:top w:val="single" w:sz="8" w:space="0" w:color="auto"/>
              <w:left w:val="nil"/>
              <w:bottom w:val="single" w:sz="8" w:space="0" w:color="auto"/>
              <w:right w:val="single" w:sz="8" w:space="0" w:color="auto"/>
            </w:tcBorders>
            <w:vAlign w:val="center"/>
          </w:tcPr>
          <w:p w:rsidR="00B95AD3" w:rsidRPr="00FB1A93" w:rsidRDefault="00B95AD3" w:rsidP="00090219">
            <w:pPr>
              <w:jc w:val="center"/>
              <w:rPr>
                <w:color w:val="000000"/>
              </w:rPr>
            </w:pPr>
            <w:r w:rsidRPr="00FB1A93">
              <w:rPr>
                <w:color w:val="000000"/>
                <w:sz w:val="22"/>
                <w:szCs w:val="22"/>
              </w:rPr>
              <w:t>-</w:t>
            </w:r>
          </w:p>
        </w:tc>
      </w:tr>
      <w:tr w:rsidR="00B95AD3" w:rsidRPr="00FB1A93" w:rsidTr="00090219">
        <w:trPr>
          <w:trHeight w:val="315"/>
        </w:trPr>
        <w:tc>
          <w:tcPr>
            <w:tcW w:w="1180" w:type="dxa"/>
            <w:tcBorders>
              <w:top w:val="nil"/>
              <w:left w:val="single" w:sz="8" w:space="0" w:color="auto"/>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001</w:t>
            </w:r>
          </w:p>
        </w:tc>
        <w:tc>
          <w:tcPr>
            <w:tcW w:w="1400"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002</w:t>
            </w:r>
          </w:p>
        </w:tc>
        <w:tc>
          <w:tcPr>
            <w:tcW w:w="1382" w:type="dxa"/>
            <w:tcBorders>
              <w:top w:val="nil"/>
              <w:left w:val="nil"/>
              <w:bottom w:val="single" w:sz="8" w:space="0" w:color="auto"/>
              <w:right w:val="single" w:sz="8" w:space="0" w:color="auto"/>
            </w:tcBorders>
          </w:tcPr>
          <w:p w:rsidR="00B95AD3" w:rsidRPr="00FB1A93" w:rsidRDefault="00B95AD3" w:rsidP="004455C5">
            <w:pPr>
              <w:rPr>
                <w:color w:val="000000"/>
              </w:rPr>
            </w:pPr>
            <w:r w:rsidRPr="00FB1A93">
              <w:rPr>
                <w:color w:val="000000"/>
                <w:sz w:val="22"/>
                <w:szCs w:val="22"/>
              </w:rPr>
              <w:t> </w:t>
            </w:r>
          </w:p>
        </w:tc>
        <w:tc>
          <w:tcPr>
            <w:tcW w:w="1524"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Expert</w:t>
            </w:r>
          </w:p>
        </w:tc>
        <w:tc>
          <w:tcPr>
            <w:tcW w:w="1420"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lang w:val="en-US"/>
              </w:rPr>
            </w:pPr>
            <w:r w:rsidRPr="00FB1A93">
              <w:rPr>
                <w:color w:val="000000"/>
                <w:sz w:val="22"/>
                <w:szCs w:val="22"/>
                <w:lang w:val="en-US"/>
              </w:rPr>
              <w:t>Bushehr</w:t>
            </w:r>
          </w:p>
        </w:tc>
        <w:tc>
          <w:tcPr>
            <w:tcW w:w="1149"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1125"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694"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976" w:type="dxa"/>
            <w:gridSpan w:val="2"/>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w:t>
            </w:r>
          </w:p>
        </w:tc>
      </w:tr>
      <w:tr w:rsidR="00B95AD3" w:rsidRPr="00FB1A93" w:rsidTr="00090219">
        <w:trPr>
          <w:trHeight w:val="315"/>
        </w:trPr>
        <w:tc>
          <w:tcPr>
            <w:tcW w:w="1180" w:type="dxa"/>
            <w:tcBorders>
              <w:top w:val="nil"/>
              <w:left w:val="single" w:sz="8" w:space="0" w:color="auto"/>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001</w:t>
            </w:r>
          </w:p>
        </w:tc>
        <w:tc>
          <w:tcPr>
            <w:tcW w:w="1400"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003</w:t>
            </w:r>
          </w:p>
        </w:tc>
        <w:tc>
          <w:tcPr>
            <w:tcW w:w="1382" w:type="dxa"/>
            <w:tcBorders>
              <w:top w:val="nil"/>
              <w:left w:val="nil"/>
              <w:bottom w:val="single" w:sz="8" w:space="0" w:color="auto"/>
              <w:right w:val="single" w:sz="8" w:space="0" w:color="auto"/>
            </w:tcBorders>
          </w:tcPr>
          <w:p w:rsidR="00B95AD3" w:rsidRPr="00FB1A93" w:rsidRDefault="00B95AD3" w:rsidP="004455C5">
            <w:pPr>
              <w:rPr>
                <w:color w:val="000000"/>
              </w:rPr>
            </w:pPr>
            <w:r w:rsidRPr="00FB1A93">
              <w:rPr>
                <w:color w:val="000000"/>
                <w:sz w:val="22"/>
                <w:szCs w:val="22"/>
              </w:rPr>
              <w:t> </w:t>
            </w:r>
          </w:p>
        </w:tc>
        <w:tc>
          <w:tcPr>
            <w:tcW w:w="1524"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Expert</w:t>
            </w:r>
          </w:p>
        </w:tc>
        <w:tc>
          <w:tcPr>
            <w:tcW w:w="1420"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lang w:val="en-US"/>
              </w:rPr>
            </w:pPr>
            <w:r w:rsidRPr="00FB1A93">
              <w:rPr>
                <w:color w:val="000000"/>
                <w:sz w:val="22"/>
                <w:szCs w:val="22"/>
                <w:lang w:val="en-US"/>
              </w:rPr>
              <w:t>Bushehr</w:t>
            </w:r>
          </w:p>
        </w:tc>
        <w:tc>
          <w:tcPr>
            <w:tcW w:w="1149"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1125"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694"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976" w:type="dxa"/>
            <w:gridSpan w:val="2"/>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 </w:t>
            </w:r>
          </w:p>
        </w:tc>
      </w:tr>
      <w:tr w:rsidR="00B95AD3" w:rsidRPr="00FB1A93" w:rsidTr="00090219">
        <w:trPr>
          <w:trHeight w:val="315"/>
        </w:trPr>
        <w:tc>
          <w:tcPr>
            <w:tcW w:w="1180" w:type="dxa"/>
            <w:tcBorders>
              <w:top w:val="nil"/>
              <w:left w:val="single" w:sz="8" w:space="0" w:color="auto"/>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001</w:t>
            </w:r>
          </w:p>
        </w:tc>
        <w:tc>
          <w:tcPr>
            <w:tcW w:w="1400"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004</w:t>
            </w:r>
          </w:p>
        </w:tc>
        <w:tc>
          <w:tcPr>
            <w:tcW w:w="1382" w:type="dxa"/>
            <w:tcBorders>
              <w:top w:val="nil"/>
              <w:left w:val="nil"/>
              <w:bottom w:val="single" w:sz="8" w:space="0" w:color="auto"/>
              <w:right w:val="single" w:sz="8" w:space="0" w:color="auto"/>
            </w:tcBorders>
          </w:tcPr>
          <w:p w:rsidR="00B95AD3" w:rsidRPr="00FB1A93" w:rsidRDefault="00B95AD3" w:rsidP="004455C5">
            <w:pPr>
              <w:rPr>
                <w:color w:val="000000"/>
              </w:rPr>
            </w:pPr>
            <w:r w:rsidRPr="00FB1A93">
              <w:rPr>
                <w:color w:val="000000"/>
                <w:sz w:val="22"/>
                <w:szCs w:val="22"/>
              </w:rPr>
              <w:t> </w:t>
            </w:r>
          </w:p>
        </w:tc>
        <w:tc>
          <w:tcPr>
            <w:tcW w:w="1524"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Expert</w:t>
            </w:r>
          </w:p>
        </w:tc>
        <w:tc>
          <w:tcPr>
            <w:tcW w:w="1420"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lang w:val="en-US"/>
              </w:rPr>
            </w:pPr>
            <w:r w:rsidRPr="00FB1A93">
              <w:rPr>
                <w:color w:val="000000"/>
                <w:sz w:val="22"/>
                <w:szCs w:val="22"/>
                <w:lang w:val="en-US"/>
              </w:rPr>
              <w:t>Bushehr</w:t>
            </w:r>
          </w:p>
        </w:tc>
        <w:tc>
          <w:tcPr>
            <w:tcW w:w="1149"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1125"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694"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976" w:type="dxa"/>
            <w:gridSpan w:val="2"/>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w:t>
            </w:r>
          </w:p>
        </w:tc>
      </w:tr>
      <w:tr w:rsidR="00B95AD3" w:rsidRPr="00FB1A93" w:rsidTr="00090219">
        <w:trPr>
          <w:trHeight w:val="315"/>
        </w:trPr>
        <w:tc>
          <w:tcPr>
            <w:tcW w:w="1180" w:type="dxa"/>
            <w:tcBorders>
              <w:top w:val="nil"/>
              <w:left w:val="single" w:sz="8" w:space="0" w:color="auto"/>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001</w:t>
            </w:r>
          </w:p>
        </w:tc>
        <w:tc>
          <w:tcPr>
            <w:tcW w:w="1400"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016</w:t>
            </w:r>
          </w:p>
        </w:tc>
        <w:tc>
          <w:tcPr>
            <w:tcW w:w="1382" w:type="dxa"/>
            <w:tcBorders>
              <w:top w:val="nil"/>
              <w:left w:val="nil"/>
              <w:bottom w:val="single" w:sz="8" w:space="0" w:color="auto"/>
              <w:right w:val="single" w:sz="8" w:space="0" w:color="auto"/>
            </w:tcBorders>
          </w:tcPr>
          <w:p w:rsidR="00B95AD3" w:rsidRPr="00FB1A93" w:rsidRDefault="00B95AD3" w:rsidP="004455C5">
            <w:pPr>
              <w:rPr>
                <w:color w:val="000000"/>
              </w:rPr>
            </w:pPr>
            <w:r w:rsidRPr="00FB1A93">
              <w:rPr>
                <w:color w:val="000000"/>
                <w:sz w:val="22"/>
                <w:szCs w:val="22"/>
              </w:rPr>
              <w:t> </w:t>
            </w:r>
          </w:p>
        </w:tc>
        <w:tc>
          <w:tcPr>
            <w:tcW w:w="1524" w:type="dxa"/>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Expert</w:t>
            </w:r>
          </w:p>
        </w:tc>
        <w:tc>
          <w:tcPr>
            <w:tcW w:w="1420"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lang w:val="en-US"/>
              </w:rPr>
            </w:pPr>
            <w:r w:rsidRPr="00FB1A93">
              <w:rPr>
                <w:color w:val="000000"/>
                <w:sz w:val="22"/>
                <w:szCs w:val="22"/>
                <w:lang w:val="en-US"/>
              </w:rPr>
              <w:t>Bushehr</w:t>
            </w:r>
          </w:p>
        </w:tc>
        <w:tc>
          <w:tcPr>
            <w:tcW w:w="1149" w:type="dxa"/>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1125"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694" w:type="dxa"/>
            <w:gridSpan w:val="2"/>
            <w:tcBorders>
              <w:top w:val="nil"/>
              <w:left w:val="nil"/>
              <w:bottom w:val="single" w:sz="8" w:space="0" w:color="auto"/>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976" w:type="dxa"/>
            <w:gridSpan w:val="2"/>
            <w:tcBorders>
              <w:top w:val="nil"/>
              <w:left w:val="nil"/>
              <w:bottom w:val="single" w:sz="8" w:space="0" w:color="auto"/>
              <w:right w:val="single" w:sz="8" w:space="0" w:color="auto"/>
            </w:tcBorders>
          </w:tcPr>
          <w:p w:rsidR="00B95AD3" w:rsidRPr="00FB1A93" w:rsidRDefault="00B95AD3" w:rsidP="004455C5">
            <w:pPr>
              <w:jc w:val="center"/>
              <w:rPr>
                <w:color w:val="000000"/>
              </w:rPr>
            </w:pPr>
            <w:r w:rsidRPr="00FB1A93">
              <w:rPr>
                <w:color w:val="000000"/>
                <w:sz w:val="22"/>
                <w:szCs w:val="22"/>
              </w:rPr>
              <w:t> </w:t>
            </w:r>
          </w:p>
        </w:tc>
      </w:tr>
      <w:tr w:rsidR="00B95AD3" w:rsidRPr="00FB1A93" w:rsidTr="00090219">
        <w:trPr>
          <w:trHeight w:val="300"/>
        </w:trPr>
        <w:tc>
          <w:tcPr>
            <w:tcW w:w="9180" w:type="dxa"/>
            <w:gridSpan w:val="8"/>
            <w:tcBorders>
              <w:top w:val="single" w:sz="8" w:space="0" w:color="auto"/>
              <w:left w:val="single" w:sz="8" w:space="0" w:color="auto"/>
              <w:bottom w:val="nil"/>
              <w:right w:val="single" w:sz="8" w:space="0" w:color="000000"/>
            </w:tcBorders>
          </w:tcPr>
          <w:p w:rsidR="00B95AD3" w:rsidRPr="00FB1A93" w:rsidRDefault="00B95AD3" w:rsidP="004455C5">
            <w:pPr>
              <w:jc w:val="both"/>
              <w:rPr>
                <w:color w:val="000000"/>
              </w:rPr>
            </w:pPr>
            <w:r w:rsidRPr="00FB1A93">
              <w:rPr>
                <w:color w:val="000000"/>
                <w:sz w:val="22"/>
                <w:szCs w:val="22"/>
              </w:rPr>
              <w:t>TOTAL</w:t>
            </w:r>
          </w:p>
        </w:tc>
        <w:tc>
          <w:tcPr>
            <w:tcW w:w="2694" w:type="dxa"/>
            <w:gridSpan w:val="2"/>
            <w:vMerge w:val="restart"/>
            <w:tcBorders>
              <w:top w:val="nil"/>
              <w:left w:val="single" w:sz="8" w:space="0" w:color="auto"/>
              <w:bottom w:val="single" w:sz="8" w:space="0" w:color="000000"/>
              <w:right w:val="single" w:sz="8" w:space="0" w:color="auto"/>
            </w:tcBorders>
            <w:vAlign w:val="center"/>
          </w:tcPr>
          <w:p w:rsidR="00B95AD3" w:rsidRPr="00FB1A93" w:rsidRDefault="00B95AD3" w:rsidP="004455C5">
            <w:pPr>
              <w:jc w:val="center"/>
              <w:rPr>
                <w:color w:val="000000"/>
              </w:rPr>
            </w:pPr>
            <w:r w:rsidRPr="00FB1A93">
              <w:rPr>
                <w:color w:val="000000"/>
                <w:sz w:val="22"/>
                <w:szCs w:val="22"/>
              </w:rPr>
              <w:t> </w:t>
            </w:r>
          </w:p>
        </w:tc>
        <w:tc>
          <w:tcPr>
            <w:tcW w:w="2976" w:type="dxa"/>
            <w:gridSpan w:val="2"/>
            <w:vMerge w:val="restart"/>
            <w:tcBorders>
              <w:top w:val="nil"/>
              <w:left w:val="single" w:sz="8" w:space="0" w:color="auto"/>
              <w:bottom w:val="single" w:sz="8" w:space="0" w:color="000000"/>
              <w:right w:val="single" w:sz="8" w:space="0" w:color="auto"/>
            </w:tcBorders>
          </w:tcPr>
          <w:p w:rsidR="00B95AD3" w:rsidRPr="00FB1A93" w:rsidRDefault="00B95AD3" w:rsidP="004455C5">
            <w:pPr>
              <w:jc w:val="center"/>
              <w:rPr>
                <w:color w:val="000000"/>
              </w:rPr>
            </w:pPr>
            <w:r w:rsidRPr="00FB1A93">
              <w:rPr>
                <w:color w:val="000000"/>
                <w:sz w:val="22"/>
                <w:szCs w:val="22"/>
              </w:rPr>
              <w:t> </w:t>
            </w:r>
          </w:p>
        </w:tc>
      </w:tr>
      <w:tr w:rsidR="00B95AD3" w:rsidRPr="00FB1A93" w:rsidTr="00090219">
        <w:trPr>
          <w:trHeight w:val="208"/>
        </w:trPr>
        <w:tc>
          <w:tcPr>
            <w:tcW w:w="9180" w:type="dxa"/>
            <w:gridSpan w:val="8"/>
            <w:tcBorders>
              <w:top w:val="nil"/>
              <w:left w:val="single" w:sz="8" w:space="0" w:color="auto"/>
              <w:bottom w:val="single" w:sz="8" w:space="0" w:color="auto"/>
              <w:right w:val="single" w:sz="8" w:space="0" w:color="000000"/>
            </w:tcBorders>
          </w:tcPr>
          <w:p w:rsidR="00B95AD3" w:rsidRPr="00FB1A93" w:rsidRDefault="00B95AD3" w:rsidP="004455C5">
            <w:pPr>
              <w:jc w:val="both"/>
              <w:rPr>
                <w:color w:val="000000"/>
              </w:rPr>
            </w:pPr>
            <w:r w:rsidRPr="00FB1A93">
              <w:rPr>
                <w:color w:val="000000"/>
                <w:sz w:val="22"/>
                <w:szCs w:val="22"/>
              </w:rPr>
              <w:t>ИТОГО</w:t>
            </w:r>
          </w:p>
        </w:tc>
        <w:tc>
          <w:tcPr>
            <w:tcW w:w="2694" w:type="dxa"/>
            <w:gridSpan w:val="2"/>
            <w:vMerge/>
            <w:tcBorders>
              <w:top w:val="nil"/>
              <w:left w:val="single" w:sz="8" w:space="0" w:color="auto"/>
              <w:bottom w:val="single" w:sz="8" w:space="0" w:color="000000"/>
              <w:right w:val="single" w:sz="8" w:space="0" w:color="auto"/>
            </w:tcBorders>
            <w:vAlign w:val="center"/>
          </w:tcPr>
          <w:p w:rsidR="00B95AD3" w:rsidRPr="00FB1A93" w:rsidRDefault="00B95AD3" w:rsidP="004455C5">
            <w:pPr>
              <w:rPr>
                <w:color w:val="000000"/>
              </w:rPr>
            </w:pPr>
          </w:p>
        </w:tc>
        <w:tc>
          <w:tcPr>
            <w:tcW w:w="2976" w:type="dxa"/>
            <w:gridSpan w:val="2"/>
            <w:vMerge/>
            <w:tcBorders>
              <w:top w:val="nil"/>
              <w:left w:val="single" w:sz="8" w:space="0" w:color="auto"/>
              <w:bottom w:val="single" w:sz="8" w:space="0" w:color="000000"/>
              <w:right w:val="single" w:sz="8" w:space="0" w:color="auto"/>
            </w:tcBorders>
            <w:vAlign w:val="center"/>
          </w:tcPr>
          <w:p w:rsidR="00B95AD3" w:rsidRPr="00FB1A93" w:rsidRDefault="00B95AD3" w:rsidP="004455C5">
            <w:pPr>
              <w:rPr>
                <w:color w:val="000000"/>
              </w:rPr>
            </w:pPr>
          </w:p>
        </w:tc>
      </w:tr>
      <w:tr w:rsidR="00B95AD3" w:rsidRPr="00FB1A93" w:rsidTr="00090219">
        <w:trPr>
          <w:trHeight w:val="300"/>
        </w:trPr>
        <w:tc>
          <w:tcPr>
            <w:tcW w:w="9180" w:type="dxa"/>
            <w:gridSpan w:val="8"/>
            <w:tcBorders>
              <w:top w:val="single" w:sz="8" w:space="0" w:color="auto"/>
              <w:left w:val="single" w:sz="8" w:space="0" w:color="auto"/>
              <w:bottom w:val="nil"/>
              <w:right w:val="single" w:sz="8" w:space="0" w:color="000000"/>
            </w:tcBorders>
          </w:tcPr>
          <w:p w:rsidR="00B95AD3" w:rsidRPr="00FB1A93" w:rsidRDefault="00B95AD3" w:rsidP="004455C5">
            <w:pPr>
              <w:jc w:val="both"/>
              <w:rPr>
                <w:color w:val="000000"/>
              </w:rPr>
            </w:pPr>
            <w:r w:rsidRPr="00FB1A93">
              <w:rPr>
                <w:color w:val="000000"/>
                <w:sz w:val="22"/>
                <w:szCs w:val="22"/>
              </w:rPr>
              <w:t>INTEGRATED</w:t>
            </w:r>
          </w:p>
        </w:tc>
        <w:tc>
          <w:tcPr>
            <w:tcW w:w="5670" w:type="dxa"/>
            <w:gridSpan w:val="4"/>
            <w:vMerge w:val="restart"/>
            <w:tcBorders>
              <w:top w:val="single" w:sz="8" w:space="0" w:color="auto"/>
              <w:left w:val="single" w:sz="8" w:space="0" w:color="auto"/>
              <w:bottom w:val="single" w:sz="8" w:space="0" w:color="000000"/>
              <w:right w:val="single" w:sz="8" w:space="0" w:color="000000"/>
            </w:tcBorders>
            <w:vAlign w:val="center"/>
          </w:tcPr>
          <w:p w:rsidR="00B95AD3" w:rsidRPr="00FB1A93" w:rsidRDefault="00B95AD3" w:rsidP="004455C5">
            <w:pPr>
              <w:jc w:val="center"/>
              <w:rPr>
                <w:color w:val="000000"/>
              </w:rPr>
            </w:pPr>
            <w:r w:rsidRPr="00FB1A93">
              <w:rPr>
                <w:color w:val="000000"/>
                <w:sz w:val="22"/>
                <w:szCs w:val="22"/>
              </w:rPr>
              <w:t>0,0</w:t>
            </w:r>
          </w:p>
        </w:tc>
      </w:tr>
      <w:tr w:rsidR="00B95AD3" w:rsidRPr="00FB1A93" w:rsidTr="00090219">
        <w:trPr>
          <w:trHeight w:val="188"/>
        </w:trPr>
        <w:tc>
          <w:tcPr>
            <w:tcW w:w="9180" w:type="dxa"/>
            <w:gridSpan w:val="8"/>
            <w:tcBorders>
              <w:top w:val="nil"/>
              <w:left w:val="single" w:sz="8" w:space="0" w:color="auto"/>
              <w:bottom w:val="single" w:sz="8" w:space="0" w:color="auto"/>
              <w:right w:val="single" w:sz="8" w:space="0" w:color="000000"/>
            </w:tcBorders>
          </w:tcPr>
          <w:p w:rsidR="00B95AD3" w:rsidRPr="00FB1A93" w:rsidRDefault="00B95AD3" w:rsidP="004455C5">
            <w:pPr>
              <w:jc w:val="both"/>
              <w:rPr>
                <w:color w:val="000000"/>
              </w:rPr>
            </w:pPr>
            <w:r w:rsidRPr="00FB1A93">
              <w:rPr>
                <w:color w:val="000000"/>
                <w:sz w:val="22"/>
                <w:szCs w:val="22"/>
              </w:rPr>
              <w:t>ОБЩАЯ СУММА</w:t>
            </w:r>
          </w:p>
        </w:tc>
        <w:tc>
          <w:tcPr>
            <w:tcW w:w="5670" w:type="dxa"/>
            <w:gridSpan w:val="4"/>
            <w:vMerge/>
            <w:tcBorders>
              <w:top w:val="single" w:sz="8" w:space="0" w:color="auto"/>
              <w:left w:val="single" w:sz="8" w:space="0" w:color="auto"/>
              <w:bottom w:val="single" w:sz="8" w:space="0" w:color="000000"/>
              <w:right w:val="single" w:sz="8" w:space="0" w:color="000000"/>
            </w:tcBorders>
            <w:vAlign w:val="center"/>
          </w:tcPr>
          <w:p w:rsidR="00B95AD3" w:rsidRPr="00FB1A93" w:rsidRDefault="00B95AD3" w:rsidP="004455C5">
            <w:pPr>
              <w:rPr>
                <w:color w:val="000000"/>
              </w:rPr>
            </w:pPr>
          </w:p>
        </w:tc>
      </w:tr>
      <w:tr w:rsidR="00B95AD3" w:rsidRPr="00FB1A93" w:rsidTr="00090219">
        <w:trPr>
          <w:trHeight w:val="300"/>
        </w:trPr>
        <w:tc>
          <w:tcPr>
            <w:tcW w:w="1180" w:type="dxa"/>
            <w:tcBorders>
              <w:top w:val="nil"/>
              <w:left w:val="nil"/>
              <w:bottom w:val="nil"/>
              <w:right w:val="nil"/>
            </w:tcBorders>
            <w:noWrap/>
            <w:vAlign w:val="center"/>
          </w:tcPr>
          <w:p w:rsidR="00B95AD3" w:rsidRPr="00FB1A93" w:rsidRDefault="00B95AD3" w:rsidP="004455C5">
            <w:pPr>
              <w:jc w:val="center"/>
              <w:rPr>
                <w:i/>
                <w:iCs/>
                <w:color w:val="000000"/>
              </w:rPr>
            </w:pPr>
          </w:p>
        </w:tc>
        <w:tc>
          <w:tcPr>
            <w:tcW w:w="140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82"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52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42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00" w:type="dxa"/>
            <w:gridSpan w:val="2"/>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97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3626" w:type="dxa"/>
            <w:gridSpan w:val="3"/>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rPr>
            </w:pPr>
          </w:p>
        </w:tc>
      </w:tr>
      <w:tr w:rsidR="00B95AD3" w:rsidRPr="006C6408" w:rsidTr="00EB09B3">
        <w:trPr>
          <w:trHeight w:val="300"/>
        </w:trPr>
        <w:tc>
          <w:tcPr>
            <w:tcW w:w="8206" w:type="dxa"/>
            <w:gridSpan w:val="7"/>
            <w:tcBorders>
              <w:top w:val="nil"/>
              <w:left w:val="nil"/>
              <w:bottom w:val="nil"/>
              <w:right w:val="nil"/>
            </w:tcBorders>
            <w:vAlign w:val="center"/>
          </w:tcPr>
          <w:p w:rsidR="00B95AD3" w:rsidRPr="00FB1A93" w:rsidRDefault="00B95AD3" w:rsidP="004455C5">
            <w:pPr>
              <w:rPr>
                <w:color w:val="000000"/>
                <w:lang w:val="en-US"/>
              </w:rPr>
            </w:pPr>
            <w:r w:rsidRPr="00FB1A93">
              <w:rPr>
                <w:color w:val="000000"/>
                <w:sz w:val="22"/>
                <w:szCs w:val="22"/>
                <w:lang w:val="en-US"/>
              </w:rPr>
              <w:t xml:space="preserve">On Behalf of the </w:t>
            </w:r>
            <w:r>
              <w:rPr>
                <w:color w:val="000000"/>
                <w:sz w:val="22"/>
                <w:szCs w:val="22"/>
                <w:lang w:val="en-US"/>
              </w:rPr>
              <w:t xml:space="preserve"> Principal</w:t>
            </w:r>
          </w:p>
        </w:tc>
        <w:tc>
          <w:tcPr>
            <w:tcW w:w="4600" w:type="dxa"/>
            <w:gridSpan w:val="4"/>
            <w:tcBorders>
              <w:top w:val="nil"/>
              <w:left w:val="nil"/>
              <w:bottom w:val="nil"/>
              <w:right w:val="nil"/>
            </w:tcBorders>
            <w:noWrap/>
            <w:vAlign w:val="bottom"/>
          </w:tcPr>
          <w:p w:rsidR="00B95AD3" w:rsidRPr="00FB1A93" w:rsidRDefault="00B95AD3" w:rsidP="004455C5">
            <w:pPr>
              <w:rPr>
                <w:rFonts w:ascii="Calibri" w:hAnsi="Calibri"/>
                <w:color w:val="000000"/>
                <w:lang w:val="en-US"/>
              </w:rPr>
            </w:pPr>
            <w:r w:rsidRPr="00FB1A93">
              <w:rPr>
                <w:color w:val="000000"/>
                <w:sz w:val="22"/>
                <w:szCs w:val="22"/>
                <w:lang w:val="en-US"/>
              </w:rPr>
              <w:t>On Behalf of the Contractor: Authorized Representative</w:t>
            </w: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lang w:val="en-US"/>
              </w:rPr>
            </w:pPr>
          </w:p>
        </w:tc>
      </w:tr>
      <w:tr w:rsidR="00B95AD3" w:rsidRPr="00FB1A93" w:rsidTr="00EB09B3">
        <w:trPr>
          <w:trHeight w:val="300"/>
        </w:trPr>
        <w:tc>
          <w:tcPr>
            <w:tcW w:w="8206" w:type="dxa"/>
            <w:gridSpan w:val="7"/>
            <w:tcBorders>
              <w:top w:val="nil"/>
              <w:left w:val="nil"/>
              <w:bottom w:val="nil"/>
              <w:right w:val="nil"/>
            </w:tcBorders>
            <w:vAlign w:val="center"/>
          </w:tcPr>
          <w:p w:rsidR="00B95AD3" w:rsidRPr="00FB1A93" w:rsidRDefault="00B95AD3" w:rsidP="004455C5">
            <w:pPr>
              <w:rPr>
                <w:color w:val="000000"/>
              </w:rPr>
            </w:pPr>
            <w:r w:rsidRPr="00FB1A93">
              <w:rPr>
                <w:color w:val="000000"/>
                <w:sz w:val="22"/>
                <w:szCs w:val="22"/>
              </w:rPr>
              <w:t xml:space="preserve">От лица </w:t>
            </w:r>
            <w:r w:rsidR="00FA4FE7">
              <w:rPr>
                <w:color w:val="000000"/>
                <w:sz w:val="22"/>
                <w:szCs w:val="22"/>
              </w:rPr>
              <w:t>Заказчик</w:t>
            </w:r>
            <w:r w:rsidRPr="00FB1A93">
              <w:rPr>
                <w:color w:val="000000"/>
                <w:sz w:val="22"/>
                <w:szCs w:val="22"/>
              </w:rPr>
              <w:t>а</w:t>
            </w:r>
          </w:p>
        </w:tc>
        <w:tc>
          <w:tcPr>
            <w:tcW w:w="4600" w:type="dxa"/>
            <w:gridSpan w:val="4"/>
            <w:tcBorders>
              <w:top w:val="nil"/>
              <w:left w:val="nil"/>
              <w:bottom w:val="nil"/>
              <w:right w:val="nil"/>
            </w:tcBorders>
            <w:noWrap/>
            <w:vAlign w:val="bottom"/>
          </w:tcPr>
          <w:p w:rsidR="00B95AD3" w:rsidRPr="00FB1A93" w:rsidRDefault="00B95AD3" w:rsidP="004455C5">
            <w:pPr>
              <w:rPr>
                <w:rFonts w:ascii="Calibri" w:hAnsi="Calibri"/>
                <w:color w:val="000000"/>
              </w:rPr>
            </w:pPr>
            <w:r w:rsidRPr="00FB1A93">
              <w:rPr>
                <w:color w:val="000000"/>
                <w:sz w:val="22"/>
                <w:szCs w:val="22"/>
              </w:rPr>
              <w:t>От лица Подрядчика: полномочный представитель</w:t>
            </w: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rPr>
            </w:pPr>
          </w:p>
        </w:tc>
      </w:tr>
      <w:tr w:rsidR="00B95AD3" w:rsidRPr="00FB1A93" w:rsidTr="00090219">
        <w:trPr>
          <w:trHeight w:val="300"/>
        </w:trPr>
        <w:tc>
          <w:tcPr>
            <w:tcW w:w="1180" w:type="dxa"/>
            <w:tcBorders>
              <w:top w:val="nil"/>
              <w:left w:val="nil"/>
              <w:bottom w:val="nil"/>
              <w:right w:val="nil"/>
            </w:tcBorders>
            <w:noWrap/>
            <w:vAlign w:val="center"/>
          </w:tcPr>
          <w:p w:rsidR="00B95AD3" w:rsidRPr="00FB1A93" w:rsidRDefault="00B95AD3" w:rsidP="004455C5">
            <w:pPr>
              <w:jc w:val="center"/>
              <w:rPr>
                <w:i/>
                <w:iCs/>
                <w:color w:val="000000"/>
              </w:rPr>
            </w:pPr>
          </w:p>
        </w:tc>
        <w:tc>
          <w:tcPr>
            <w:tcW w:w="140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82"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52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42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00" w:type="dxa"/>
            <w:gridSpan w:val="2"/>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97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3626" w:type="dxa"/>
            <w:gridSpan w:val="3"/>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rPr>
            </w:pPr>
          </w:p>
        </w:tc>
      </w:tr>
      <w:tr w:rsidR="00B95AD3" w:rsidRPr="00FB1A93" w:rsidTr="00090219">
        <w:trPr>
          <w:trHeight w:val="300"/>
        </w:trPr>
        <w:tc>
          <w:tcPr>
            <w:tcW w:w="1180" w:type="dxa"/>
            <w:tcBorders>
              <w:top w:val="nil"/>
              <w:left w:val="nil"/>
              <w:bottom w:val="nil"/>
              <w:right w:val="nil"/>
            </w:tcBorders>
            <w:noWrap/>
            <w:vAlign w:val="center"/>
          </w:tcPr>
          <w:p w:rsidR="00B95AD3" w:rsidRPr="00FB1A93" w:rsidRDefault="00B95AD3" w:rsidP="004455C5">
            <w:pPr>
              <w:jc w:val="center"/>
              <w:rPr>
                <w:i/>
                <w:iCs/>
                <w:color w:val="000000"/>
              </w:rPr>
            </w:pPr>
          </w:p>
        </w:tc>
        <w:tc>
          <w:tcPr>
            <w:tcW w:w="140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82"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52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42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00" w:type="dxa"/>
            <w:gridSpan w:val="2"/>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97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3626" w:type="dxa"/>
            <w:gridSpan w:val="3"/>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rPr>
            </w:pPr>
          </w:p>
        </w:tc>
      </w:tr>
      <w:tr w:rsidR="00B95AD3" w:rsidRPr="00FB1A93" w:rsidTr="00090219">
        <w:trPr>
          <w:trHeight w:val="300"/>
        </w:trPr>
        <w:tc>
          <w:tcPr>
            <w:tcW w:w="1180" w:type="dxa"/>
            <w:tcBorders>
              <w:top w:val="nil"/>
              <w:left w:val="nil"/>
              <w:bottom w:val="nil"/>
              <w:right w:val="nil"/>
            </w:tcBorders>
            <w:noWrap/>
            <w:vAlign w:val="center"/>
          </w:tcPr>
          <w:p w:rsidR="00B95AD3" w:rsidRPr="00FB1A93" w:rsidRDefault="00B95AD3" w:rsidP="004455C5">
            <w:pPr>
              <w:jc w:val="center"/>
              <w:rPr>
                <w:i/>
                <w:iCs/>
                <w:color w:val="000000"/>
              </w:rPr>
            </w:pPr>
          </w:p>
        </w:tc>
        <w:tc>
          <w:tcPr>
            <w:tcW w:w="140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82"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52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420"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1300" w:type="dxa"/>
            <w:gridSpan w:val="2"/>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974" w:type="dxa"/>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3626" w:type="dxa"/>
            <w:gridSpan w:val="3"/>
            <w:tcBorders>
              <w:top w:val="nil"/>
              <w:left w:val="nil"/>
              <w:bottom w:val="nil"/>
              <w:right w:val="nil"/>
            </w:tcBorders>
            <w:noWrap/>
            <w:vAlign w:val="bottom"/>
          </w:tcPr>
          <w:p w:rsidR="00B95AD3" w:rsidRPr="00FB1A93" w:rsidRDefault="00B95AD3" w:rsidP="004455C5">
            <w:pPr>
              <w:rPr>
                <w:rFonts w:ascii="Calibri" w:hAnsi="Calibri"/>
                <w:color w:val="000000"/>
              </w:rPr>
            </w:pPr>
          </w:p>
        </w:tc>
        <w:tc>
          <w:tcPr>
            <w:tcW w:w="2044" w:type="dxa"/>
            <w:tcBorders>
              <w:top w:val="nil"/>
              <w:left w:val="nil"/>
              <w:bottom w:val="nil"/>
              <w:right w:val="nil"/>
            </w:tcBorders>
            <w:noWrap/>
            <w:vAlign w:val="bottom"/>
          </w:tcPr>
          <w:p w:rsidR="00B95AD3" w:rsidRPr="00FB1A93" w:rsidRDefault="00B95AD3" w:rsidP="004455C5">
            <w:pPr>
              <w:rPr>
                <w:rFonts w:ascii="Calibri" w:hAnsi="Calibri"/>
                <w:color w:val="000000"/>
              </w:rPr>
            </w:pPr>
          </w:p>
        </w:tc>
      </w:tr>
      <w:tr w:rsidR="00B95AD3" w:rsidRPr="00FB1A93" w:rsidTr="00090219">
        <w:trPr>
          <w:trHeight w:val="300"/>
        </w:trPr>
        <w:tc>
          <w:tcPr>
            <w:tcW w:w="14850" w:type="dxa"/>
            <w:gridSpan w:val="12"/>
            <w:tcBorders>
              <w:top w:val="nil"/>
              <w:left w:val="nil"/>
              <w:bottom w:val="nil"/>
              <w:right w:val="nil"/>
            </w:tcBorders>
            <w:vAlign w:val="center"/>
          </w:tcPr>
          <w:p w:rsidR="00B95AD3" w:rsidRPr="00FB1A93" w:rsidRDefault="00B95AD3" w:rsidP="004455C5">
            <w:pPr>
              <w:rPr>
                <w:color w:val="000000"/>
              </w:rPr>
            </w:pPr>
          </w:p>
        </w:tc>
      </w:tr>
      <w:tr w:rsidR="00B95AD3" w:rsidRPr="00FB1A93" w:rsidTr="00090219">
        <w:trPr>
          <w:trHeight w:val="300"/>
        </w:trPr>
        <w:tc>
          <w:tcPr>
            <w:tcW w:w="14850" w:type="dxa"/>
            <w:gridSpan w:val="12"/>
            <w:tcBorders>
              <w:top w:val="nil"/>
              <w:left w:val="nil"/>
              <w:bottom w:val="nil"/>
              <w:right w:val="nil"/>
            </w:tcBorders>
            <w:vAlign w:val="center"/>
          </w:tcPr>
          <w:p w:rsidR="00B95AD3" w:rsidRPr="00FB1A93" w:rsidRDefault="00B95AD3" w:rsidP="004455C5">
            <w:pPr>
              <w:rPr>
                <w:color w:val="000000"/>
              </w:rPr>
            </w:pPr>
          </w:p>
        </w:tc>
      </w:tr>
    </w:tbl>
    <w:p w:rsidR="00B95AD3" w:rsidRPr="00FB1A93" w:rsidRDefault="00B95AD3" w:rsidP="007D2CA5">
      <w:pPr>
        <w:spacing w:before="408"/>
        <w:ind w:left="10"/>
        <w:rPr>
          <w:b/>
          <w:bCs/>
          <w:lang w:val="en-US"/>
        </w:rPr>
      </w:pP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spacing w:val="-1"/>
        </w:rPr>
        <w:tab/>
      </w:r>
      <w:r w:rsidRPr="00FB1A93">
        <w:rPr>
          <w:b/>
          <w:bCs/>
          <w:lang w:val="en-US"/>
        </w:rPr>
        <w:t>Appendix 6</w:t>
      </w:r>
    </w:p>
    <w:p w:rsidR="00B95AD3" w:rsidRPr="00FB1A93" w:rsidRDefault="00B95AD3" w:rsidP="006C6408">
      <w:pPr>
        <w:tabs>
          <w:tab w:val="left" w:pos="8430"/>
        </w:tabs>
        <w:spacing w:line="283" w:lineRule="exact"/>
        <w:ind w:leftChars="251" w:left="602" w:right="-31" w:firstLineChars="238" w:firstLine="571"/>
        <w:rPr>
          <w:b/>
          <w:bCs/>
          <w:lang w:val="en-US"/>
        </w:rPr>
      </w:pP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rPr>
        <w:t>Приложение</w:t>
      </w:r>
      <w:r w:rsidRPr="00FB1A93">
        <w:rPr>
          <w:b/>
          <w:bCs/>
          <w:lang w:val="en-US"/>
        </w:rPr>
        <w:t xml:space="preserve"> 6</w:t>
      </w:r>
    </w:p>
    <w:p w:rsidR="00B95AD3" w:rsidRPr="00FB1A93" w:rsidRDefault="00B95AD3" w:rsidP="00CE17E7">
      <w:pPr>
        <w:tabs>
          <w:tab w:val="left" w:pos="8430"/>
        </w:tabs>
        <w:spacing w:line="283" w:lineRule="exact"/>
        <w:ind w:leftChars="251" w:left="602" w:right="3662" w:firstLineChars="238" w:firstLine="524"/>
        <w:rPr>
          <w:b/>
          <w:bCs/>
          <w:sz w:val="22"/>
          <w:lang w:val="en-US"/>
        </w:rPr>
      </w:pPr>
    </w:p>
    <w:p w:rsidR="009C632C" w:rsidRDefault="00B95AD3" w:rsidP="00CE17E7">
      <w:pPr>
        <w:tabs>
          <w:tab w:val="left" w:pos="8430"/>
        </w:tabs>
        <w:spacing w:line="283" w:lineRule="exact"/>
        <w:ind w:leftChars="251" w:left="602" w:right="111" w:firstLineChars="238" w:firstLine="617"/>
        <w:rPr>
          <w:b/>
          <w:bCs/>
          <w:sz w:val="26"/>
          <w:szCs w:val="26"/>
          <w:lang w:val="en-US"/>
        </w:rPr>
      </w:pPr>
      <w:r w:rsidRPr="00FB1A93">
        <w:rPr>
          <w:b/>
          <w:bCs/>
          <w:spacing w:val="-1"/>
          <w:sz w:val="26"/>
          <w:szCs w:val="26"/>
          <w:lang w:val="en-US"/>
        </w:rPr>
        <w:t xml:space="preserve">                                                  Acceptance certificate on rendered services </w:t>
      </w:r>
      <w:r w:rsidRPr="00FB1A93">
        <w:rPr>
          <w:rStyle w:val="FontStyle11"/>
          <w:rFonts w:ascii="Times New Roman" w:hAnsi="Times New Roman"/>
          <w:bCs/>
          <w:sz w:val="26"/>
          <w:szCs w:val="26"/>
          <w:lang w:val="en-US"/>
        </w:rPr>
        <w:t xml:space="preserve">at </w:t>
      </w:r>
      <w:r w:rsidRPr="00FB1A93">
        <w:rPr>
          <w:rStyle w:val="FontStyle11"/>
          <w:rFonts w:ascii="Times New Roman" w:hAnsi="Times New Roman"/>
          <w:bCs/>
          <w:sz w:val="26"/>
          <w:szCs w:val="26"/>
        </w:rPr>
        <w:t>В</w:t>
      </w:r>
      <w:r w:rsidRPr="00FB1A93">
        <w:rPr>
          <w:rStyle w:val="FontStyle11"/>
          <w:rFonts w:ascii="Times New Roman" w:hAnsi="Times New Roman"/>
          <w:bCs/>
          <w:sz w:val="26"/>
          <w:szCs w:val="26"/>
          <w:lang w:val="en-US"/>
        </w:rPr>
        <w:t>NPP unit 1</w:t>
      </w:r>
      <w:r w:rsidRPr="00FB1A93">
        <w:rPr>
          <w:b/>
          <w:bCs/>
          <w:spacing w:val="-1"/>
          <w:sz w:val="26"/>
          <w:szCs w:val="26"/>
          <w:lang w:val="en-US"/>
        </w:rPr>
        <w:t xml:space="preserve"> </w:t>
      </w:r>
    </w:p>
    <w:p w:rsidR="00B95AD3" w:rsidRPr="00FB1A93" w:rsidRDefault="00B95AD3" w:rsidP="00AE1B2C">
      <w:pPr>
        <w:tabs>
          <w:tab w:val="left" w:pos="8430"/>
        </w:tabs>
        <w:spacing w:line="283" w:lineRule="exact"/>
        <w:ind w:leftChars="251" w:left="602" w:right="3662" w:firstLineChars="238" w:firstLine="509"/>
        <w:rPr>
          <w:spacing w:val="-6"/>
          <w:sz w:val="22"/>
          <w:lang w:val="en-US"/>
        </w:rPr>
      </w:pPr>
    </w:p>
    <w:p w:rsidR="00B95AD3" w:rsidRPr="00FB1A93" w:rsidRDefault="00B95AD3" w:rsidP="00C55424">
      <w:pPr>
        <w:pStyle w:val="Style1"/>
        <w:widowControl/>
        <w:spacing w:before="62"/>
        <w:ind w:left="3938" w:firstLine="310"/>
        <w:rPr>
          <w:rStyle w:val="FontStyle11"/>
          <w:rFonts w:ascii="Times New Roman" w:hAnsi="Times New Roman"/>
          <w:bCs/>
          <w:sz w:val="26"/>
          <w:szCs w:val="26"/>
        </w:rPr>
      </w:pPr>
      <w:r w:rsidRPr="00FB1A93">
        <w:rPr>
          <w:rStyle w:val="FontStyle11"/>
          <w:rFonts w:ascii="Times New Roman" w:hAnsi="Times New Roman"/>
          <w:bCs/>
          <w:sz w:val="26"/>
          <w:szCs w:val="26"/>
        </w:rPr>
        <w:t>Акт сдачи-приемки оказанных услуг на блоке № 1 БАЭС</w:t>
      </w:r>
    </w:p>
    <w:tbl>
      <w:tblPr>
        <w:tblW w:w="1587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1"/>
        <w:gridCol w:w="7796"/>
      </w:tblGrid>
      <w:tr w:rsidR="00B95AD3" w:rsidRPr="00FB1A93" w:rsidTr="00C061E6">
        <w:tc>
          <w:tcPr>
            <w:tcW w:w="8081" w:type="dxa"/>
          </w:tcPr>
          <w:p w:rsidR="00B95AD3" w:rsidRPr="00FB1A93" w:rsidRDefault="00B95AD3" w:rsidP="00C061E6">
            <w:pPr>
              <w:pStyle w:val="Style2"/>
              <w:widowControl/>
              <w:spacing w:before="62" w:line="276" w:lineRule="auto"/>
              <w:rPr>
                <w:rStyle w:val="FontStyle12"/>
                <w:lang w:val="en-US"/>
              </w:rPr>
            </w:pPr>
            <w:r w:rsidRPr="00FB1A93">
              <w:rPr>
                <w:rStyle w:val="FontStyle12"/>
                <w:lang w:val="en-US"/>
              </w:rPr>
              <w:t>Herewith is to confirm that we, undersigned, representatives of JSC Concern Rosenergoatom and AEOI made this Certificate in accordance with the Contract № _____ (Id. № dated) the Contractor (its subcontractors) rendered the consulting services and developed the justified technical offers to the programs MF, IR and Control Panels.</w:t>
            </w:r>
          </w:p>
          <w:p w:rsidR="00B95AD3" w:rsidRPr="00FB1A93" w:rsidRDefault="00B95AD3" w:rsidP="00C061E6">
            <w:pPr>
              <w:pStyle w:val="Style2"/>
              <w:widowControl/>
              <w:spacing w:line="276" w:lineRule="auto"/>
              <w:ind w:left="691" w:firstLine="0"/>
              <w:jc w:val="left"/>
              <w:rPr>
                <w:rStyle w:val="FontStyle12"/>
                <w:lang w:val="en-US"/>
              </w:rPr>
            </w:pPr>
            <w:r w:rsidRPr="00FB1A93">
              <w:rPr>
                <w:rStyle w:val="FontStyle12"/>
                <w:lang w:val="en-US"/>
              </w:rPr>
              <w:t>The services have been rendered in full scope and with due quality.</w:t>
            </w:r>
          </w:p>
          <w:p w:rsidR="00B95AD3" w:rsidRPr="00FB1A93" w:rsidRDefault="00B95AD3" w:rsidP="00C061E6">
            <w:pPr>
              <w:pStyle w:val="Style2"/>
              <w:widowControl/>
              <w:spacing w:line="276" w:lineRule="auto"/>
              <w:ind w:left="686" w:firstLine="0"/>
              <w:jc w:val="left"/>
              <w:rPr>
                <w:rStyle w:val="FontStyle12"/>
                <w:lang w:val="en-US"/>
              </w:rPr>
            </w:pPr>
            <w:r w:rsidRPr="00FB1A93">
              <w:rPr>
                <w:rStyle w:val="FontStyle12"/>
                <w:lang w:val="en-US"/>
              </w:rPr>
              <w:t xml:space="preserve">The </w:t>
            </w:r>
            <w:r>
              <w:rPr>
                <w:rStyle w:val="FontStyle12"/>
                <w:lang w:val="en-US"/>
              </w:rPr>
              <w:t xml:space="preserve"> Principal</w:t>
            </w:r>
            <w:r w:rsidRPr="00FB1A93">
              <w:rPr>
                <w:rStyle w:val="FontStyle12"/>
                <w:lang w:val="en-US"/>
              </w:rPr>
              <w:t xml:space="preserve"> does not have any reclamation with respect to the activities above.</w:t>
            </w:r>
          </w:p>
          <w:p w:rsidR="00B95AD3" w:rsidRPr="00FB1A93" w:rsidRDefault="00B95AD3" w:rsidP="00F5582C">
            <w:pPr>
              <w:pStyle w:val="Style2"/>
              <w:widowControl/>
              <w:spacing w:line="276" w:lineRule="auto"/>
              <w:ind w:firstLine="0"/>
              <w:jc w:val="left"/>
              <w:rPr>
                <w:rStyle w:val="FontStyle11"/>
                <w:rFonts w:ascii="Times New Roman" w:hAnsi="Times New Roman" w:cs="Calibri"/>
                <w:b w:val="0"/>
                <w:lang w:val="en-US"/>
              </w:rPr>
            </w:pPr>
            <w:r w:rsidRPr="00FB1A93">
              <w:rPr>
                <w:rStyle w:val="FontStyle12"/>
                <w:lang w:val="en-US"/>
              </w:rPr>
              <w:t>According to TCP letter No the price for the rendered services is …….. (……….00/100) USD.</w:t>
            </w:r>
          </w:p>
        </w:tc>
        <w:tc>
          <w:tcPr>
            <w:tcW w:w="7796" w:type="dxa"/>
          </w:tcPr>
          <w:p w:rsidR="00B95AD3" w:rsidRPr="00FB1A93" w:rsidRDefault="00B95AD3" w:rsidP="00C061E6">
            <w:pPr>
              <w:pStyle w:val="Style2"/>
              <w:widowControl/>
              <w:spacing w:before="62" w:line="276" w:lineRule="auto"/>
              <w:rPr>
                <w:rStyle w:val="FontStyle12"/>
              </w:rPr>
            </w:pPr>
            <w:r w:rsidRPr="00FB1A93">
              <w:rPr>
                <w:rStyle w:val="FontStyle12"/>
              </w:rPr>
              <w:t xml:space="preserve">Мы, нижеподписавшиеся, представители ОАО «Концерн Росэнергоатом» и </w:t>
            </w:r>
            <w:r w:rsidRPr="00FB1A93">
              <w:rPr>
                <w:rStyle w:val="FontStyle12"/>
                <w:lang w:val="en-US"/>
              </w:rPr>
              <w:t>AEOI</w:t>
            </w:r>
            <w:r w:rsidRPr="00FB1A93">
              <w:rPr>
                <w:rStyle w:val="FontStyle12"/>
              </w:rPr>
              <w:t xml:space="preserve"> составили настоящий акт о том, что в соответствии с контрактом № ____ (рег. №  от) Подрядчик (его субподрядчики) оказал услуги и подготовил обоснованные технические предложения по программам </w:t>
            </w:r>
            <w:r w:rsidRPr="00FB1A93">
              <w:rPr>
                <w:rStyle w:val="FontStyle12"/>
                <w:lang w:val="en-US"/>
              </w:rPr>
              <w:t>MF</w:t>
            </w:r>
            <w:r w:rsidRPr="00FB1A93">
              <w:rPr>
                <w:rStyle w:val="FontStyle12"/>
              </w:rPr>
              <w:t>, ИР и «Панели управления».</w:t>
            </w:r>
          </w:p>
          <w:p w:rsidR="00B95AD3" w:rsidRPr="00FB1A93" w:rsidRDefault="00B95AD3" w:rsidP="00C061E6">
            <w:pPr>
              <w:pStyle w:val="Style2"/>
              <w:widowControl/>
              <w:spacing w:line="276" w:lineRule="auto"/>
              <w:ind w:left="691" w:firstLine="0"/>
              <w:jc w:val="left"/>
              <w:rPr>
                <w:rStyle w:val="FontStyle12"/>
              </w:rPr>
            </w:pPr>
            <w:r w:rsidRPr="00FB1A93">
              <w:rPr>
                <w:rStyle w:val="FontStyle12"/>
              </w:rPr>
              <w:t>Услуги оказаны в полном объеме и с надлежащим качеством.</w:t>
            </w:r>
          </w:p>
          <w:p w:rsidR="00B95AD3" w:rsidRPr="00FB1A93" w:rsidRDefault="00B95AD3" w:rsidP="00C061E6">
            <w:pPr>
              <w:pStyle w:val="Style2"/>
              <w:widowControl/>
              <w:spacing w:line="276" w:lineRule="auto"/>
              <w:ind w:left="686" w:firstLine="0"/>
              <w:jc w:val="left"/>
              <w:rPr>
                <w:rFonts w:ascii="Times New Roman" w:hAnsi="Times New Roman"/>
              </w:rPr>
            </w:pPr>
            <w:r w:rsidRPr="00FB1A93">
              <w:rPr>
                <w:rStyle w:val="FontStyle12"/>
              </w:rPr>
              <w:t xml:space="preserve">Претензий со стороны </w:t>
            </w:r>
            <w:r w:rsidR="00FA4FE7">
              <w:rPr>
                <w:rStyle w:val="FontStyle12"/>
              </w:rPr>
              <w:t>Заказчик</w:t>
            </w:r>
            <w:r w:rsidRPr="00FB1A93">
              <w:rPr>
                <w:rStyle w:val="FontStyle12"/>
              </w:rPr>
              <w:t>а нет.</w:t>
            </w:r>
          </w:p>
          <w:p w:rsidR="00B95AD3" w:rsidRPr="00FB1A93" w:rsidRDefault="00B95AD3" w:rsidP="00F5582C">
            <w:pPr>
              <w:pStyle w:val="Style2"/>
              <w:widowControl/>
              <w:spacing w:line="276" w:lineRule="auto"/>
              <w:ind w:firstLine="0"/>
              <w:jc w:val="left"/>
              <w:rPr>
                <w:rStyle w:val="FontStyle11"/>
                <w:rFonts w:ascii="Times New Roman" w:hAnsi="Times New Roman" w:cs="Calibri"/>
                <w:b w:val="0"/>
              </w:rPr>
            </w:pPr>
            <w:r w:rsidRPr="00FB1A93">
              <w:rPr>
                <w:rStyle w:val="FontStyle12"/>
              </w:rPr>
              <w:t xml:space="preserve">В соответствии с ТКП письмо №000 стоимость услуг составляет ……… (………… 00/100)   </w:t>
            </w:r>
            <w:r w:rsidRPr="00FB1A93">
              <w:rPr>
                <w:rStyle w:val="FontStyle12"/>
                <w:lang w:val="en-US"/>
              </w:rPr>
              <w:t>USD</w:t>
            </w:r>
            <w:r w:rsidRPr="00FB1A93">
              <w:rPr>
                <w:rStyle w:val="FontStyle12"/>
              </w:rPr>
              <w:t>.</w:t>
            </w:r>
          </w:p>
        </w:tc>
      </w:tr>
    </w:tbl>
    <w:p w:rsidR="00B95AD3" w:rsidRPr="00FB1A93" w:rsidRDefault="00B95AD3" w:rsidP="00C55424">
      <w:pPr>
        <w:pStyle w:val="Style2"/>
        <w:widowControl/>
        <w:spacing w:line="240" w:lineRule="auto"/>
        <w:ind w:firstLine="0"/>
        <w:rPr>
          <w:rStyle w:val="FontStyle11"/>
          <w:rFonts w:cs="Calibri"/>
          <w:bCs/>
          <w:sz w:val="28"/>
          <w:szCs w:val="28"/>
          <w:lang w:val="en-US"/>
        </w:rPr>
      </w:pPr>
    </w:p>
    <w:tbl>
      <w:tblPr>
        <w:tblW w:w="0" w:type="auto"/>
        <w:tblLook w:val="01E0"/>
      </w:tblPr>
      <w:tblGrid>
        <w:gridCol w:w="7525"/>
        <w:gridCol w:w="7544"/>
      </w:tblGrid>
      <w:tr w:rsidR="00B95AD3" w:rsidRPr="006C6408" w:rsidTr="007770A4">
        <w:tc>
          <w:tcPr>
            <w:tcW w:w="7650" w:type="dxa"/>
          </w:tcPr>
          <w:p w:rsidR="00B95AD3" w:rsidRPr="00FB1A93" w:rsidRDefault="00B95AD3" w:rsidP="007770A4">
            <w:pPr>
              <w:pStyle w:val="Style2"/>
              <w:widowControl/>
              <w:spacing w:line="240" w:lineRule="auto"/>
              <w:ind w:firstLine="134"/>
              <w:rPr>
                <w:rStyle w:val="FontStyle11"/>
                <w:rFonts w:cs="Calibri"/>
                <w:bCs/>
                <w:sz w:val="28"/>
                <w:szCs w:val="28"/>
                <w:lang w:val="en-US"/>
              </w:rPr>
            </w:pPr>
          </w:p>
          <w:p w:rsidR="00B95AD3" w:rsidRPr="00FB1A93" w:rsidRDefault="00B95AD3" w:rsidP="00865044">
            <w:pPr>
              <w:pStyle w:val="Style2"/>
              <w:widowControl/>
              <w:spacing w:line="240" w:lineRule="auto"/>
              <w:ind w:firstLine="0"/>
              <w:rPr>
                <w:rStyle w:val="FontStyle12"/>
                <w:lang w:val="en-US"/>
              </w:rPr>
            </w:pPr>
            <w:r w:rsidRPr="00FB1A93">
              <w:rPr>
                <w:rStyle w:val="FontStyle12"/>
                <w:lang w:val="en-US"/>
              </w:rPr>
              <w:t>From</w:t>
            </w:r>
            <w:r w:rsidRPr="00FB1A93">
              <w:rPr>
                <w:rStyle w:val="FontStyle12"/>
              </w:rPr>
              <w:t xml:space="preserve"> </w:t>
            </w:r>
            <w:r w:rsidRPr="00FB1A93">
              <w:rPr>
                <w:rStyle w:val="FontStyle12"/>
                <w:lang w:val="en-US"/>
              </w:rPr>
              <w:t>AEOI</w:t>
            </w:r>
          </w:p>
          <w:p w:rsidR="00B95AD3" w:rsidRPr="00FB1A93" w:rsidRDefault="00B95AD3" w:rsidP="00865044">
            <w:pPr>
              <w:pStyle w:val="Style2"/>
              <w:widowControl/>
              <w:spacing w:line="240" w:lineRule="auto"/>
              <w:ind w:firstLine="0"/>
              <w:rPr>
                <w:rStyle w:val="FontStyle11"/>
                <w:rFonts w:cs="Calibri"/>
                <w:bCs/>
                <w:sz w:val="28"/>
                <w:szCs w:val="28"/>
                <w:lang w:val="en-US"/>
              </w:rPr>
            </w:pPr>
            <w:r w:rsidRPr="00FB1A93">
              <w:rPr>
                <w:rStyle w:val="FontStyle12"/>
              </w:rPr>
              <w:t xml:space="preserve">От </w:t>
            </w:r>
            <w:r w:rsidRPr="00FB1A93">
              <w:rPr>
                <w:rStyle w:val="FontStyle12"/>
                <w:lang w:val="en-US"/>
              </w:rPr>
              <w:t>AEOI</w:t>
            </w:r>
          </w:p>
        </w:tc>
        <w:tc>
          <w:tcPr>
            <w:tcW w:w="7650" w:type="dxa"/>
          </w:tcPr>
          <w:p w:rsidR="00B95AD3" w:rsidRPr="00FB1A93" w:rsidRDefault="00B95AD3" w:rsidP="007770A4">
            <w:pPr>
              <w:pStyle w:val="Style2"/>
              <w:widowControl/>
              <w:tabs>
                <w:tab w:val="right" w:pos="15398"/>
              </w:tabs>
              <w:spacing w:line="240" w:lineRule="auto"/>
              <w:ind w:firstLine="106"/>
              <w:jc w:val="left"/>
              <w:rPr>
                <w:rStyle w:val="FontStyle12"/>
                <w:lang w:val="en-US"/>
              </w:rPr>
            </w:pPr>
            <w:r w:rsidRPr="00FB1A93">
              <w:rPr>
                <w:rStyle w:val="FontStyle12"/>
                <w:lang w:val="en-US"/>
              </w:rPr>
              <w:t xml:space="preserve">                                                             </w:t>
            </w:r>
          </w:p>
          <w:p w:rsidR="00B95AD3" w:rsidRPr="00FB1A93" w:rsidRDefault="00B95AD3" w:rsidP="007770A4">
            <w:pPr>
              <w:pStyle w:val="Style2"/>
              <w:widowControl/>
              <w:tabs>
                <w:tab w:val="right" w:pos="15398"/>
              </w:tabs>
              <w:spacing w:line="240" w:lineRule="auto"/>
              <w:ind w:firstLine="106"/>
              <w:jc w:val="left"/>
              <w:rPr>
                <w:rStyle w:val="FontStyle12"/>
                <w:lang w:val="en-US"/>
              </w:rPr>
            </w:pPr>
            <w:r w:rsidRPr="00FB1A93">
              <w:rPr>
                <w:rStyle w:val="FontStyle12"/>
                <w:lang w:val="en-US"/>
              </w:rPr>
              <w:t xml:space="preserve">From JSC Concern Rosenergoatom </w:t>
            </w:r>
          </w:p>
          <w:p w:rsidR="00B95AD3" w:rsidRPr="00FB1A93" w:rsidRDefault="00B95AD3" w:rsidP="007770A4">
            <w:pPr>
              <w:pStyle w:val="Style2"/>
              <w:widowControl/>
              <w:tabs>
                <w:tab w:val="right" w:pos="15398"/>
              </w:tabs>
              <w:spacing w:line="240" w:lineRule="auto"/>
              <w:ind w:firstLine="106"/>
              <w:jc w:val="left"/>
              <w:rPr>
                <w:rStyle w:val="FontStyle12"/>
                <w:lang w:val="en-US"/>
              </w:rPr>
            </w:pPr>
            <w:r w:rsidRPr="00FB1A93">
              <w:rPr>
                <w:rStyle w:val="FontStyle12"/>
              </w:rPr>
              <w:t>От</w:t>
            </w:r>
            <w:r w:rsidRPr="00FB1A93">
              <w:rPr>
                <w:rStyle w:val="FontStyle12"/>
                <w:lang w:val="en-US"/>
              </w:rPr>
              <w:t xml:space="preserve"> </w:t>
            </w:r>
            <w:r w:rsidRPr="00FB1A93">
              <w:rPr>
                <w:rStyle w:val="FontStyle12"/>
              </w:rPr>
              <w:t>ОАО</w:t>
            </w:r>
            <w:r w:rsidRPr="00FB1A93">
              <w:rPr>
                <w:rStyle w:val="FontStyle12"/>
                <w:lang w:val="en-US"/>
              </w:rPr>
              <w:t xml:space="preserve"> «</w:t>
            </w:r>
            <w:r w:rsidRPr="00FB1A93">
              <w:rPr>
                <w:rStyle w:val="FontStyle12"/>
              </w:rPr>
              <w:t>Концерн</w:t>
            </w:r>
            <w:r w:rsidRPr="00FB1A93">
              <w:rPr>
                <w:rStyle w:val="FontStyle12"/>
                <w:lang w:val="en-US"/>
              </w:rPr>
              <w:t xml:space="preserve"> </w:t>
            </w:r>
            <w:r w:rsidRPr="00FB1A93">
              <w:rPr>
                <w:rStyle w:val="FontStyle12"/>
              </w:rPr>
              <w:t>Росэнергоатом</w:t>
            </w:r>
            <w:r w:rsidRPr="00FB1A93">
              <w:rPr>
                <w:rStyle w:val="FontStyle12"/>
                <w:lang w:val="en-US"/>
              </w:rPr>
              <w:t xml:space="preserve">» </w:t>
            </w:r>
          </w:p>
          <w:p w:rsidR="00B95AD3" w:rsidRPr="00FB1A93" w:rsidRDefault="00B95AD3" w:rsidP="007770A4">
            <w:pPr>
              <w:pStyle w:val="Style2"/>
              <w:widowControl/>
              <w:spacing w:line="240" w:lineRule="auto"/>
              <w:ind w:firstLine="0"/>
              <w:rPr>
                <w:rStyle w:val="FontStyle11"/>
                <w:rFonts w:cs="Calibri"/>
                <w:bCs/>
                <w:sz w:val="28"/>
                <w:szCs w:val="28"/>
                <w:lang w:val="en-US"/>
              </w:rPr>
            </w:pPr>
          </w:p>
        </w:tc>
      </w:tr>
    </w:tbl>
    <w:p w:rsidR="00B95AD3" w:rsidRPr="00FB1A93" w:rsidRDefault="00B95AD3" w:rsidP="006E68B3">
      <w:pPr>
        <w:pStyle w:val="Style2"/>
        <w:framePr w:w="15088" w:wrap="auto" w:hAnchor="text"/>
        <w:widowControl/>
        <w:tabs>
          <w:tab w:val="left" w:pos="708"/>
          <w:tab w:val="left" w:pos="1416"/>
          <w:tab w:val="center" w:pos="7699"/>
          <w:tab w:val="right" w:pos="15398"/>
        </w:tabs>
        <w:spacing w:line="240" w:lineRule="auto"/>
        <w:ind w:firstLine="0"/>
        <w:jc w:val="left"/>
        <w:rPr>
          <w:spacing w:val="-6"/>
          <w:sz w:val="22"/>
          <w:lang w:val="en-US"/>
        </w:rPr>
        <w:sectPr w:rsidR="00B95AD3" w:rsidRPr="00FB1A93" w:rsidSect="002648B3">
          <w:pgSz w:w="16838" w:h="11906" w:orient="landscape" w:code="9"/>
          <w:pgMar w:top="1134" w:right="1134" w:bottom="720" w:left="851" w:header="851" w:footer="737" w:gutter="0"/>
          <w:cols w:space="720"/>
          <w:docGrid w:linePitch="312"/>
        </w:sectPr>
      </w:pPr>
      <w:r w:rsidRPr="00FB1A93">
        <w:rPr>
          <w:rStyle w:val="FontStyle12"/>
          <w:lang w:val="en-US"/>
        </w:rPr>
        <w:tab/>
      </w:r>
      <w:r w:rsidRPr="00FB1A93">
        <w:rPr>
          <w:rStyle w:val="FontStyle12"/>
          <w:lang w:val="en-US"/>
        </w:rPr>
        <w:tab/>
      </w:r>
      <w:r w:rsidRPr="00FB1A93">
        <w:rPr>
          <w:rStyle w:val="FontStyle12"/>
          <w:lang w:val="en-US"/>
        </w:rPr>
        <w:tab/>
      </w:r>
      <w:r w:rsidRPr="00FB1A93">
        <w:rPr>
          <w:rStyle w:val="FontStyle12"/>
          <w:lang w:val="en-US"/>
        </w:rPr>
        <w:tab/>
      </w:r>
      <w:r w:rsidRPr="00FB1A93">
        <w:rPr>
          <w:rStyle w:val="FontStyle12"/>
          <w:lang w:val="en-US"/>
        </w:rPr>
        <w:tab/>
      </w:r>
      <w:r w:rsidRPr="00FB1A93">
        <w:rPr>
          <w:rStyle w:val="FontStyle12"/>
          <w:color w:val="FF0000"/>
          <w:lang w:val="en-US"/>
        </w:rPr>
        <w:tab/>
      </w:r>
      <w:r w:rsidRPr="00FB1A93">
        <w:rPr>
          <w:rStyle w:val="FontStyle12"/>
          <w:color w:val="FF0000"/>
          <w:lang w:val="en-US"/>
        </w:rPr>
        <w:tab/>
      </w:r>
      <w:r w:rsidRPr="00FB1A93">
        <w:rPr>
          <w:rStyle w:val="FontStyle12"/>
          <w:color w:val="FF0000"/>
          <w:lang w:val="en-US"/>
        </w:rPr>
        <w:tab/>
      </w:r>
      <w:r w:rsidRPr="00FB1A93">
        <w:rPr>
          <w:rStyle w:val="FontStyle12"/>
          <w:color w:val="FF0000"/>
          <w:lang w:val="en-US"/>
        </w:rPr>
        <w:tab/>
        <w:t xml:space="preserve">                         </w:t>
      </w:r>
    </w:p>
    <w:p w:rsidR="00B95AD3" w:rsidRPr="00FB1A93" w:rsidRDefault="00B95AD3">
      <w:pPr>
        <w:spacing w:before="82"/>
        <w:rPr>
          <w:b/>
          <w:bCs/>
          <w:spacing w:val="-1"/>
          <w:lang w:val="en-US"/>
        </w:rPr>
      </w:pPr>
    </w:p>
    <w:p w:rsidR="00B95AD3" w:rsidRPr="00FB1A93" w:rsidRDefault="00B95AD3" w:rsidP="00F97932">
      <w:pPr>
        <w:spacing w:before="82"/>
        <w:ind w:left="9912" w:firstLine="708"/>
        <w:jc w:val="both"/>
        <w:rPr>
          <w:b/>
          <w:bCs/>
          <w:lang w:val="en-US"/>
        </w:rPr>
      </w:pPr>
      <w:r w:rsidRPr="00FB1A93">
        <w:rPr>
          <w:b/>
          <w:bCs/>
          <w:lang w:val="en-US"/>
        </w:rPr>
        <w:t>Appendix 7</w:t>
      </w:r>
    </w:p>
    <w:p w:rsidR="00B95AD3" w:rsidRPr="00FB1A93" w:rsidRDefault="00B95AD3" w:rsidP="00F97932">
      <w:pPr>
        <w:spacing w:before="82"/>
        <w:ind w:left="9912" w:firstLine="708"/>
        <w:jc w:val="both"/>
        <w:rPr>
          <w:b/>
          <w:bCs/>
          <w:spacing w:val="-1"/>
          <w:lang w:val="en-US"/>
        </w:rPr>
      </w:pPr>
      <w:r w:rsidRPr="00FB1A93">
        <w:rPr>
          <w:b/>
          <w:bCs/>
          <w:spacing w:val="-1"/>
        </w:rPr>
        <w:t>Приложение</w:t>
      </w:r>
      <w:r w:rsidRPr="00FB1A93">
        <w:rPr>
          <w:b/>
          <w:bCs/>
          <w:spacing w:val="-1"/>
          <w:lang w:val="en-US"/>
        </w:rPr>
        <w:t xml:space="preserve"> 7</w:t>
      </w:r>
    </w:p>
    <w:p w:rsidR="00B95AD3" w:rsidRPr="00FB1A93" w:rsidRDefault="00B95AD3" w:rsidP="006637B9">
      <w:pPr>
        <w:rPr>
          <w:b/>
          <w:bCs/>
          <w:spacing w:val="-1"/>
          <w:lang w:val="en-US"/>
        </w:rPr>
      </w:pPr>
      <w:r w:rsidRPr="00FB1A93">
        <w:rPr>
          <w:b/>
          <w:bCs/>
          <w:spacing w:val="-1"/>
          <w:lang w:val="en-US"/>
        </w:rPr>
        <w:t xml:space="preserve">Expense Calculation Table for Engineering Service under Contract No.   </w:t>
      </w:r>
    </w:p>
    <w:tbl>
      <w:tblPr>
        <w:tblW w:w="15615" w:type="dxa"/>
        <w:tblInd w:w="93" w:type="dxa"/>
        <w:tblLook w:val="00A0"/>
      </w:tblPr>
      <w:tblGrid>
        <w:gridCol w:w="956"/>
        <w:gridCol w:w="3960"/>
        <w:gridCol w:w="2045"/>
        <w:gridCol w:w="1843"/>
        <w:gridCol w:w="1984"/>
        <w:gridCol w:w="2907"/>
        <w:gridCol w:w="960"/>
        <w:gridCol w:w="960"/>
      </w:tblGrid>
      <w:tr w:rsidR="00B95AD3" w:rsidRPr="00FB1A93" w:rsidTr="0076505B">
        <w:trPr>
          <w:trHeight w:val="281"/>
        </w:trPr>
        <w:tc>
          <w:tcPr>
            <w:tcW w:w="14655" w:type="dxa"/>
            <w:gridSpan w:val="7"/>
            <w:tcBorders>
              <w:top w:val="nil"/>
              <w:left w:val="nil"/>
              <w:bottom w:val="nil"/>
              <w:right w:val="nil"/>
            </w:tcBorders>
            <w:vAlign w:val="bottom"/>
          </w:tcPr>
          <w:p w:rsidR="00B95AD3" w:rsidRPr="00FB1A93" w:rsidRDefault="00B95AD3" w:rsidP="008E419D">
            <w:pPr>
              <w:rPr>
                <w:rFonts w:eastAsia="Times New Roman"/>
                <w:b/>
                <w:bCs/>
                <w:sz w:val="32"/>
                <w:szCs w:val="32"/>
                <w:lang w:eastAsia="zh-CN"/>
              </w:rPr>
            </w:pPr>
            <w:r w:rsidRPr="00FB1A93">
              <w:rPr>
                <w:b/>
                <w:bCs/>
                <w:spacing w:val="-1"/>
              </w:rPr>
              <w:t xml:space="preserve">Смета на оказание консультационных услуг по Контракту № </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32"/>
                <w:szCs w:val="32"/>
                <w:lang w:eastAsia="zh-CN"/>
              </w:rPr>
            </w:pPr>
          </w:p>
        </w:tc>
      </w:tr>
      <w:tr w:rsidR="00B95AD3" w:rsidRPr="00FB1A93" w:rsidTr="0076505B">
        <w:trPr>
          <w:trHeight w:val="130"/>
        </w:trPr>
        <w:tc>
          <w:tcPr>
            <w:tcW w:w="14655" w:type="dxa"/>
            <w:gridSpan w:val="7"/>
            <w:tcBorders>
              <w:top w:val="nil"/>
              <w:left w:val="nil"/>
              <w:bottom w:val="nil"/>
              <w:right w:val="nil"/>
            </w:tcBorders>
            <w:vAlign w:val="bottom"/>
          </w:tcPr>
          <w:p w:rsidR="00B95AD3" w:rsidRPr="00FB1A93" w:rsidRDefault="00B95AD3" w:rsidP="003A20E2">
            <w:pPr>
              <w:jc w:val="center"/>
              <w:rPr>
                <w:rFonts w:eastAsia="Times New Roman"/>
                <w:b/>
                <w:bCs/>
                <w:color w:val="800000"/>
                <w:sz w:val="32"/>
                <w:szCs w:val="32"/>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32"/>
                <w:szCs w:val="32"/>
                <w:lang w:eastAsia="zh-CN"/>
              </w:rPr>
            </w:pPr>
          </w:p>
        </w:tc>
      </w:tr>
      <w:tr w:rsidR="00B95AD3" w:rsidRPr="00FB1A93" w:rsidTr="0076505B">
        <w:trPr>
          <w:trHeight w:val="132"/>
        </w:trPr>
        <w:tc>
          <w:tcPr>
            <w:tcW w:w="956"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3960" w:type="dxa"/>
            <w:tcBorders>
              <w:top w:val="nil"/>
              <w:left w:val="nil"/>
              <w:bottom w:val="nil"/>
              <w:right w:val="nil"/>
            </w:tcBorders>
            <w:noWrap/>
            <w:vAlign w:val="bottom"/>
          </w:tcPr>
          <w:p w:rsidR="00B95AD3" w:rsidRPr="00FB1A93" w:rsidRDefault="00B95AD3" w:rsidP="003A20E2">
            <w:pPr>
              <w:jc w:val="center"/>
              <w:rPr>
                <w:rFonts w:ascii="Arial" w:hAnsi="Arial" w:cs="Arial"/>
                <w:sz w:val="20"/>
                <w:szCs w:val="20"/>
                <w:lang w:eastAsia="zh-CN"/>
              </w:rPr>
            </w:pPr>
          </w:p>
        </w:tc>
        <w:tc>
          <w:tcPr>
            <w:tcW w:w="2045"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1843"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1984"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2907"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6C6408" w:rsidTr="0076505B">
        <w:trPr>
          <w:trHeight w:val="349"/>
        </w:trPr>
        <w:tc>
          <w:tcPr>
            <w:tcW w:w="4916" w:type="dxa"/>
            <w:gridSpan w:val="2"/>
            <w:tcBorders>
              <w:top w:val="single" w:sz="8" w:space="0" w:color="auto"/>
              <w:left w:val="single" w:sz="8" w:space="0" w:color="auto"/>
              <w:bottom w:val="nil"/>
              <w:right w:val="nil"/>
            </w:tcBorders>
          </w:tcPr>
          <w:p w:rsidR="00B95AD3" w:rsidRPr="00FB1A93" w:rsidRDefault="00B95AD3" w:rsidP="003A20E2">
            <w:pPr>
              <w:rPr>
                <w:rFonts w:eastAsia="Times New Roman"/>
                <w:lang w:val="en-US" w:eastAsia="zh-CN"/>
              </w:rPr>
            </w:pPr>
            <w:r w:rsidRPr="00FB1A93">
              <w:rPr>
                <w:rFonts w:eastAsia="Times New Roman"/>
                <w:sz w:val="22"/>
                <w:szCs w:val="22"/>
                <w:lang w:val="en-US" w:eastAsia="zh-CN"/>
              </w:rPr>
              <w:t xml:space="preserve">No. Of the Certificate on works completion _                                       </w:t>
            </w:r>
            <w:r w:rsidRPr="00FB1A93">
              <w:rPr>
                <w:rFonts w:eastAsia="Times New Roman"/>
                <w:sz w:val="22"/>
                <w:szCs w:val="22"/>
                <w:lang w:val="en-US" w:eastAsia="zh-CN"/>
              </w:rPr>
              <w:br/>
              <w:t xml:space="preserve"> </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B95AD3" w:rsidRPr="00FB1A93" w:rsidRDefault="00B95AD3" w:rsidP="003A20E2">
            <w:pPr>
              <w:rPr>
                <w:rFonts w:eastAsia="Times New Roman"/>
                <w:lang w:val="en-US" w:eastAsia="zh-CN"/>
              </w:rPr>
            </w:pPr>
            <w:r w:rsidRPr="00FB1A93">
              <w:rPr>
                <w:rFonts w:eastAsia="Times New Roman"/>
                <w:sz w:val="22"/>
                <w:szCs w:val="22"/>
                <w:lang w:val="en-US" w:eastAsia="zh-CN"/>
              </w:rPr>
              <w:t xml:space="preserve">00_ (Serial No.) dated on __.__.__ ( dd - mm-yy ) </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r>
      <w:tr w:rsidR="00B95AD3" w:rsidRPr="00FB1A93" w:rsidTr="0076505B">
        <w:trPr>
          <w:trHeight w:val="253"/>
        </w:trPr>
        <w:tc>
          <w:tcPr>
            <w:tcW w:w="4916" w:type="dxa"/>
            <w:gridSpan w:val="2"/>
            <w:tcBorders>
              <w:top w:val="nil"/>
              <w:left w:val="single" w:sz="8" w:space="0" w:color="auto"/>
              <w:bottom w:val="single" w:sz="8" w:space="0" w:color="auto"/>
              <w:right w:val="nil"/>
            </w:tcBorders>
            <w:vAlign w:val="center"/>
          </w:tcPr>
          <w:p w:rsidR="00B95AD3" w:rsidRPr="00FB1A93" w:rsidRDefault="00B95AD3" w:rsidP="003A20E2">
            <w:pPr>
              <w:rPr>
                <w:rFonts w:eastAsia="Times New Roman"/>
                <w:lang w:eastAsia="zh-CN"/>
              </w:rPr>
            </w:pPr>
            <w:r w:rsidRPr="00FB1A93">
              <w:rPr>
                <w:sz w:val="22"/>
                <w:szCs w:val="22"/>
                <w:lang w:eastAsia="zh-CN"/>
              </w:rPr>
              <w:t>№</w:t>
            </w:r>
            <w:r w:rsidRPr="00FB1A93">
              <w:rPr>
                <w:rFonts w:eastAsia="Times New Roman"/>
                <w:sz w:val="22"/>
                <w:szCs w:val="22"/>
                <w:lang w:val="en-US" w:eastAsia="zh-CN"/>
              </w:rPr>
              <w:t xml:space="preserve"> </w:t>
            </w:r>
            <w:r w:rsidRPr="00FB1A93">
              <w:rPr>
                <w:sz w:val="22"/>
                <w:szCs w:val="22"/>
                <w:lang w:eastAsia="zh-CN"/>
              </w:rPr>
              <w:t>Акта о завершении работ _</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B95AD3" w:rsidRPr="00FB1A93" w:rsidRDefault="00B95AD3" w:rsidP="003A20E2">
            <w:pPr>
              <w:rPr>
                <w:rFonts w:eastAsia="Times New Roman"/>
                <w:lang w:eastAsia="zh-CN"/>
              </w:rPr>
            </w:pPr>
            <w:r w:rsidRPr="00FB1A93">
              <w:rPr>
                <w:sz w:val="22"/>
                <w:szCs w:val="22"/>
                <w:lang w:eastAsia="zh-CN"/>
              </w:rPr>
              <w:t>00_ от __.__.__ (День - Месяц - Год)</w:t>
            </w:r>
          </w:p>
        </w:tc>
        <w:tc>
          <w:tcPr>
            <w:tcW w:w="960" w:type="dxa"/>
            <w:tcBorders>
              <w:top w:val="nil"/>
              <w:left w:val="nil"/>
              <w:bottom w:val="nil"/>
              <w:right w:val="nil"/>
            </w:tcBorders>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417"/>
        </w:trPr>
        <w:tc>
          <w:tcPr>
            <w:tcW w:w="4916" w:type="dxa"/>
            <w:gridSpan w:val="2"/>
            <w:tcBorders>
              <w:top w:val="single" w:sz="8" w:space="0" w:color="auto"/>
              <w:left w:val="single" w:sz="8" w:space="0" w:color="auto"/>
              <w:bottom w:val="single" w:sz="8" w:space="0" w:color="auto"/>
              <w:right w:val="single" w:sz="4" w:space="0" w:color="000000"/>
            </w:tcBorders>
            <w:vAlign w:val="center"/>
          </w:tcPr>
          <w:p w:rsidR="00B95AD3" w:rsidRPr="00FB1A93" w:rsidRDefault="00B95AD3" w:rsidP="003A20E2">
            <w:pPr>
              <w:rPr>
                <w:rFonts w:eastAsia="Times New Roman"/>
                <w:lang w:eastAsia="zh-CN"/>
              </w:rPr>
            </w:pPr>
            <w:r w:rsidRPr="00FB1A93">
              <w:rPr>
                <w:sz w:val="22"/>
                <w:szCs w:val="22"/>
                <w:lang w:eastAsia="zh-CN"/>
              </w:rPr>
              <w:t>Specialist's Name</w:t>
            </w:r>
            <w:r w:rsidRPr="00FB1A93">
              <w:rPr>
                <w:sz w:val="22"/>
                <w:szCs w:val="22"/>
                <w:lang w:eastAsia="zh-CN"/>
              </w:rPr>
              <w:br/>
              <w:t>ФИО специалиста</w:t>
            </w:r>
          </w:p>
        </w:tc>
        <w:tc>
          <w:tcPr>
            <w:tcW w:w="2045" w:type="dxa"/>
            <w:tcBorders>
              <w:top w:val="nil"/>
              <w:left w:val="nil"/>
              <w:bottom w:val="single" w:sz="4" w:space="0" w:color="auto"/>
              <w:right w:val="single" w:sz="4" w:space="0" w:color="auto"/>
            </w:tcBorders>
            <w:vAlign w:val="bottom"/>
          </w:tcPr>
          <w:p w:rsidR="00B95AD3" w:rsidRPr="00FB1A93" w:rsidRDefault="00B95AD3" w:rsidP="003A20E2">
            <w:pPr>
              <w:jc w:val="center"/>
              <w:rPr>
                <w:rFonts w:eastAsia="Times New Roman"/>
                <w:color w:val="000000"/>
                <w:lang w:eastAsia="zh-CN"/>
              </w:rPr>
            </w:pPr>
            <w:r w:rsidRPr="00FB1A93">
              <w:rPr>
                <w:rFonts w:eastAsia="Times New Roman"/>
                <w:color w:val="000000"/>
                <w:sz w:val="22"/>
                <w:szCs w:val="22"/>
                <w:lang w:eastAsia="zh-CN"/>
              </w:rPr>
              <w:t> </w:t>
            </w:r>
          </w:p>
        </w:tc>
        <w:tc>
          <w:tcPr>
            <w:tcW w:w="1843" w:type="dxa"/>
            <w:tcBorders>
              <w:top w:val="nil"/>
              <w:left w:val="nil"/>
              <w:bottom w:val="single" w:sz="4" w:space="0" w:color="auto"/>
              <w:right w:val="single" w:sz="4" w:space="0" w:color="auto"/>
            </w:tcBorders>
            <w:vAlign w:val="bottom"/>
          </w:tcPr>
          <w:p w:rsidR="00B95AD3" w:rsidRPr="00FB1A93" w:rsidRDefault="00B95AD3" w:rsidP="003A20E2">
            <w:pPr>
              <w:jc w:val="center"/>
              <w:rPr>
                <w:rFonts w:eastAsia="Times New Roman"/>
                <w:color w:val="000000"/>
                <w:lang w:eastAsia="zh-CN"/>
              </w:rPr>
            </w:pPr>
            <w:r w:rsidRPr="00FB1A93">
              <w:rPr>
                <w:rFonts w:eastAsia="Times New Roman"/>
                <w:color w:val="000000"/>
                <w:sz w:val="22"/>
                <w:szCs w:val="22"/>
                <w:lang w:eastAsia="zh-CN"/>
              </w:rPr>
              <w:t> </w:t>
            </w:r>
          </w:p>
        </w:tc>
        <w:tc>
          <w:tcPr>
            <w:tcW w:w="1984" w:type="dxa"/>
            <w:tcBorders>
              <w:top w:val="nil"/>
              <w:left w:val="nil"/>
              <w:bottom w:val="single" w:sz="4" w:space="0" w:color="auto"/>
              <w:right w:val="single" w:sz="4" w:space="0" w:color="auto"/>
            </w:tcBorders>
            <w:vAlign w:val="bottom"/>
          </w:tcPr>
          <w:p w:rsidR="00B95AD3" w:rsidRPr="00FB1A93" w:rsidRDefault="00B95AD3" w:rsidP="003A20E2">
            <w:pPr>
              <w:jc w:val="center"/>
              <w:rPr>
                <w:rFonts w:eastAsia="Times New Roman"/>
                <w:color w:val="000000"/>
                <w:lang w:eastAsia="zh-CN"/>
              </w:rPr>
            </w:pPr>
            <w:r w:rsidRPr="00FB1A93">
              <w:rPr>
                <w:rFonts w:eastAsia="Times New Roman"/>
                <w:color w:val="000000"/>
                <w:sz w:val="22"/>
                <w:szCs w:val="22"/>
                <w:lang w:eastAsia="zh-CN"/>
              </w:rPr>
              <w:t> </w:t>
            </w:r>
          </w:p>
        </w:tc>
        <w:tc>
          <w:tcPr>
            <w:tcW w:w="2907"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b/>
                <w:bCs/>
                <w:lang w:eastAsia="zh-CN"/>
              </w:rPr>
            </w:pPr>
            <w:r w:rsidRPr="00FB1A93">
              <w:rPr>
                <w:b/>
                <w:bCs/>
                <w:sz w:val="22"/>
                <w:szCs w:val="22"/>
                <w:lang w:eastAsia="zh-CN"/>
              </w:rPr>
              <w:t>Total   ∑ Сумма</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454"/>
        </w:trPr>
        <w:tc>
          <w:tcPr>
            <w:tcW w:w="4916" w:type="dxa"/>
            <w:gridSpan w:val="2"/>
            <w:tcBorders>
              <w:top w:val="single" w:sz="8" w:space="0" w:color="auto"/>
              <w:left w:val="single" w:sz="8" w:space="0" w:color="auto"/>
              <w:bottom w:val="single" w:sz="4" w:space="0" w:color="auto"/>
              <w:right w:val="nil"/>
            </w:tcBorders>
            <w:vAlign w:val="center"/>
          </w:tcPr>
          <w:p w:rsidR="00B95AD3" w:rsidRPr="00FB1A93" w:rsidRDefault="00B95AD3" w:rsidP="003A20E2">
            <w:pPr>
              <w:rPr>
                <w:rFonts w:eastAsia="Times New Roman"/>
                <w:lang w:eastAsia="zh-CN"/>
              </w:rPr>
            </w:pPr>
            <w:r w:rsidRPr="00FB1A93">
              <w:rPr>
                <w:rFonts w:eastAsia="Times New Roman"/>
                <w:sz w:val="22"/>
                <w:szCs w:val="22"/>
                <w:lang w:eastAsia="zh-CN"/>
              </w:rPr>
              <w:t xml:space="preserve">Group No.                                                                 </w:t>
            </w:r>
            <w:r w:rsidRPr="00FB1A93">
              <w:rPr>
                <w:sz w:val="22"/>
                <w:szCs w:val="22"/>
                <w:lang w:eastAsia="zh-CN"/>
              </w:rPr>
              <w:t>Группа №</w:t>
            </w:r>
          </w:p>
        </w:tc>
        <w:tc>
          <w:tcPr>
            <w:tcW w:w="2045" w:type="dxa"/>
            <w:tcBorders>
              <w:top w:val="nil"/>
              <w:left w:val="single" w:sz="4" w:space="0" w:color="auto"/>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001</w:t>
            </w:r>
          </w:p>
        </w:tc>
        <w:tc>
          <w:tcPr>
            <w:tcW w:w="1843"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001</w:t>
            </w:r>
          </w:p>
        </w:tc>
        <w:tc>
          <w:tcPr>
            <w:tcW w:w="1984"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001</w:t>
            </w:r>
          </w:p>
        </w:tc>
        <w:tc>
          <w:tcPr>
            <w:tcW w:w="2907"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b/>
                <w:bCs/>
                <w:lang w:eastAsia="zh-CN"/>
              </w:rPr>
            </w:pPr>
            <w:r w:rsidRPr="00FB1A93">
              <w:rPr>
                <w:rFonts w:eastAsia="Times New Roman"/>
                <w:b/>
                <w:bCs/>
                <w:sz w:val="22"/>
                <w:szCs w:val="22"/>
                <w:lang w:eastAsia="zh-CN"/>
              </w:rPr>
              <w:t>−</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372"/>
        </w:trPr>
        <w:tc>
          <w:tcPr>
            <w:tcW w:w="4916" w:type="dxa"/>
            <w:gridSpan w:val="2"/>
            <w:tcBorders>
              <w:top w:val="single" w:sz="4" w:space="0" w:color="auto"/>
              <w:left w:val="single" w:sz="8" w:space="0" w:color="auto"/>
              <w:bottom w:val="single" w:sz="4" w:space="0" w:color="auto"/>
              <w:right w:val="nil"/>
            </w:tcBorders>
            <w:vAlign w:val="center"/>
          </w:tcPr>
          <w:p w:rsidR="00B95AD3" w:rsidRPr="00FB1A93" w:rsidRDefault="00B95AD3" w:rsidP="003A20E2">
            <w:pPr>
              <w:rPr>
                <w:rFonts w:eastAsia="Times New Roman"/>
                <w:lang w:eastAsia="zh-CN"/>
              </w:rPr>
            </w:pPr>
            <w:r w:rsidRPr="00FB1A93">
              <w:rPr>
                <w:rFonts w:eastAsia="Times New Roman"/>
                <w:sz w:val="22"/>
                <w:szCs w:val="22"/>
                <w:lang w:eastAsia="zh-CN"/>
              </w:rPr>
              <w:t xml:space="preserve">Serial No.                                             </w:t>
            </w:r>
          </w:p>
          <w:p w:rsidR="00B95AD3" w:rsidRPr="00FB1A93" w:rsidRDefault="00B95AD3" w:rsidP="003A20E2">
            <w:pPr>
              <w:rPr>
                <w:rFonts w:eastAsia="Times New Roman"/>
                <w:lang w:eastAsia="zh-CN"/>
              </w:rPr>
            </w:pPr>
            <w:r w:rsidRPr="00FB1A93">
              <w:rPr>
                <w:sz w:val="22"/>
                <w:szCs w:val="22"/>
                <w:lang w:eastAsia="zh-CN"/>
              </w:rPr>
              <w:t>Порядковый номер спец. в группе</w:t>
            </w:r>
          </w:p>
        </w:tc>
        <w:tc>
          <w:tcPr>
            <w:tcW w:w="2045" w:type="dxa"/>
            <w:tcBorders>
              <w:top w:val="nil"/>
              <w:left w:val="single" w:sz="4" w:space="0" w:color="auto"/>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001</w:t>
            </w:r>
          </w:p>
        </w:tc>
        <w:tc>
          <w:tcPr>
            <w:tcW w:w="1843"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002</w:t>
            </w:r>
          </w:p>
        </w:tc>
        <w:tc>
          <w:tcPr>
            <w:tcW w:w="1984"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003</w:t>
            </w:r>
          </w:p>
        </w:tc>
        <w:tc>
          <w:tcPr>
            <w:tcW w:w="2907"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b/>
                <w:bCs/>
                <w:lang w:eastAsia="zh-CN"/>
              </w:rPr>
            </w:pPr>
            <w:r w:rsidRPr="00FB1A93">
              <w:rPr>
                <w:rFonts w:eastAsia="Times New Roman"/>
                <w:b/>
                <w:bCs/>
                <w:sz w:val="22"/>
                <w:szCs w:val="22"/>
                <w:lang w:eastAsia="zh-CN"/>
              </w:rPr>
              <w:t>−</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417"/>
        </w:trPr>
        <w:tc>
          <w:tcPr>
            <w:tcW w:w="4916" w:type="dxa"/>
            <w:gridSpan w:val="2"/>
            <w:tcBorders>
              <w:top w:val="single" w:sz="4" w:space="0" w:color="auto"/>
              <w:left w:val="single" w:sz="8" w:space="0" w:color="auto"/>
              <w:bottom w:val="single" w:sz="4" w:space="0" w:color="auto"/>
              <w:right w:val="nil"/>
            </w:tcBorders>
            <w:vAlign w:val="center"/>
          </w:tcPr>
          <w:p w:rsidR="00B95AD3" w:rsidRPr="00FB1A93" w:rsidRDefault="00B95AD3" w:rsidP="003A20E2">
            <w:pPr>
              <w:rPr>
                <w:rFonts w:eastAsia="Times New Roman"/>
                <w:lang w:val="en-US" w:eastAsia="zh-CN"/>
              </w:rPr>
            </w:pPr>
            <w:r w:rsidRPr="00FB1A93">
              <w:rPr>
                <w:rFonts w:eastAsia="Times New Roman"/>
                <w:sz w:val="22"/>
                <w:szCs w:val="22"/>
                <w:lang w:val="en-US" w:eastAsia="zh-CN"/>
              </w:rPr>
              <w:t xml:space="preserve">Month of the year                                                  </w:t>
            </w:r>
            <w:r w:rsidRPr="00FB1A93">
              <w:rPr>
                <w:sz w:val="22"/>
                <w:szCs w:val="22"/>
                <w:lang w:eastAsia="zh-CN"/>
              </w:rPr>
              <w:t>Месяц</w:t>
            </w:r>
            <w:r w:rsidRPr="00FB1A93">
              <w:rPr>
                <w:rFonts w:eastAsia="Times New Roman"/>
                <w:sz w:val="22"/>
                <w:szCs w:val="22"/>
                <w:lang w:val="en-US" w:eastAsia="zh-CN"/>
              </w:rPr>
              <w:t xml:space="preserve"> </w:t>
            </w:r>
            <w:r w:rsidRPr="00FB1A93">
              <w:rPr>
                <w:sz w:val="22"/>
                <w:szCs w:val="22"/>
                <w:lang w:eastAsia="zh-CN"/>
              </w:rPr>
              <w:t>года</w:t>
            </w:r>
          </w:p>
        </w:tc>
        <w:tc>
          <w:tcPr>
            <w:tcW w:w="2045" w:type="dxa"/>
            <w:tcBorders>
              <w:top w:val="nil"/>
              <w:left w:val="single" w:sz="4" w:space="0" w:color="auto"/>
              <w:bottom w:val="single" w:sz="4" w:space="0" w:color="auto"/>
              <w:right w:val="single" w:sz="4" w:space="0" w:color="auto"/>
            </w:tcBorders>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1843"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1984"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2907"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b/>
                <w:bCs/>
                <w:lang w:eastAsia="zh-CN"/>
              </w:rPr>
            </w:pPr>
            <w:r w:rsidRPr="00FB1A93">
              <w:rPr>
                <w:rFonts w:eastAsia="Times New Roman"/>
                <w:b/>
                <w:bCs/>
                <w:sz w:val="22"/>
                <w:szCs w:val="22"/>
                <w:lang w:eastAsia="zh-CN"/>
              </w:rPr>
              <w:t>−</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754"/>
        </w:trPr>
        <w:tc>
          <w:tcPr>
            <w:tcW w:w="4916" w:type="dxa"/>
            <w:gridSpan w:val="2"/>
            <w:tcBorders>
              <w:top w:val="single" w:sz="4" w:space="0" w:color="auto"/>
              <w:left w:val="single" w:sz="8" w:space="0" w:color="auto"/>
              <w:bottom w:val="single" w:sz="4" w:space="0" w:color="auto"/>
              <w:right w:val="nil"/>
            </w:tcBorders>
            <w:vAlign w:val="center"/>
          </w:tcPr>
          <w:p w:rsidR="00B95AD3" w:rsidRPr="00FB1A93" w:rsidRDefault="00B95AD3" w:rsidP="003D7B1F">
            <w:pPr>
              <w:rPr>
                <w:rFonts w:eastAsia="Times New Roman"/>
                <w:lang w:eastAsia="zh-CN"/>
              </w:rPr>
            </w:pPr>
            <w:r w:rsidRPr="00FB1A93">
              <w:rPr>
                <w:rFonts w:eastAsia="Times New Roman"/>
                <w:sz w:val="22"/>
                <w:szCs w:val="22"/>
                <w:lang w:val="en-US" w:eastAsia="zh-CN"/>
              </w:rPr>
              <w:t>Compensation</w:t>
            </w:r>
            <w:r w:rsidRPr="00FB1A93">
              <w:rPr>
                <w:rFonts w:eastAsia="Times New Roman"/>
                <w:sz w:val="22"/>
                <w:szCs w:val="22"/>
                <w:lang w:eastAsia="zh-CN"/>
              </w:rPr>
              <w:t xml:space="preserve"> </w:t>
            </w:r>
            <w:r w:rsidRPr="00FB1A93">
              <w:rPr>
                <w:rFonts w:eastAsia="Times New Roman"/>
                <w:sz w:val="22"/>
                <w:szCs w:val="22"/>
                <w:lang w:val="en-US" w:eastAsia="zh-CN"/>
              </w:rPr>
              <w:t>for</w:t>
            </w:r>
            <w:r w:rsidRPr="00FB1A93">
              <w:rPr>
                <w:rFonts w:eastAsia="Times New Roman"/>
                <w:sz w:val="22"/>
                <w:szCs w:val="22"/>
                <w:lang w:eastAsia="zh-CN"/>
              </w:rPr>
              <w:t xml:space="preserve"> </w:t>
            </w:r>
            <w:r w:rsidRPr="00FB1A93">
              <w:rPr>
                <w:rFonts w:eastAsia="Times New Roman"/>
                <w:sz w:val="22"/>
                <w:szCs w:val="22"/>
                <w:lang w:val="en-US" w:eastAsia="zh-CN"/>
              </w:rPr>
              <w:t>travel</w:t>
            </w:r>
            <w:r w:rsidRPr="00FB1A93">
              <w:rPr>
                <w:rFonts w:eastAsia="Times New Roman"/>
                <w:sz w:val="22"/>
                <w:szCs w:val="22"/>
                <w:lang w:eastAsia="zh-CN"/>
              </w:rPr>
              <w:t xml:space="preserve"> </w:t>
            </w:r>
            <w:r w:rsidRPr="00FB1A93">
              <w:rPr>
                <w:rFonts w:eastAsia="Times New Roman"/>
                <w:sz w:val="22"/>
                <w:szCs w:val="22"/>
                <w:lang w:val="en-US" w:eastAsia="zh-CN"/>
              </w:rPr>
              <w:t>cost</w:t>
            </w:r>
            <w:r w:rsidRPr="00FB1A93">
              <w:rPr>
                <w:rFonts w:eastAsia="Times New Roman"/>
                <w:sz w:val="22"/>
                <w:szCs w:val="22"/>
                <w:lang w:eastAsia="zh-CN"/>
              </w:rPr>
              <w:t xml:space="preserve"> </w:t>
            </w:r>
            <w:r w:rsidRPr="00FB1A93">
              <w:rPr>
                <w:rFonts w:eastAsia="Times New Roman"/>
                <w:sz w:val="22"/>
                <w:szCs w:val="22"/>
                <w:lang w:val="en-US" w:eastAsia="zh-CN"/>
              </w:rPr>
              <w:t>to</w:t>
            </w:r>
            <w:r w:rsidRPr="00FB1A93">
              <w:rPr>
                <w:rFonts w:eastAsia="Times New Roman"/>
                <w:sz w:val="22"/>
                <w:szCs w:val="22"/>
                <w:lang w:eastAsia="zh-CN"/>
              </w:rPr>
              <w:t xml:space="preserve"> </w:t>
            </w:r>
            <w:r w:rsidRPr="00FB1A93">
              <w:rPr>
                <w:rFonts w:eastAsia="Times New Roman"/>
                <w:sz w:val="22"/>
                <w:szCs w:val="22"/>
                <w:lang w:val="en-US" w:eastAsia="zh-CN"/>
              </w:rPr>
              <w:t>be</w:t>
            </w:r>
            <w:r w:rsidRPr="00FB1A93">
              <w:rPr>
                <w:rFonts w:eastAsia="Times New Roman"/>
                <w:sz w:val="22"/>
                <w:szCs w:val="22"/>
                <w:lang w:eastAsia="zh-CN"/>
              </w:rPr>
              <w:t xml:space="preserve"> </w:t>
            </w:r>
            <w:r w:rsidRPr="00FB1A93">
              <w:rPr>
                <w:rFonts w:eastAsia="Times New Roman"/>
                <w:sz w:val="22"/>
                <w:szCs w:val="22"/>
                <w:lang w:val="en-US" w:eastAsia="zh-CN"/>
              </w:rPr>
              <w:t>paid</w:t>
            </w:r>
            <w:r w:rsidRPr="00FB1A93">
              <w:rPr>
                <w:rFonts w:eastAsia="Times New Roman"/>
                <w:sz w:val="22"/>
                <w:szCs w:val="22"/>
                <w:lang w:eastAsia="zh-CN"/>
              </w:rPr>
              <w:t xml:space="preserve"> (</w:t>
            </w:r>
            <w:r w:rsidRPr="00FB1A93">
              <w:rPr>
                <w:rFonts w:eastAsia="Times New Roman"/>
                <w:sz w:val="22"/>
                <w:szCs w:val="22"/>
                <w:lang w:val="en-US" w:eastAsia="zh-CN"/>
              </w:rPr>
              <w:t>USD</w:t>
            </w:r>
            <w:r w:rsidRPr="00FB1A93">
              <w:rPr>
                <w:rFonts w:eastAsia="Times New Roman"/>
                <w:sz w:val="22"/>
                <w:szCs w:val="22"/>
                <w:lang w:eastAsia="zh-CN"/>
              </w:rPr>
              <w:t>)</w:t>
            </w:r>
            <w:r w:rsidRPr="00FB1A93">
              <w:rPr>
                <w:rFonts w:eastAsia="Times New Roman"/>
                <w:b/>
                <w:bCs/>
                <w:sz w:val="22"/>
                <w:szCs w:val="22"/>
                <w:lang w:eastAsia="zh-CN"/>
              </w:rPr>
              <w:t xml:space="preserve"> (∑1)</w:t>
            </w:r>
            <w:r w:rsidRPr="00FB1A93">
              <w:rPr>
                <w:sz w:val="22"/>
                <w:szCs w:val="22"/>
                <w:lang w:eastAsia="zh-CN"/>
              </w:rPr>
              <w:t xml:space="preserve">                                                  Возмещение затрат на </w:t>
            </w:r>
            <w:r w:rsidRPr="00FB1A93">
              <w:rPr>
                <w:rFonts w:eastAsia="Times New Roman"/>
                <w:b/>
                <w:bCs/>
                <w:sz w:val="22"/>
                <w:szCs w:val="22"/>
                <w:lang w:eastAsia="zh-CN"/>
              </w:rPr>
              <w:t>(∑1)</w:t>
            </w:r>
            <w:r w:rsidRPr="00FB1A93">
              <w:rPr>
                <w:sz w:val="22"/>
                <w:szCs w:val="22"/>
                <w:lang w:eastAsia="zh-CN"/>
              </w:rPr>
              <w:t xml:space="preserve"> командировку (авиабилеты, 2</w:t>
            </w:r>
            <w:r w:rsidRPr="00FB1A93">
              <w:rPr>
                <w:rFonts w:eastAsia="Times New Roman"/>
                <w:sz w:val="22"/>
                <w:szCs w:val="22"/>
                <w:lang w:eastAsia="zh-CN"/>
              </w:rPr>
              <w:t xml:space="preserve"> </w:t>
            </w:r>
            <w:r w:rsidRPr="00FB1A93">
              <w:rPr>
                <w:sz w:val="22"/>
                <w:szCs w:val="22"/>
                <w:lang w:eastAsia="zh-CN"/>
              </w:rPr>
              <w:t>дня и т.д</w:t>
            </w:r>
            <w:r w:rsidRPr="00FB1A93">
              <w:rPr>
                <w:rFonts w:eastAsia="Times New Roman"/>
                <w:sz w:val="22"/>
                <w:szCs w:val="22"/>
                <w:lang w:eastAsia="zh-CN"/>
              </w:rPr>
              <w:t xml:space="preserve">. </w:t>
            </w:r>
            <w:r w:rsidRPr="00FB1A93">
              <w:rPr>
                <w:rFonts w:eastAsia="Times New Roman"/>
                <w:sz w:val="22"/>
                <w:szCs w:val="22"/>
                <w:lang w:val="en-US" w:eastAsia="zh-CN"/>
              </w:rPr>
              <w:t>USD</w:t>
            </w:r>
            <w:r w:rsidRPr="00FB1A93">
              <w:rPr>
                <w:rFonts w:eastAsia="Times New Roman"/>
                <w:sz w:val="22"/>
                <w:szCs w:val="22"/>
                <w:lang w:eastAsia="zh-CN"/>
              </w:rPr>
              <w:t xml:space="preserve">)  </w:t>
            </w:r>
          </w:p>
        </w:tc>
        <w:tc>
          <w:tcPr>
            <w:tcW w:w="2045" w:type="dxa"/>
            <w:tcBorders>
              <w:top w:val="nil"/>
              <w:left w:val="single" w:sz="4" w:space="0" w:color="auto"/>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1843"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1984"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2907"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427"/>
        </w:trPr>
        <w:tc>
          <w:tcPr>
            <w:tcW w:w="956" w:type="dxa"/>
            <w:vMerge w:val="restart"/>
            <w:tcBorders>
              <w:top w:val="nil"/>
              <w:left w:val="single" w:sz="8" w:space="0" w:color="auto"/>
              <w:bottom w:val="nil"/>
              <w:right w:val="single" w:sz="4" w:space="0" w:color="auto"/>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Service Fee (</w:t>
            </w:r>
            <w:r w:rsidRPr="00FB1A93">
              <w:rPr>
                <w:rFonts w:eastAsia="Times New Roman"/>
                <w:sz w:val="22"/>
                <w:szCs w:val="22"/>
                <w:lang w:val="en-US" w:eastAsia="zh-CN"/>
              </w:rPr>
              <w:t>USD</w:t>
            </w:r>
            <w:r w:rsidRPr="00FB1A93">
              <w:rPr>
                <w:rFonts w:eastAsia="Times New Roman"/>
                <w:sz w:val="22"/>
                <w:szCs w:val="22"/>
                <w:lang w:eastAsia="zh-CN"/>
              </w:rPr>
              <w:t>)</w:t>
            </w:r>
          </w:p>
        </w:tc>
        <w:tc>
          <w:tcPr>
            <w:tcW w:w="3960" w:type="dxa"/>
            <w:tcBorders>
              <w:top w:val="nil"/>
              <w:left w:val="nil"/>
              <w:bottom w:val="single" w:sz="4" w:space="0" w:color="auto"/>
              <w:right w:val="nil"/>
            </w:tcBorders>
            <w:vAlign w:val="center"/>
          </w:tcPr>
          <w:p w:rsidR="00B95AD3" w:rsidRPr="00FB1A93" w:rsidRDefault="00B95AD3" w:rsidP="003A20E2">
            <w:pPr>
              <w:rPr>
                <w:rFonts w:eastAsia="Times New Roman"/>
                <w:lang w:eastAsia="zh-CN"/>
              </w:rPr>
            </w:pPr>
            <w:r w:rsidRPr="00FB1A93">
              <w:rPr>
                <w:sz w:val="22"/>
                <w:szCs w:val="22"/>
                <w:lang w:eastAsia="zh-CN"/>
              </w:rPr>
              <w:t xml:space="preserve">Unit price </w:t>
            </w:r>
            <w:r w:rsidRPr="00FB1A93">
              <w:rPr>
                <w:sz w:val="22"/>
                <w:szCs w:val="22"/>
                <w:lang w:eastAsia="zh-CN"/>
              </w:rPr>
              <w:br/>
              <w:t xml:space="preserve">Цена единицы </w:t>
            </w:r>
          </w:p>
        </w:tc>
        <w:tc>
          <w:tcPr>
            <w:tcW w:w="2045" w:type="dxa"/>
            <w:tcBorders>
              <w:top w:val="nil"/>
              <w:left w:val="single" w:sz="4" w:space="0" w:color="auto"/>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 </w:t>
            </w:r>
          </w:p>
        </w:tc>
        <w:tc>
          <w:tcPr>
            <w:tcW w:w="1843"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 </w:t>
            </w:r>
          </w:p>
        </w:tc>
        <w:tc>
          <w:tcPr>
            <w:tcW w:w="1984"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 </w:t>
            </w:r>
          </w:p>
        </w:tc>
        <w:tc>
          <w:tcPr>
            <w:tcW w:w="2907" w:type="dxa"/>
            <w:tcBorders>
              <w:top w:val="nil"/>
              <w:left w:val="nil"/>
              <w:bottom w:val="single" w:sz="4" w:space="0" w:color="auto"/>
              <w:right w:val="single" w:sz="4" w:space="0" w:color="auto"/>
            </w:tcBorders>
            <w:vAlign w:val="center"/>
          </w:tcPr>
          <w:p w:rsidR="00B95AD3" w:rsidRPr="00FB1A93" w:rsidRDefault="00B95AD3" w:rsidP="003A20E2">
            <w:pPr>
              <w:jc w:val="center"/>
              <w:rPr>
                <w:rFonts w:eastAsia="Times New Roman"/>
                <w:b/>
                <w:bCs/>
                <w:lang w:eastAsia="zh-CN"/>
              </w:rPr>
            </w:pPr>
            <w:r w:rsidRPr="00FB1A93">
              <w:rPr>
                <w:rFonts w:eastAsia="Times New Roman"/>
                <w:b/>
                <w:bCs/>
                <w:sz w:val="22"/>
                <w:szCs w:val="22"/>
                <w:lang w:eastAsia="zh-CN"/>
              </w:rPr>
              <w:t>−</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450"/>
        </w:trPr>
        <w:tc>
          <w:tcPr>
            <w:tcW w:w="956" w:type="dxa"/>
            <w:vMerge/>
            <w:tcBorders>
              <w:top w:val="nil"/>
              <w:left w:val="single" w:sz="8" w:space="0" w:color="auto"/>
              <w:bottom w:val="nil"/>
              <w:right w:val="single" w:sz="4" w:space="0" w:color="auto"/>
            </w:tcBorders>
            <w:vAlign w:val="center"/>
          </w:tcPr>
          <w:p w:rsidR="00B95AD3" w:rsidRPr="00FB1A93" w:rsidRDefault="00B95AD3" w:rsidP="003A20E2">
            <w:pPr>
              <w:rPr>
                <w:rFonts w:eastAsia="Times New Roman"/>
                <w:lang w:eastAsia="zh-CN"/>
              </w:rPr>
            </w:pPr>
          </w:p>
        </w:tc>
        <w:tc>
          <w:tcPr>
            <w:tcW w:w="3960" w:type="dxa"/>
            <w:tcBorders>
              <w:top w:val="nil"/>
              <w:left w:val="nil"/>
              <w:bottom w:val="single" w:sz="4" w:space="0" w:color="auto"/>
              <w:right w:val="nil"/>
            </w:tcBorders>
            <w:vAlign w:val="center"/>
          </w:tcPr>
          <w:p w:rsidR="00B95AD3" w:rsidRPr="00FB1A93" w:rsidRDefault="00B95AD3" w:rsidP="003A20E2">
            <w:pPr>
              <w:rPr>
                <w:rFonts w:eastAsia="Times New Roman"/>
                <w:lang w:val="en-US" w:eastAsia="zh-CN"/>
              </w:rPr>
            </w:pPr>
            <w:r w:rsidRPr="00FB1A93">
              <w:rPr>
                <w:rFonts w:eastAsia="Times New Roman"/>
                <w:sz w:val="22"/>
                <w:szCs w:val="22"/>
                <w:lang w:val="en-US" w:eastAsia="zh-CN"/>
              </w:rPr>
              <w:t>Man-days to be paid</w:t>
            </w:r>
            <w:r w:rsidRPr="00FB1A93">
              <w:rPr>
                <w:rFonts w:eastAsia="Times New Roman"/>
                <w:sz w:val="22"/>
                <w:szCs w:val="22"/>
                <w:lang w:val="en-US" w:eastAsia="zh-CN"/>
              </w:rPr>
              <w:br/>
            </w:r>
            <w:r w:rsidRPr="00FB1A93">
              <w:rPr>
                <w:sz w:val="22"/>
                <w:szCs w:val="22"/>
                <w:lang w:eastAsia="zh-CN"/>
              </w:rPr>
              <w:t>Чел</w:t>
            </w:r>
            <w:r w:rsidRPr="00FB1A93">
              <w:rPr>
                <w:rFonts w:eastAsia="Times New Roman"/>
                <w:sz w:val="22"/>
                <w:szCs w:val="22"/>
                <w:lang w:val="en-US" w:eastAsia="zh-CN"/>
              </w:rPr>
              <w:t>/</w:t>
            </w:r>
            <w:r w:rsidRPr="00FB1A93">
              <w:rPr>
                <w:sz w:val="22"/>
                <w:szCs w:val="22"/>
                <w:lang w:eastAsia="zh-CN"/>
              </w:rPr>
              <w:t>дни</w:t>
            </w:r>
            <w:r w:rsidRPr="00FB1A93">
              <w:rPr>
                <w:rFonts w:eastAsia="Times New Roman"/>
                <w:sz w:val="22"/>
                <w:szCs w:val="22"/>
                <w:lang w:val="en-US" w:eastAsia="zh-CN"/>
              </w:rPr>
              <w:t xml:space="preserve"> </w:t>
            </w:r>
            <w:r w:rsidRPr="00FB1A93">
              <w:rPr>
                <w:sz w:val="22"/>
                <w:szCs w:val="22"/>
                <w:lang w:eastAsia="zh-CN"/>
              </w:rPr>
              <w:t>к</w:t>
            </w:r>
            <w:r w:rsidRPr="00FB1A93">
              <w:rPr>
                <w:rFonts w:eastAsia="Times New Roman"/>
                <w:sz w:val="22"/>
                <w:szCs w:val="22"/>
                <w:lang w:val="en-US" w:eastAsia="zh-CN"/>
              </w:rPr>
              <w:t xml:space="preserve"> </w:t>
            </w:r>
            <w:r w:rsidRPr="00FB1A93">
              <w:rPr>
                <w:sz w:val="22"/>
                <w:szCs w:val="22"/>
                <w:lang w:eastAsia="zh-CN"/>
              </w:rPr>
              <w:t>оплате</w:t>
            </w:r>
          </w:p>
        </w:tc>
        <w:tc>
          <w:tcPr>
            <w:tcW w:w="2045" w:type="dxa"/>
            <w:tcBorders>
              <w:top w:val="nil"/>
              <w:left w:val="single" w:sz="4" w:space="0" w:color="auto"/>
              <w:bottom w:val="single" w:sz="4" w:space="0" w:color="auto"/>
              <w:right w:val="single" w:sz="4" w:space="0" w:color="auto"/>
            </w:tcBorders>
            <w:noWrap/>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1843"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1984"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val="en-US" w:eastAsia="zh-CN"/>
              </w:rPr>
            </w:pPr>
            <w:r w:rsidRPr="00FB1A93">
              <w:rPr>
                <w:rFonts w:eastAsia="Times New Roman"/>
                <w:sz w:val="22"/>
                <w:szCs w:val="22"/>
                <w:lang w:val="en-US" w:eastAsia="zh-CN"/>
              </w:rPr>
              <w:t> </w:t>
            </w:r>
          </w:p>
        </w:tc>
        <w:tc>
          <w:tcPr>
            <w:tcW w:w="2907"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727"/>
        </w:trPr>
        <w:tc>
          <w:tcPr>
            <w:tcW w:w="956" w:type="dxa"/>
            <w:tcBorders>
              <w:top w:val="nil"/>
              <w:left w:val="single" w:sz="8" w:space="0" w:color="auto"/>
              <w:bottom w:val="single" w:sz="4" w:space="0" w:color="auto"/>
              <w:right w:val="single" w:sz="4" w:space="0" w:color="auto"/>
            </w:tcBorders>
            <w:vAlign w:val="center"/>
          </w:tcPr>
          <w:p w:rsidR="00B95AD3" w:rsidRPr="00FB1A93" w:rsidRDefault="00B95AD3" w:rsidP="003A20E2">
            <w:pPr>
              <w:rPr>
                <w:rFonts w:eastAsia="Times New Roman"/>
                <w:lang w:eastAsia="zh-CN"/>
              </w:rPr>
            </w:pPr>
            <w:r w:rsidRPr="00FB1A93">
              <w:rPr>
                <w:sz w:val="22"/>
                <w:szCs w:val="22"/>
                <w:lang w:eastAsia="zh-CN"/>
              </w:rPr>
              <w:t xml:space="preserve">Оплата услуг </w:t>
            </w:r>
            <w:r w:rsidRPr="00FB1A93">
              <w:rPr>
                <w:rFonts w:eastAsia="Times New Roman"/>
                <w:sz w:val="22"/>
                <w:szCs w:val="22"/>
                <w:lang w:val="en-US" w:eastAsia="zh-CN"/>
              </w:rPr>
              <w:t>(USD</w:t>
            </w:r>
            <w:r w:rsidRPr="00FB1A93">
              <w:rPr>
                <w:rFonts w:eastAsia="Times New Roman"/>
                <w:sz w:val="22"/>
                <w:szCs w:val="22"/>
                <w:lang w:eastAsia="zh-CN"/>
              </w:rPr>
              <w:t>)</w:t>
            </w:r>
          </w:p>
        </w:tc>
        <w:tc>
          <w:tcPr>
            <w:tcW w:w="3960" w:type="dxa"/>
            <w:tcBorders>
              <w:top w:val="nil"/>
              <w:left w:val="nil"/>
              <w:bottom w:val="single" w:sz="4" w:space="0" w:color="auto"/>
              <w:right w:val="nil"/>
            </w:tcBorders>
            <w:vAlign w:val="center"/>
          </w:tcPr>
          <w:p w:rsidR="00B95AD3" w:rsidRPr="00FB1A93" w:rsidRDefault="00B95AD3" w:rsidP="003A20E2">
            <w:pPr>
              <w:rPr>
                <w:rFonts w:eastAsia="Times New Roman"/>
                <w:lang w:eastAsia="zh-CN"/>
              </w:rPr>
            </w:pPr>
            <w:r w:rsidRPr="00FB1A93">
              <w:rPr>
                <w:rFonts w:eastAsia="Times New Roman"/>
                <w:sz w:val="22"/>
                <w:szCs w:val="22"/>
                <w:lang w:eastAsia="zh-CN"/>
              </w:rPr>
              <w:t xml:space="preserve">Fees according to the Contract </w:t>
            </w:r>
            <w:r w:rsidRPr="00FB1A93">
              <w:rPr>
                <w:rFonts w:eastAsia="Times New Roman"/>
                <w:b/>
                <w:bCs/>
                <w:sz w:val="22"/>
                <w:szCs w:val="22"/>
                <w:lang w:eastAsia="zh-CN"/>
              </w:rPr>
              <w:t xml:space="preserve">(∑2) </w:t>
            </w:r>
            <w:r w:rsidRPr="00FB1A93">
              <w:rPr>
                <w:sz w:val="22"/>
                <w:szCs w:val="22"/>
                <w:lang w:eastAsia="zh-CN"/>
              </w:rPr>
              <w:t>Сумма в соответствии с контрактом</w:t>
            </w:r>
            <w:r w:rsidRPr="00FB1A93">
              <w:rPr>
                <w:rFonts w:eastAsia="Times New Roman"/>
                <w:b/>
                <w:bCs/>
                <w:sz w:val="22"/>
                <w:szCs w:val="22"/>
                <w:lang w:eastAsia="zh-CN"/>
              </w:rPr>
              <w:t xml:space="preserve">  (∑2)</w:t>
            </w:r>
          </w:p>
        </w:tc>
        <w:tc>
          <w:tcPr>
            <w:tcW w:w="2045" w:type="dxa"/>
            <w:tcBorders>
              <w:top w:val="nil"/>
              <w:left w:val="single" w:sz="4" w:space="0" w:color="auto"/>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1843"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1984"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2907" w:type="dxa"/>
            <w:tcBorders>
              <w:top w:val="nil"/>
              <w:left w:val="nil"/>
              <w:bottom w:val="single" w:sz="4" w:space="0" w:color="auto"/>
              <w:right w:val="single" w:sz="4"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0,00</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601"/>
        </w:trPr>
        <w:tc>
          <w:tcPr>
            <w:tcW w:w="956" w:type="dxa"/>
            <w:tcBorders>
              <w:top w:val="single" w:sz="8" w:space="0" w:color="auto"/>
              <w:left w:val="single" w:sz="8" w:space="0" w:color="auto"/>
              <w:bottom w:val="single" w:sz="8" w:space="0" w:color="auto"/>
              <w:right w:val="nil"/>
            </w:tcBorders>
            <w:noWrap/>
            <w:vAlign w:val="bottom"/>
          </w:tcPr>
          <w:p w:rsidR="00B95AD3" w:rsidRPr="00FB1A93" w:rsidRDefault="00B95AD3" w:rsidP="003A20E2">
            <w:pPr>
              <w:rPr>
                <w:rFonts w:ascii="Arial" w:hAnsi="Arial" w:cs="Arial"/>
                <w:sz w:val="20"/>
                <w:szCs w:val="20"/>
                <w:lang w:eastAsia="zh-CN"/>
              </w:rPr>
            </w:pPr>
            <w:r w:rsidRPr="00FB1A93">
              <w:rPr>
                <w:rFonts w:ascii="Arial" w:hAnsi="Arial" w:cs="Arial"/>
                <w:sz w:val="20"/>
                <w:szCs w:val="20"/>
                <w:lang w:eastAsia="zh-CN"/>
              </w:rPr>
              <w:t> </w:t>
            </w:r>
          </w:p>
        </w:tc>
        <w:tc>
          <w:tcPr>
            <w:tcW w:w="3960" w:type="dxa"/>
            <w:tcBorders>
              <w:top w:val="single" w:sz="8" w:space="0" w:color="auto"/>
              <w:left w:val="nil"/>
              <w:bottom w:val="single" w:sz="8" w:space="0" w:color="auto"/>
              <w:right w:val="nil"/>
            </w:tcBorders>
            <w:vAlign w:val="center"/>
          </w:tcPr>
          <w:p w:rsidR="00B95AD3" w:rsidRPr="00FB1A93" w:rsidRDefault="00B95AD3" w:rsidP="003A20E2">
            <w:pPr>
              <w:jc w:val="center"/>
              <w:rPr>
                <w:rFonts w:eastAsia="Times New Roman"/>
                <w:lang w:eastAsia="zh-CN"/>
              </w:rPr>
            </w:pPr>
            <w:r w:rsidRPr="00FB1A93">
              <w:rPr>
                <w:rFonts w:eastAsia="Times New Roman"/>
                <w:sz w:val="22"/>
                <w:szCs w:val="22"/>
                <w:lang w:eastAsia="zh-CN"/>
              </w:rPr>
              <w:t xml:space="preserve">INTEGRATED </w:t>
            </w:r>
            <w:r w:rsidRPr="00FB1A93">
              <w:rPr>
                <w:rFonts w:eastAsia="Times New Roman"/>
                <w:sz w:val="22"/>
                <w:szCs w:val="22"/>
                <w:lang w:val="en-US" w:eastAsia="zh-CN"/>
              </w:rPr>
              <w:t>(USD</w:t>
            </w:r>
            <w:r w:rsidRPr="00FB1A93">
              <w:rPr>
                <w:sz w:val="22"/>
                <w:szCs w:val="22"/>
                <w:lang w:eastAsia="zh-CN"/>
              </w:rPr>
              <w:t>) ∑1+∑2</w:t>
            </w:r>
            <w:r w:rsidRPr="00FB1A93">
              <w:rPr>
                <w:sz w:val="22"/>
                <w:szCs w:val="22"/>
                <w:lang w:eastAsia="zh-CN"/>
              </w:rPr>
              <w:br/>
              <w:t>ИТОГО (</w:t>
            </w:r>
            <w:r w:rsidRPr="00FB1A93">
              <w:rPr>
                <w:rFonts w:eastAsia="Times New Roman"/>
                <w:sz w:val="22"/>
                <w:szCs w:val="22"/>
                <w:lang w:val="en-US" w:eastAsia="zh-CN"/>
              </w:rPr>
              <w:t>USD</w:t>
            </w:r>
            <w:r w:rsidRPr="00FB1A93">
              <w:rPr>
                <w:rFonts w:eastAsia="Times New Roman"/>
                <w:sz w:val="22"/>
                <w:szCs w:val="22"/>
                <w:lang w:eastAsia="zh-CN"/>
              </w:rPr>
              <w:t>) ∑1+∑2</w:t>
            </w:r>
          </w:p>
        </w:tc>
        <w:tc>
          <w:tcPr>
            <w:tcW w:w="2045" w:type="dxa"/>
            <w:tcBorders>
              <w:top w:val="nil"/>
              <w:left w:val="nil"/>
              <w:bottom w:val="single" w:sz="8" w:space="0" w:color="auto"/>
              <w:right w:val="nil"/>
            </w:tcBorders>
            <w:vAlign w:val="center"/>
          </w:tcPr>
          <w:p w:rsidR="00B95AD3" w:rsidRPr="00FB1A93" w:rsidRDefault="00B95AD3" w:rsidP="003A20E2">
            <w:pPr>
              <w:jc w:val="center"/>
              <w:rPr>
                <w:rFonts w:ascii="Arial" w:hAnsi="Arial" w:cs="Arial"/>
                <w:lang w:eastAsia="zh-CN"/>
              </w:rPr>
            </w:pPr>
            <w:r w:rsidRPr="00FB1A93">
              <w:rPr>
                <w:rFonts w:ascii="Arial" w:hAnsi="Arial" w:cs="Arial"/>
                <w:lang w:eastAsia="zh-CN"/>
              </w:rPr>
              <w:t> </w:t>
            </w:r>
          </w:p>
        </w:tc>
        <w:tc>
          <w:tcPr>
            <w:tcW w:w="1843" w:type="dxa"/>
            <w:tcBorders>
              <w:top w:val="nil"/>
              <w:left w:val="nil"/>
              <w:bottom w:val="single" w:sz="8" w:space="0" w:color="auto"/>
              <w:right w:val="nil"/>
            </w:tcBorders>
            <w:vAlign w:val="center"/>
          </w:tcPr>
          <w:p w:rsidR="00B95AD3" w:rsidRPr="00FB1A93" w:rsidRDefault="00B95AD3" w:rsidP="003A20E2">
            <w:pPr>
              <w:jc w:val="center"/>
              <w:rPr>
                <w:rFonts w:ascii="Arial" w:hAnsi="Arial" w:cs="Arial"/>
                <w:lang w:eastAsia="zh-CN"/>
              </w:rPr>
            </w:pPr>
            <w:r w:rsidRPr="00FB1A93">
              <w:rPr>
                <w:rFonts w:ascii="Arial" w:hAnsi="Arial" w:cs="Arial"/>
                <w:lang w:eastAsia="zh-CN"/>
              </w:rPr>
              <w:t> </w:t>
            </w:r>
          </w:p>
        </w:tc>
        <w:tc>
          <w:tcPr>
            <w:tcW w:w="1984" w:type="dxa"/>
            <w:tcBorders>
              <w:top w:val="nil"/>
              <w:left w:val="nil"/>
              <w:bottom w:val="single" w:sz="8" w:space="0" w:color="auto"/>
              <w:right w:val="nil"/>
            </w:tcBorders>
            <w:vAlign w:val="center"/>
          </w:tcPr>
          <w:p w:rsidR="00B95AD3" w:rsidRPr="00FB1A93" w:rsidRDefault="00B95AD3" w:rsidP="003A20E2">
            <w:pPr>
              <w:jc w:val="center"/>
              <w:rPr>
                <w:rFonts w:ascii="Arial" w:hAnsi="Arial" w:cs="Arial"/>
                <w:lang w:eastAsia="zh-CN"/>
              </w:rPr>
            </w:pPr>
            <w:r w:rsidRPr="00FB1A93">
              <w:rPr>
                <w:rFonts w:ascii="Arial" w:hAnsi="Arial" w:cs="Arial"/>
                <w:lang w:eastAsia="zh-CN"/>
              </w:rPr>
              <w:t> </w:t>
            </w:r>
          </w:p>
        </w:tc>
        <w:tc>
          <w:tcPr>
            <w:tcW w:w="2907" w:type="dxa"/>
            <w:tcBorders>
              <w:top w:val="nil"/>
              <w:left w:val="single" w:sz="8" w:space="0" w:color="auto"/>
              <w:bottom w:val="single" w:sz="8" w:space="0" w:color="auto"/>
              <w:right w:val="single" w:sz="8" w:space="0" w:color="auto"/>
            </w:tcBorders>
            <w:noWrap/>
            <w:vAlign w:val="center"/>
          </w:tcPr>
          <w:p w:rsidR="00B95AD3" w:rsidRPr="00FB1A93" w:rsidRDefault="00B95AD3" w:rsidP="003A20E2">
            <w:pPr>
              <w:jc w:val="center"/>
              <w:rPr>
                <w:rFonts w:eastAsia="Times New Roman"/>
                <w:lang w:eastAsia="zh-CN"/>
              </w:rPr>
            </w:pPr>
            <w:r w:rsidRPr="00FB1A93">
              <w:rPr>
                <w:rFonts w:eastAsia="Times New Roman"/>
                <w:lang w:eastAsia="zh-CN"/>
              </w:rPr>
              <w:t>0,00</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76505B">
        <w:trPr>
          <w:trHeight w:val="255"/>
        </w:trPr>
        <w:tc>
          <w:tcPr>
            <w:tcW w:w="956"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3960" w:type="dxa"/>
            <w:tcBorders>
              <w:top w:val="nil"/>
              <w:left w:val="nil"/>
              <w:bottom w:val="nil"/>
              <w:right w:val="nil"/>
            </w:tcBorders>
            <w:noWrap/>
            <w:vAlign w:val="bottom"/>
          </w:tcPr>
          <w:p w:rsidR="00B95AD3" w:rsidRPr="00FB1A93" w:rsidRDefault="00B95AD3" w:rsidP="003A20E2">
            <w:pPr>
              <w:jc w:val="center"/>
              <w:rPr>
                <w:rFonts w:ascii="Arial" w:hAnsi="Arial" w:cs="Arial"/>
                <w:sz w:val="20"/>
                <w:szCs w:val="20"/>
                <w:lang w:eastAsia="zh-CN"/>
              </w:rPr>
            </w:pPr>
          </w:p>
        </w:tc>
        <w:tc>
          <w:tcPr>
            <w:tcW w:w="2045"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1843"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1984"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2907"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FB1A93" w:rsidTr="00EB09B3">
        <w:trPr>
          <w:trHeight w:val="375"/>
        </w:trPr>
        <w:tc>
          <w:tcPr>
            <w:tcW w:w="4916" w:type="dxa"/>
            <w:gridSpan w:val="2"/>
            <w:tcBorders>
              <w:top w:val="nil"/>
              <w:left w:val="nil"/>
              <w:bottom w:val="nil"/>
              <w:right w:val="nil"/>
            </w:tcBorders>
            <w:noWrap/>
            <w:vAlign w:val="bottom"/>
          </w:tcPr>
          <w:p w:rsidR="00B95AD3" w:rsidRPr="00FB1A93" w:rsidRDefault="00B95AD3" w:rsidP="003A20E2">
            <w:pPr>
              <w:rPr>
                <w:rFonts w:eastAsia="Times New Roman"/>
                <w:b/>
                <w:bCs/>
                <w:lang w:eastAsia="zh-CN"/>
              </w:rPr>
            </w:pPr>
            <w:r w:rsidRPr="00FB1A93">
              <w:rPr>
                <w:b/>
                <w:bCs/>
                <w:lang w:eastAsia="zh-CN"/>
              </w:rPr>
              <w:t>От лица</w:t>
            </w:r>
            <w:r w:rsidR="00F41020">
              <w:rPr>
                <w:b/>
                <w:bCs/>
                <w:lang w:eastAsia="zh-CN"/>
              </w:rPr>
              <w:t xml:space="preserve"> Иноз</w:t>
            </w:r>
            <w:r w:rsidRPr="00FB1A93">
              <w:rPr>
                <w:b/>
                <w:bCs/>
                <w:lang w:eastAsia="zh-CN"/>
              </w:rPr>
              <w:t>аказчика</w:t>
            </w:r>
          </w:p>
        </w:tc>
        <w:tc>
          <w:tcPr>
            <w:tcW w:w="2045"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1843"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4891" w:type="dxa"/>
            <w:gridSpan w:val="2"/>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r w:rsidRPr="00FB1A93">
              <w:rPr>
                <w:b/>
                <w:bCs/>
                <w:lang w:eastAsia="zh-CN"/>
              </w:rPr>
              <w:t>От лица Подрядчика</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eastAsia="zh-CN"/>
              </w:rPr>
            </w:pPr>
          </w:p>
        </w:tc>
      </w:tr>
      <w:tr w:rsidR="00B95AD3" w:rsidRPr="006C6408" w:rsidTr="00EB09B3">
        <w:trPr>
          <w:trHeight w:val="375"/>
        </w:trPr>
        <w:tc>
          <w:tcPr>
            <w:tcW w:w="4916" w:type="dxa"/>
            <w:gridSpan w:val="2"/>
            <w:tcBorders>
              <w:top w:val="nil"/>
              <w:left w:val="nil"/>
              <w:bottom w:val="nil"/>
              <w:right w:val="nil"/>
            </w:tcBorders>
            <w:noWrap/>
            <w:vAlign w:val="bottom"/>
          </w:tcPr>
          <w:p w:rsidR="00B95AD3" w:rsidRPr="00FB1A93" w:rsidRDefault="00B95AD3" w:rsidP="003A20E2">
            <w:pPr>
              <w:rPr>
                <w:rFonts w:eastAsia="Times New Roman"/>
                <w:b/>
                <w:bCs/>
                <w:lang w:val="en-US" w:eastAsia="zh-CN"/>
              </w:rPr>
            </w:pPr>
            <w:r w:rsidRPr="00FB1A93">
              <w:rPr>
                <w:rFonts w:eastAsia="Times New Roman"/>
                <w:b/>
                <w:bCs/>
                <w:lang w:val="en-US" w:eastAsia="zh-CN"/>
              </w:rPr>
              <w:t xml:space="preserve">On behalf of the </w:t>
            </w:r>
            <w:r>
              <w:rPr>
                <w:rFonts w:eastAsia="Times New Roman"/>
                <w:b/>
                <w:bCs/>
                <w:lang w:val="en-US" w:eastAsia="zh-CN"/>
              </w:rPr>
              <w:t xml:space="preserve"> Principal</w:t>
            </w:r>
          </w:p>
        </w:tc>
        <w:tc>
          <w:tcPr>
            <w:tcW w:w="2045"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c>
          <w:tcPr>
            <w:tcW w:w="1843"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c>
          <w:tcPr>
            <w:tcW w:w="4891" w:type="dxa"/>
            <w:gridSpan w:val="2"/>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r w:rsidRPr="00FB1A93">
              <w:rPr>
                <w:rFonts w:eastAsia="Times New Roman"/>
                <w:b/>
                <w:bCs/>
                <w:lang w:val="en-US" w:eastAsia="zh-CN"/>
              </w:rPr>
              <w:t>On behalf of the Contractor</w:t>
            </w: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c>
          <w:tcPr>
            <w:tcW w:w="960" w:type="dxa"/>
            <w:tcBorders>
              <w:top w:val="nil"/>
              <w:left w:val="nil"/>
              <w:bottom w:val="nil"/>
              <w:right w:val="nil"/>
            </w:tcBorders>
            <w:noWrap/>
            <w:vAlign w:val="bottom"/>
          </w:tcPr>
          <w:p w:rsidR="00B95AD3" w:rsidRPr="00FB1A93" w:rsidRDefault="00B95AD3" w:rsidP="003A20E2">
            <w:pPr>
              <w:rPr>
                <w:rFonts w:ascii="Arial" w:hAnsi="Arial" w:cs="Arial"/>
                <w:sz w:val="20"/>
                <w:szCs w:val="20"/>
                <w:lang w:val="en-US" w:eastAsia="zh-CN"/>
              </w:rPr>
            </w:pPr>
          </w:p>
        </w:tc>
      </w:tr>
    </w:tbl>
    <w:p w:rsidR="00B95AD3" w:rsidRPr="00FB1A93" w:rsidRDefault="00B95AD3" w:rsidP="00F31A79">
      <w:pPr>
        <w:rPr>
          <w:kern w:val="2"/>
          <w:sz w:val="21"/>
          <w:lang w:val="en-US" w:eastAsia="zh-CN"/>
        </w:rPr>
      </w:pPr>
    </w:p>
    <w:p w:rsidR="00B95AD3" w:rsidRPr="00FB1A93" w:rsidRDefault="00B95AD3" w:rsidP="00A10115">
      <w:pPr>
        <w:tabs>
          <w:tab w:val="left" w:pos="10348"/>
        </w:tabs>
        <w:ind w:right="3992"/>
        <w:jc w:val="right"/>
        <w:rPr>
          <w:b/>
          <w:bCs/>
          <w:lang w:val="en-US"/>
        </w:rPr>
      </w:pPr>
      <w:r w:rsidRPr="00FB1A93">
        <w:rPr>
          <w:b/>
          <w:bCs/>
          <w:lang w:val="en-US"/>
        </w:rPr>
        <w:lastRenderedPageBreak/>
        <w:tab/>
        <w:t>Appendix 8</w:t>
      </w:r>
    </w:p>
    <w:p w:rsidR="00B95AD3" w:rsidRPr="00FB1A93" w:rsidRDefault="00B95AD3" w:rsidP="00A10115">
      <w:pPr>
        <w:tabs>
          <w:tab w:val="left" w:pos="7797"/>
        </w:tabs>
        <w:spacing w:line="283" w:lineRule="exact"/>
        <w:ind w:right="2534"/>
        <w:jc w:val="right"/>
        <w:rPr>
          <w:lang w:val="en-US"/>
        </w:rPr>
      </w:pP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lang w:val="en-US"/>
        </w:rPr>
        <w:tab/>
      </w:r>
      <w:r w:rsidRPr="00FB1A93">
        <w:rPr>
          <w:b/>
          <w:bCs/>
        </w:rPr>
        <w:t>Приложение</w:t>
      </w:r>
      <w:r w:rsidRPr="00FB1A93">
        <w:rPr>
          <w:b/>
          <w:bCs/>
          <w:lang w:val="en-US"/>
        </w:rPr>
        <w:t xml:space="preserve"> 8</w:t>
      </w:r>
    </w:p>
    <w:p w:rsidR="00B95AD3" w:rsidRPr="00FB1A93" w:rsidRDefault="00B95AD3" w:rsidP="00485504">
      <w:pPr>
        <w:tabs>
          <w:tab w:val="left" w:pos="7797"/>
        </w:tabs>
        <w:spacing w:line="360" w:lineRule="auto"/>
        <w:ind w:left="528" w:right="2534" w:firstLine="288"/>
        <w:jc w:val="center"/>
        <w:rPr>
          <w:b/>
          <w:bCs/>
          <w:lang w:val="en-US"/>
        </w:rPr>
      </w:pPr>
    </w:p>
    <w:p w:rsidR="00B95AD3" w:rsidRPr="00FB1A93" w:rsidRDefault="00B95AD3" w:rsidP="00485504">
      <w:pPr>
        <w:tabs>
          <w:tab w:val="left" w:pos="7797"/>
          <w:tab w:val="left" w:pos="8640"/>
        </w:tabs>
        <w:spacing w:line="360" w:lineRule="auto"/>
        <w:ind w:left="528" w:right="27" w:firstLine="288"/>
        <w:jc w:val="center"/>
        <w:rPr>
          <w:b/>
          <w:bCs/>
          <w:lang w:val="en-US"/>
        </w:rPr>
      </w:pPr>
      <w:r w:rsidRPr="00FB1A93">
        <w:rPr>
          <w:b/>
          <w:bCs/>
          <w:lang w:val="en-US"/>
        </w:rPr>
        <w:t>Payment Application (sample)</w:t>
      </w:r>
    </w:p>
    <w:p w:rsidR="00B95AD3" w:rsidRPr="00FB1A93" w:rsidRDefault="00B95AD3" w:rsidP="00485504">
      <w:pPr>
        <w:tabs>
          <w:tab w:val="left" w:pos="7797"/>
          <w:tab w:val="left" w:pos="8640"/>
        </w:tabs>
        <w:spacing w:line="360" w:lineRule="auto"/>
        <w:ind w:left="528" w:right="27" w:firstLine="12"/>
        <w:jc w:val="both"/>
        <w:rPr>
          <w:lang w:val="en-US"/>
        </w:rPr>
      </w:pPr>
      <w:r w:rsidRPr="00FB1A93">
        <w:rPr>
          <w:lang w:val="en-US"/>
        </w:rPr>
        <w:t>Dear Mr. ____,</w:t>
      </w:r>
    </w:p>
    <w:p w:rsidR="00B95AD3" w:rsidRPr="00FB1A93" w:rsidRDefault="00B95AD3" w:rsidP="00485504">
      <w:pPr>
        <w:tabs>
          <w:tab w:val="left" w:pos="7797"/>
          <w:tab w:val="left" w:pos="8640"/>
        </w:tabs>
        <w:spacing w:line="360" w:lineRule="auto"/>
        <w:ind w:left="528" w:right="27"/>
        <w:jc w:val="both"/>
        <w:rPr>
          <w:lang w:val="en-US"/>
        </w:rPr>
      </w:pPr>
      <w:r w:rsidRPr="00FB1A93">
        <w:rPr>
          <w:lang w:val="en-US"/>
        </w:rPr>
        <w:t xml:space="preserve">According to item XX under Contract No., you are kindly requested to pay us for the engineering service occurred in the xx month of 2014 according to the banking information specified in the Contract. The amount to be paid by AEOI, which deducted the necessary tax levied by the Iranian government, shall be xxx </w:t>
      </w:r>
      <w:r w:rsidRPr="00FB1A93">
        <w:rPr>
          <w:rFonts w:eastAsia="Times New Roman"/>
          <w:sz w:val="22"/>
          <w:szCs w:val="22"/>
          <w:lang w:val="en-US" w:eastAsia="zh-CN"/>
        </w:rPr>
        <w:t>USD</w:t>
      </w:r>
      <w:r w:rsidRPr="00FB1A93">
        <w:rPr>
          <w:lang w:val="en-US"/>
        </w:rPr>
        <w:t xml:space="preserve"> (Say XXXXXX </w:t>
      </w:r>
      <w:r w:rsidRPr="00FB1A93">
        <w:rPr>
          <w:rFonts w:eastAsia="Times New Roman"/>
          <w:sz w:val="22"/>
          <w:szCs w:val="22"/>
          <w:lang w:val="en-US" w:eastAsia="zh-CN"/>
        </w:rPr>
        <w:t>USD</w:t>
      </w:r>
      <w:r w:rsidRPr="00FB1A93">
        <w:rPr>
          <w:lang w:val="en-US"/>
        </w:rPr>
        <w:t xml:space="preserve"> only). The detailed calculation could be found in the expense calculation table attached with this letter.</w:t>
      </w:r>
    </w:p>
    <w:p w:rsidR="00B95AD3" w:rsidRPr="00FB1A93" w:rsidRDefault="00B95AD3" w:rsidP="00485504">
      <w:pPr>
        <w:tabs>
          <w:tab w:val="left" w:pos="7797"/>
          <w:tab w:val="left" w:pos="8640"/>
        </w:tabs>
        <w:spacing w:line="360" w:lineRule="auto"/>
        <w:ind w:left="528" w:right="27" w:firstLine="288"/>
        <w:jc w:val="both"/>
        <w:rPr>
          <w:lang w:val="en-US"/>
        </w:rPr>
      </w:pPr>
      <w:r w:rsidRPr="00FB1A93">
        <w:rPr>
          <w:lang w:val="en-US"/>
        </w:rPr>
        <w:t xml:space="preserve">Your prompt action will be highly appreciated. </w:t>
      </w:r>
    </w:p>
    <w:p w:rsidR="00B95AD3" w:rsidRPr="00FB1A93" w:rsidRDefault="00B95AD3" w:rsidP="00485504">
      <w:pPr>
        <w:tabs>
          <w:tab w:val="left" w:pos="7797"/>
          <w:tab w:val="left" w:pos="8640"/>
        </w:tabs>
        <w:spacing w:line="360" w:lineRule="auto"/>
        <w:ind w:left="528" w:right="27" w:firstLine="288"/>
        <w:jc w:val="both"/>
        <w:rPr>
          <w:lang w:val="en-US"/>
        </w:rPr>
      </w:pPr>
      <w:r w:rsidRPr="00FB1A93">
        <w:rPr>
          <w:lang w:val="en-US"/>
        </w:rPr>
        <w:t>Yours truly,</w:t>
      </w:r>
    </w:p>
    <w:p w:rsidR="00B95AD3" w:rsidRPr="00FB1A93" w:rsidRDefault="00B95AD3" w:rsidP="00485504">
      <w:pPr>
        <w:tabs>
          <w:tab w:val="left" w:pos="7797"/>
          <w:tab w:val="left" w:pos="8640"/>
        </w:tabs>
        <w:spacing w:line="360" w:lineRule="auto"/>
        <w:ind w:left="528" w:right="27" w:firstLine="288"/>
        <w:jc w:val="both"/>
        <w:rPr>
          <w:lang w:val="en-US"/>
        </w:rPr>
      </w:pPr>
      <w:r w:rsidRPr="00FB1A93">
        <w:rPr>
          <w:lang w:val="en-US"/>
        </w:rPr>
        <w:t>XXX (name)</w:t>
      </w:r>
    </w:p>
    <w:p w:rsidR="00B95AD3" w:rsidRPr="00FB1A93" w:rsidRDefault="00B95AD3" w:rsidP="00485504">
      <w:pPr>
        <w:tabs>
          <w:tab w:val="left" w:pos="7797"/>
          <w:tab w:val="left" w:pos="8640"/>
        </w:tabs>
        <w:spacing w:line="360" w:lineRule="auto"/>
        <w:ind w:left="528" w:right="27" w:firstLine="288"/>
        <w:jc w:val="both"/>
        <w:rPr>
          <w:lang w:val="en-US"/>
        </w:rPr>
      </w:pPr>
      <w:r w:rsidRPr="00FB1A93">
        <w:rPr>
          <w:lang w:val="en-US"/>
        </w:rPr>
        <w:t>XXX (title)</w:t>
      </w:r>
    </w:p>
    <w:p w:rsidR="00B95AD3" w:rsidRPr="00FB1A93" w:rsidRDefault="00B95AD3" w:rsidP="00485504">
      <w:pPr>
        <w:tabs>
          <w:tab w:val="left" w:pos="7797"/>
          <w:tab w:val="left" w:pos="8640"/>
        </w:tabs>
        <w:spacing w:line="360" w:lineRule="auto"/>
        <w:ind w:left="528" w:right="27" w:firstLine="288"/>
        <w:jc w:val="center"/>
        <w:rPr>
          <w:b/>
        </w:rPr>
      </w:pPr>
      <w:r w:rsidRPr="00FB1A93">
        <w:rPr>
          <w:b/>
        </w:rPr>
        <w:t>Заявка на оплату (образец)</w:t>
      </w:r>
    </w:p>
    <w:p w:rsidR="00B95AD3" w:rsidRPr="00FB1A93" w:rsidRDefault="00B95AD3" w:rsidP="00485504">
      <w:pPr>
        <w:tabs>
          <w:tab w:val="left" w:pos="8640"/>
        </w:tabs>
        <w:spacing w:line="360" w:lineRule="auto"/>
        <w:ind w:right="27"/>
        <w:jc w:val="both"/>
      </w:pPr>
      <w:r w:rsidRPr="00FB1A93">
        <w:t>Уважаемый г-н ____,</w:t>
      </w:r>
    </w:p>
    <w:p w:rsidR="00B95AD3" w:rsidRPr="00FB1A93" w:rsidRDefault="00B95AD3" w:rsidP="00485504">
      <w:pPr>
        <w:tabs>
          <w:tab w:val="left" w:pos="8640"/>
        </w:tabs>
        <w:spacing w:line="360" w:lineRule="auto"/>
        <w:ind w:right="27"/>
        <w:jc w:val="both"/>
      </w:pPr>
      <w:r w:rsidRPr="00FB1A93">
        <w:t xml:space="preserve">В соответствии с п.ХХ Контракта №, просим Вас оплатить работы по предоставлению инжиниринговых услуг, выполненных нами в ХХ месяце 2014г., следуя банковской информации, изложенной в Контракте. Сумма к оплате со стороны </w:t>
      </w:r>
      <w:r w:rsidRPr="00FB1A93">
        <w:rPr>
          <w:lang w:val="en-US"/>
        </w:rPr>
        <w:t>AEOI</w:t>
      </w:r>
      <w:r w:rsidRPr="00FB1A93">
        <w:t xml:space="preserve"> за вычетом необходимых налогов, взимаемых правительством Ирана, должна составить ХХХ </w:t>
      </w:r>
      <w:r w:rsidRPr="00FB1A93">
        <w:rPr>
          <w:rFonts w:eastAsia="Times New Roman"/>
          <w:sz w:val="22"/>
          <w:szCs w:val="22"/>
          <w:lang w:val="en-US" w:eastAsia="zh-CN"/>
        </w:rPr>
        <w:t>USD</w:t>
      </w:r>
      <w:r w:rsidRPr="00FB1A93">
        <w:t xml:space="preserve"> (прописью: ХХХХХХ </w:t>
      </w:r>
      <w:r w:rsidRPr="00FB1A93">
        <w:rPr>
          <w:rFonts w:eastAsia="Times New Roman"/>
          <w:sz w:val="22"/>
          <w:szCs w:val="22"/>
          <w:lang w:val="en-US" w:eastAsia="zh-CN"/>
        </w:rPr>
        <w:t>USD</w:t>
      </w:r>
      <w:r w:rsidRPr="00FB1A93">
        <w:t>). Детализированная смета в виде таблицы расчета затрат прилагается к настоящему письму.</w:t>
      </w:r>
    </w:p>
    <w:p w:rsidR="00B95AD3" w:rsidRPr="00FB1A93" w:rsidRDefault="00B95AD3" w:rsidP="00485504">
      <w:pPr>
        <w:tabs>
          <w:tab w:val="left" w:pos="8640"/>
        </w:tabs>
        <w:spacing w:line="360" w:lineRule="auto"/>
        <w:ind w:right="27"/>
        <w:jc w:val="both"/>
      </w:pPr>
      <w:r w:rsidRPr="00FB1A93">
        <w:t>Ваши своевременные действия будут высоко оценены.</w:t>
      </w:r>
    </w:p>
    <w:p w:rsidR="00B95AD3" w:rsidRPr="00FB1A93" w:rsidRDefault="00B95AD3" w:rsidP="00485504">
      <w:pPr>
        <w:tabs>
          <w:tab w:val="left" w:pos="8640"/>
        </w:tabs>
        <w:spacing w:line="360" w:lineRule="auto"/>
        <w:ind w:right="27"/>
        <w:jc w:val="both"/>
      </w:pPr>
      <w:r w:rsidRPr="00FB1A93">
        <w:t xml:space="preserve">Искренне Ваш, </w:t>
      </w:r>
    </w:p>
    <w:p w:rsidR="00B95AD3" w:rsidRPr="00FB1A93" w:rsidRDefault="00B95AD3" w:rsidP="00307EA1">
      <w:pPr>
        <w:tabs>
          <w:tab w:val="left" w:pos="8640"/>
        </w:tabs>
        <w:spacing w:line="360" w:lineRule="auto"/>
        <w:ind w:right="27"/>
        <w:jc w:val="both"/>
      </w:pPr>
      <w:r w:rsidRPr="00FB1A93">
        <w:t xml:space="preserve">ФИО </w:t>
      </w:r>
    </w:p>
    <w:p w:rsidR="00B95AD3" w:rsidRPr="00FB1A93" w:rsidRDefault="00B95AD3" w:rsidP="00307EA1">
      <w:pPr>
        <w:tabs>
          <w:tab w:val="left" w:pos="8640"/>
        </w:tabs>
        <w:spacing w:line="360" w:lineRule="auto"/>
        <w:ind w:right="27"/>
        <w:jc w:val="both"/>
      </w:pPr>
      <w:r w:rsidRPr="00FB1A93">
        <w:t xml:space="preserve">Должность </w:t>
      </w:r>
    </w:p>
    <w:p w:rsidR="00A10115" w:rsidRPr="00C932AF" w:rsidRDefault="00B95AD3" w:rsidP="004649DA">
      <w:pPr>
        <w:tabs>
          <w:tab w:val="left" w:pos="7797"/>
        </w:tabs>
        <w:spacing w:line="283" w:lineRule="exact"/>
        <w:ind w:right="2534"/>
        <w:rPr>
          <w:b/>
          <w:bCs/>
          <w:rPrChange w:id="1363" w:author="boychenko-tv" w:date="2014-03-27T15:05:00Z">
            <w:rPr>
              <w:b/>
              <w:bCs/>
              <w:lang w:val="en-US"/>
            </w:rPr>
          </w:rPrChange>
        </w:rPr>
      </w:pPr>
      <w:r w:rsidRPr="00FB1A93">
        <w:rPr>
          <w:b/>
          <w:bCs/>
        </w:rPr>
        <w:tab/>
      </w:r>
      <w:r w:rsidRPr="00FB1A93">
        <w:rPr>
          <w:b/>
          <w:bCs/>
        </w:rPr>
        <w:tab/>
      </w:r>
      <w:r w:rsidRPr="00FB1A93">
        <w:rPr>
          <w:b/>
          <w:bCs/>
        </w:rPr>
        <w:tab/>
      </w:r>
      <w:r w:rsidRPr="00FB1A93">
        <w:rPr>
          <w:b/>
          <w:bCs/>
        </w:rPr>
        <w:tab/>
      </w:r>
      <w:r w:rsidRPr="00FB1A93">
        <w:rPr>
          <w:b/>
          <w:bCs/>
        </w:rPr>
        <w:tab/>
      </w:r>
    </w:p>
    <w:p w:rsidR="00B95AD3" w:rsidRPr="00FB1A93" w:rsidRDefault="00B95AD3" w:rsidP="00A10115">
      <w:pPr>
        <w:tabs>
          <w:tab w:val="left" w:pos="7797"/>
        </w:tabs>
        <w:spacing w:line="283" w:lineRule="exact"/>
        <w:ind w:right="2534"/>
        <w:jc w:val="right"/>
        <w:rPr>
          <w:b/>
          <w:bCs/>
        </w:rPr>
      </w:pPr>
      <w:r w:rsidRPr="00FB1A93">
        <w:rPr>
          <w:b/>
          <w:bCs/>
          <w:lang w:val="en-US"/>
        </w:rPr>
        <w:lastRenderedPageBreak/>
        <w:t>Appendix</w:t>
      </w:r>
      <w:r w:rsidRPr="00FB1A93">
        <w:rPr>
          <w:b/>
          <w:bCs/>
        </w:rPr>
        <w:t xml:space="preserve"> 9</w:t>
      </w:r>
    </w:p>
    <w:p w:rsidR="00B95AD3" w:rsidRPr="00FB1A93" w:rsidRDefault="00B95AD3" w:rsidP="00A10115">
      <w:pPr>
        <w:tabs>
          <w:tab w:val="left" w:pos="7797"/>
        </w:tabs>
        <w:spacing w:line="283" w:lineRule="exact"/>
        <w:ind w:right="2534"/>
        <w:jc w:val="right"/>
      </w:pPr>
      <w:r w:rsidRPr="00FB1A93">
        <w:rPr>
          <w:b/>
          <w:bCs/>
        </w:rPr>
        <w:tab/>
      </w:r>
      <w:r w:rsidRPr="00FB1A93">
        <w:rPr>
          <w:b/>
          <w:bCs/>
        </w:rPr>
        <w:tab/>
      </w:r>
      <w:r w:rsidRPr="00FB1A93">
        <w:rPr>
          <w:b/>
          <w:bCs/>
        </w:rPr>
        <w:tab/>
      </w:r>
      <w:r w:rsidRPr="00FB1A93">
        <w:rPr>
          <w:b/>
          <w:bCs/>
        </w:rPr>
        <w:tab/>
      </w:r>
      <w:r w:rsidRPr="00FB1A93">
        <w:rPr>
          <w:b/>
          <w:bCs/>
        </w:rPr>
        <w:tab/>
        <w:t>Приложение</w:t>
      </w:r>
      <w:r w:rsidRPr="00FB1A93">
        <w:rPr>
          <w:b/>
          <w:bCs/>
          <w:lang w:val="en-US"/>
        </w:rPr>
        <w:t xml:space="preserve"> </w:t>
      </w:r>
      <w:r w:rsidRPr="00FB1A93">
        <w:rPr>
          <w:b/>
          <w:bCs/>
        </w:rPr>
        <w:t>9</w:t>
      </w:r>
    </w:p>
    <w:p w:rsidR="00B95AD3" w:rsidRPr="00FB1A93" w:rsidRDefault="00B95AD3" w:rsidP="00307EA1">
      <w:pPr>
        <w:tabs>
          <w:tab w:val="left" w:pos="8640"/>
        </w:tabs>
        <w:spacing w:line="360" w:lineRule="auto"/>
        <w:ind w:right="27"/>
        <w:jc w:val="both"/>
      </w:pPr>
    </w:p>
    <w:tbl>
      <w:tblPr>
        <w:tblW w:w="14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
        <w:gridCol w:w="3160"/>
        <w:gridCol w:w="10370"/>
      </w:tblGrid>
      <w:tr w:rsidR="00B95AD3" w:rsidRPr="00FB1A93" w:rsidTr="00A10115">
        <w:trPr>
          <w:trHeight w:val="20"/>
          <w:jc w:val="center"/>
        </w:trPr>
        <w:tc>
          <w:tcPr>
            <w:tcW w:w="14415" w:type="dxa"/>
            <w:gridSpan w:val="3"/>
            <w:shd w:val="clear" w:color="auto" w:fill="FFFFFF"/>
            <w:vAlign w:val="center"/>
          </w:tcPr>
          <w:p w:rsidR="00B95AD3" w:rsidRPr="00FB1A93" w:rsidRDefault="00B95AD3" w:rsidP="006C6408">
            <w:pPr>
              <w:pStyle w:val="TableParagraph"/>
              <w:ind w:leftChars="-44" w:left="-106" w:firstLineChars="48" w:firstLine="121"/>
              <w:jc w:val="both"/>
              <w:rPr>
                <w:rFonts w:ascii="Times New Roman" w:hAnsi="Times New Roman"/>
                <w:b/>
                <w:w w:val="105"/>
                <w:sz w:val="24"/>
                <w:szCs w:val="24"/>
              </w:rPr>
            </w:pPr>
            <w:r w:rsidRPr="00FB1A93">
              <w:rPr>
                <w:rFonts w:ascii="Times New Roman" w:hAnsi="Times New Roman"/>
                <w:b/>
                <w:w w:val="105"/>
                <w:sz w:val="24"/>
                <w:szCs w:val="24"/>
              </w:rPr>
              <w:t xml:space="preserve">The opened list of the potentially cooperation areas / </w:t>
            </w:r>
          </w:p>
          <w:p w:rsidR="00B95AD3" w:rsidRPr="00FB1A93" w:rsidRDefault="00B95AD3" w:rsidP="00CE17E7">
            <w:pPr>
              <w:pStyle w:val="TableParagraph"/>
              <w:ind w:leftChars="-44" w:left="-106" w:firstLineChars="48" w:firstLine="121"/>
              <w:jc w:val="both"/>
              <w:rPr>
                <w:rFonts w:ascii="Times New Roman" w:hAnsi="Times New Roman"/>
                <w:b/>
                <w:bCs/>
                <w:sz w:val="24"/>
                <w:szCs w:val="24"/>
                <w:lang w:val="ru-RU"/>
              </w:rPr>
            </w:pPr>
            <w:r w:rsidRPr="00FB1A93">
              <w:rPr>
                <w:rFonts w:ascii="Times New Roman" w:hAnsi="Times New Roman"/>
                <w:b/>
                <w:w w:val="105"/>
                <w:sz w:val="24"/>
                <w:szCs w:val="24"/>
                <w:lang w:val="ru-RU"/>
              </w:rPr>
              <w:t>Открытый перечень потенциальных областей сотрудничества</w:t>
            </w:r>
            <w:r w:rsidRPr="00FB1A93">
              <w:rPr>
                <w:rFonts w:ascii="Times New Roman" w:hAnsi="Times New Roman"/>
                <w:w w:val="105"/>
                <w:sz w:val="24"/>
                <w:szCs w:val="24"/>
                <w:lang w:val="ru-RU"/>
              </w:rPr>
              <w:t>:</w:t>
            </w:r>
          </w:p>
        </w:tc>
      </w:tr>
      <w:tr w:rsidR="00B95AD3" w:rsidRPr="00FB1A93" w:rsidTr="00A10115">
        <w:trPr>
          <w:trHeight w:val="20"/>
          <w:jc w:val="center"/>
        </w:trPr>
        <w:tc>
          <w:tcPr>
            <w:tcW w:w="885" w:type="dxa"/>
            <w:shd w:val="clear" w:color="auto" w:fill="C2D69B"/>
            <w:vAlign w:val="center"/>
          </w:tcPr>
          <w:p w:rsidR="00B95AD3" w:rsidRPr="00FB1A93" w:rsidRDefault="00B95AD3" w:rsidP="007F3988">
            <w:pPr>
              <w:ind w:leftChars="-44" w:left="-106" w:firstLineChars="48" w:firstLine="127"/>
              <w:jc w:val="center"/>
              <w:rPr>
                <w:rFonts w:eastAsia="Times New Roman"/>
                <w:b/>
                <w:bCs/>
                <w:w w:val="110"/>
              </w:rPr>
            </w:pPr>
            <w:r w:rsidRPr="00FB1A93">
              <w:rPr>
                <w:rFonts w:eastAsia="Times New Roman"/>
                <w:b/>
                <w:bCs/>
                <w:w w:val="110"/>
              </w:rPr>
              <w:t>No.</w:t>
            </w:r>
          </w:p>
          <w:p w:rsidR="00B95AD3" w:rsidRPr="00FB1A93" w:rsidRDefault="00B95AD3" w:rsidP="006C6408">
            <w:pPr>
              <w:ind w:leftChars="-44" w:left="-106" w:firstLineChars="48" w:firstLine="115"/>
              <w:jc w:val="center"/>
              <w:rPr>
                <w:b/>
                <w:bCs/>
              </w:rPr>
            </w:pPr>
          </w:p>
        </w:tc>
        <w:tc>
          <w:tcPr>
            <w:tcW w:w="3160" w:type="dxa"/>
            <w:shd w:val="clear" w:color="auto" w:fill="C2D69B"/>
            <w:vAlign w:val="center"/>
          </w:tcPr>
          <w:p w:rsidR="00B95AD3" w:rsidRPr="00FB1A93" w:rsidRDefault="00B95AD3" w:rsidP="007F3988">
            <w:pPr>
              <w:ind w:leftChars="-44" w:left="-106" w:firstLineChars="48" w:firstLine="127"/>
              <w:jc w:val="center"/>
              <w:rPr>
                <w:rFonts w:eastAsia="Times New Roman"/>
                <w:b/>
                <w:bCs/>
                <w:w w:val="110"/>
              </w:rPr>
            </w:pPr>
            <w:r w:rsidRPr="00FB1A93">
              <w:rPr>
                <w:rFonts w:eastAsia="Times New Roman"/>
                <w:b/>
                <w:bCs/>
                <w:w w:val="110"/>
              </w:rPr>
              <w:t>Item/Process</w:t>
            </w:r>
          </w:p>
          <w:p w:rsidR="00B95AD3" w:rsidRPr="00FB1A93" w:rsidRDefault="00B95AD3" w:rsidP="001F51A1">
            <w:pPr>
              <w:ind w:leftChars="-44" w:left="-106" w:firstLineChars="48" w:firstLine="127"/>
              <w:jc w:val="center"/>
              <w:rPr>
                <w:rFonts w:eastAsia="Times New Roman"/>
                <w:b/>
                <w:bCs/>
                <w:w w:val="110"/>
              </w:rPr>
            </w:pPr>
            <w:r w:rsidRPr="00FB1A93">
              <w:rPr>
                <w:rFonts w:eastAsia="Times New Roman"/>
                <w:b/>
                <w:bCs/>
                <w:w w:val="110"/>
              </w:rPr>
              <w:t>Объект/Процесс</w:t>
            </w:r>
          </w:p>
        </w:tc>
        <w:tc>
          <w:tcPr>
            <w:tcW w:w="10370" w:type="dxa"/>
            <w:shd w:val="clear" w:color="auto" w:fill="C2D69B"/>
            <w:vAlign w:val="center"/>
          </w:tcPr>
          <w:p w:rsidR="00B95AD3" w:rsidRPr="00FB1A93" w:rsidRDefault="00B95AD3" w:rsidP="007F3988">
            <w:pPr>
              <w:ind w:leftChars="-44" w:left="-106" w:firstLineChars="48" w:firstLine="116"/>
              <w:jc w:val="center"/>
              <w:rPr>
                <w:rFonts w:eastAsia="Times New Roman"/>
                <w:b/>
                <w:bCs/>
              </w:rPr>
            </w:pPr>
            <w:r w:rsidRPr="00FB1A93">
              <w:rPr>
                <w:rFonts w:eastAsia="Times New Roman"/>
                <w:b/>
                <w:bCs/>
              </w:rPr>
              <w:t>Description</w:t>
            </w:r>
          </w:p>
          <w:p w:rsidR="00B95AD3" w:rsidRPr="00FB1A93" w:rsidRDefault="00B95AD3" w:rsidP="007F3988">
            <w:pPr>
              <w:ind w:leftChars="-44" w:left="-106" w:firstLineChars="48" w:firstLine="116"/>
              <w:jc w:val="center"/>
              <w:rPr>
                <w:b/>
                <w:bCs/>
              </w:rPr>
            </w:pPr>
            <w:r w:rsidRPr="00FB1A93">
              <w:rPr>
                <w:rFonts w:eastAsia="Times New Roman"/>
                <w:b/>
                <w:bCs/>
              </w:rPr>
              <w:t>Описание</w:t>
            </w:r>
          </w:p>
        </w:tc>
      </w:tr>
      <w:tr w:rsidR="00B95AD3" w:rsidRPr="006C6408" w:rsidTr="00A10115">
        <w:trPr>
          <w:trHeight w:val="20"/>
          <w:jc w:val="center"/>
        </w:trPr>
        <w:tc>
          <w:tcPr>
            <w:tcW w:w="885" w:type="dxa"/>
            <w:vMerge w:val="restart"/>
            <w:vAlign w:val="center"/>
          </w:tcPr>
          <w:p w:rsidR="00B95AD3" w:rsidRPr="00FB1A93" w:rsidRDefault="00B95AD3" w:rsidP="004649DA">
            <w:pPr>
              <w:pStyle w:val="TableParagraph"/>
              <w:ind w:leftChars="-44" w:left="-106" w:firstLineChars="48" w:firstLine="109"/>
              <w:jc w:val="center"/>
              <w:rPr>
                <w:rFonts w:ascii="Times New Roman" w:hAnsi="Times New Roman"/>
                <w:sz w:val="24"/>
                <w:szCs w:val="24"/>
              </w:rPr>
            </w:pPr>
            <w:r w:rsidRPr="00FB1A93">
              <w:rPr>
                <w:rFonts w:ascii="Times New Roman" w:hAnsi="Times New Roman"/>
                <w:w w:val="95"/>
                <w:sz w:val="24"/>
                <w:szCs w:val="24"/>
              </w:rPr>
              <w:t>1</w:t>
            </w:r>
          </w:p>
          <w:p w:rsidR="00B95AD3" w:rsidRPr="00FB1A93" w:rsidRDefault="00B95AD3" w:rsidP="009F217E">
            <w:pPr>
              <w:pStyle w:val="TableParagraph"/>
              <w:ind w:leftChars="-44" w:left="-106" w:firstLineChars="48" w:firstLine="115"/>
              <w:jc w:val="center"/>
              <w:rPr>
                <w:rFonts w:ascii="Times New Roman" w:hAnsi="Times New Roman"/>
                <w:sz w:val="24"/>
                <w:szCs w:val="24"/>
                <w:lang w:val="ru-RU"/>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React</w:t>
            </w:r>
            <w:r w:rsidRPr="00FB1A93">
              <w:rPr>
                <w:rFonts w:ascii="Times New Roman" w:hAnsi="Times New Roman"/>
                <w:spacing w:val="-10"/>
                <w:w w:val="105"/>
                <w:sz w:val="24"/>
                <w:szCs w:val="24"/>
              </w:rPr>
              <w:t>o</w:t>
            </w:r>
            <w:r w:rsidRPr="00FB1A93">
              <w:rPr>
                <w:rFonts w:ascii="Times New Roman" w:hAnsi="Times New Roman"/>
                <w:w w:val="105"/>
                <w:sz w:val="24"/>
                <w:szCs w:val="24"/>
              </w:rPr>
              <w:t>r</w:t>
            </w:r>
          </w:p>
        </w:tc>
        <w:tc>
          <w:tcPr>
            <w:tcW w:w="10370" w:type="dxa"/>
            <w:vAlign w:val="center"/>
          </w:tcPr>
          <w:p w:rsidR="00B95AD3" w:rsidRPr="00FB1A93" w:rsidRDefault="00B95AD3" w:rsidP="00A10115">
            <w:pPr>
              <w:pStyle w:val="TableParagraph"/>
              <w:ind w:left="17" w:right="94" w:firstLine="13"/>
              <w:jc w:val="both"/>
              <w:rPr>
                <w:rFonts w:ascii="Times New Roman" w:hAnsi="Times New Roman"/>
                <w:w w:val="105"/>
                <w:sz w:val="24"/>
                <w:szCs w:val="24"/>
              </w:rPr>
            </w:pPr>
            <w:r w:rsidRPr="00FB1A93">
              <w:rPr>
                <w:rFonts w:ascii="Times New Roman" w:hAnsi="Times New Roman"/>
                <w:w w:val="105"/>
                <w:sz w:val="24"/>
                <w:szCs w:val="24"/>
              </w:rPr>
              <w:t>The contractor shall be periodically present during the dismantling and installation of reactor plant (including reactor pressure vessel, core barrel, core baffle, protecting tube component, upper units etc.,), provide technical guidance and give the feasible technical proposal for problems of equipment that may occur.</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30"/>
              <w:jc w:val="center"/>
              <w:rPr>
                <w:rFonts w:ascii="Times New Roman" w:hAnsi="Times New Roman"/>
                <w:sz w:val="24"/>
                <w:szCs w:val="24"/>
                <w:lang w:val="ru-RU"/>
              </w:rPr>
            </w:pPr>
            <w:r w:rsidRPr="00FB1A93">
              <w:rPr>
                <w:rFonts w:ascii="Times New Roman" w:hAnsi="Times New Roman"/>
                <w:w w:val="105"/>
                <w:sz w:val="24"/>
                <w:szCs w:val="24"/>
                <w:lang w:val="ru-RU"/>
              </w:rPr>
              <w:t>Реактор</w:t>
            </w:r>
          </w:p>
        </w:tc>
        <w:tc>
          <w:tcPr>
            <w:tcW w:w="10370" w:type="dxa"/>
            <w:vAlign w:val="center"/>
          </w:tcPr>
          <w:p w:rsidR="00B95AD3" w:rsidRPr="00FB1A93" w:rsidRDefault="00B95AD3" w:rsidP="00A10115">
            <w:pPr>
              <w:pStyle w:val="TableParagraph"/>
              <w:ind w:left="17" w:right="94"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периодически присутствовать на демонтаже и монтаже реакторной установки (включая корпус реактора, шахту реактора, выгородку, блок защитных трубок, верхние блоки и т.д.), обеспечить техническое руководство и дать актуальное техническое предложение по проблемам, которые могут возникнуть с оборудованием.</w:t>
            </w:r>
          </w:p>
        </w:tc>
      </w:tr>
      <w:tr w:rsidR="00B95AD3" w:rsidRPr="006C6408" w:rsidTr="00A10115">
        <w:trPr>
          <w:trHeight w:val="20"/>
          <w:jc w:val="center"/>
        </w:trPr>
        <w:tc>
          <w:tcPr>
            <w:tcW w:w="885" w:type="dxa"/>
            <w:vMerge w:val="restart"/>
            <w:vAlign w:val="center"/>
          </w:tcPr>
          <w:p w:rsidR="00B95AD3" w:rsidRPr="00FB1A93" w:rsidRDefault="00B95AD3" w:rsidP="004649DA">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6C6408">
            <w:pPr>
              <w:pStyle w:val="TableParagraph"/>
              <w:ind w:leftChars="-44" w:left="-106" w:firstLineChars="48" w:firstLine="127"/>
              <w:jc w:val="center"/>
              <w:rPr>
                <w:rFonts w:ascii="Times New Roman" w:hAnsi="Times New Roman"/>
                <w:sz w:val="24"/>
                <w:szCs w:val="24"/>
              </w:rPr>
            </w:pPr>
            <w:r w:rsidRPr="00FB1A93">
              <w:rPr>
                <w:rFonts w:ascii="Times New Roman" w:hAnsi="Times New Roman"/>
                <w:w w:val="110"/>
                <w:sz w:val="24"/>
                <w:szCs w:val="24"/>
              </w:rPr>
              <w:t>Steam</w:t>
            </w:r>
            <w:r w:rsidRPr="00FB1A93">
              <w:rPr>
                <w:rFonts w:ascii="Times New Roman" w:hAnsi="Times New Roman"/>
                <w:spacing w:val="-21"/>
                <w:w w:val="110"/>
                <w:sz w:val="24"/>
                <w:szCs w:val="24"/>
              </w:rPr>
              <w:t xml:space="preserve"> </w:t>
            </w:r>
            <w:r w:rsidRPr="00FB1A93">
              <w:rPr>
                <w:rFonts w:ascii="Times New Roman" w:hAnsi="Times New Roman"/>
                <w:w w:val="110"/>
                <w:sz w:val="24"/>
                <w:szCs w:val="24"/>
              </w:rPr>
              <w:t>gen</w:t>
            </w:r>
            <w:r w:rsidRPr="00FB1A93">
              <w:rPr>
                <w:rFonts w:ascii="Times New Roman" w:hAnsi="Times New Roman"/>
                <w:spacing w:val="8"/>
                <w:w w:val="110"/>
                <w:sz w:val="24"/>
                <w:szCs w:val="24"/>
              </w:rPr>
              <w:t>e</w:t>
            </w:r>
            <w:r w:rsidRPr="00FB1A93">
              <w:rPr>
                <w:rFonts w:ascii="Times New Roman" w:hAnsi="Times New Roman"/>
                <w:w w:val="110"/>
                <w:sz w:val="24"/>
                <w:szCs w:val="24"/>
              </w:rPr>
              <w:t>ra</w:t>
            </w:r>
            <w:r w:rsidRPr="00FB1A93">
              <w:rPr>
                <w:rFonts w:ascii="Times New Roman" w:hAnsi="Times New Roman"/>
                <w:spacing w:val="-11"/>
                <w:w w:val="110"/>
                <w:sz w:val="24"/>
                <w:szCs w:val="24"/>
              </w:rPr>
              <w:t>t</w:t>
            </w:r>
            <w:r w:rsidRPr="00FB1A93">
              <w:rPr>
                <w:rFonts w:ascii="Times New Roman" w:hAnsi="Times New Roman"/>
                <w:w w:val="110"/>
                <w:sz w:val="24"/>
                <w:szCs w:val="24"/>
              </w:rPr>
              <w:t>or</w:t>
            </w:r>
            <w:r w:rsidRPr="00FB1A93">
              <w:rPr>
                <w:rFonts w:ascii="Times New Roman" w:hAnsi="Times New Roman"/>
                <w:spacing w:val="-11"/>
                <w:w w:val="110"/>
                <w:sz w:val="24"/>
                <w:szCs w:val="24"/>
              </w:rPr>
              <w:t>s</w:t>
            </w:r>
            <w:r w:rsidRPr="00FB1A93">
              <w:rPr>
                <w:rFonts w:ascii="Times New Roman" w:hAnsi="Times New Roman"/>
                <w:spacing w:val="1"/>
                <w:w w:val="110"/>
                <w:sz w:val="24"/>
                <w:szCs w:val="24"/>
              </w:rPr>
              <w:t xml:space="preserve">, </w:t>
            </w:r>
            <w:r w:rsidRPr="00FB1A93">
              <w:rPr>
                <w:rFonts w:ascii="Times New Roman" w:hAnsi="Times New Roman"/>
                <w:spacing w:val="-8"/>
                <w:w w:val="110"/>
                <w:sz w:val="24"/>
                <w:szCs w:val="24"/>
              </w:rPr>
              <w:t>L</w:t>
            </w:r>
            <w:r w:rsidRPr="00FB1A93">
              <w:rPr>
                <w:rFonts w:ascii="Times New Roman" w:hAnsi="Times New Roman"/>
                <w:w w:val="110"/>
                <w:sz w:val="24"/>
                <w:szCs w:val="24"/>
              </w:rPr>
              <w:t>P</w:t>
            </w:r>
            <w:r w:rsidRPr="00FB1A93">
              <w:rPr>
                <w:rFonts w:ascii="Times New Roman" w:hAnsi="Times New Roman"/>
                <w:spacing w:val="-12"/>
                <w:w w:val="110"/>
                <w:sz w:val="24"/>
                <w:szCs w:val="24"/>
              </w:rPr>
              <w:t>H</w:t>
            </w:r>
            <w:r w:rsidRPr="00FB1A93">
              <w:rPr>
                <w:rFonts w:ascii="Times New Roman" w:hAnsi="Times New Roman"/>
                <w:spacing w:val="1"/>
                <w:w w:val="110"/>
                <w:sz w:val="24"/>
                <w:szCs w:val="24"/>
              </w:rPr>
              <w:t xml:space="preserve">, </w:t>
            </w:r>
            <w:r w:rsidRPr="00FB1A93">
              <w:rPr>
                <w:rFonts w:ascii="Times New Roman" w:hAnsi="Times New Roman"/>
                <w:w w:val="110"/>
                <w:sz w:val="24"/>
                <w:szCs w:val="24"/>
              </w:rPr>
              <w:t>HPH</w:t>
            </w:r>
          </w:p>
        </w:tc>
        <w:tc>
          <w:tcPr>
            <w:tcW w:w="10370" w:type="dxa"/>
          </w:tcPr>
          <w:p w:rsidR="00B95AD3" w:rsidRPr="00FB1A93" w:rsidRDefault="00B95AD3" w:rsidP="00A10115">
            <w:pPr>
              <w:pStyle w:val="TableParagraph"/>
              <w:ind w:left="17" w:right="94" w:firstLine="13"/>
              <w:jc w:val="both"/>
              <w:rPr>
                <w:rFonts w:ascii="Times New Roman" w:hAnsi="Times New Roman"/>
                <w:w w:val="105"/>
                <w:sz w:val="24"/>
                <w:szCs w:val="24"/>
              </w:rPr>
            </w:pPr>
            <w:r w:rsidRPr="00FB1A93">
              <w:rPr>
                <w:rFonts w:ascii="Times New Roman" w:hAnsi="Times New Roman"/>
                <w:w w:val="105"/>
                <w:sz w:val="24"/>
                <w:szCs w:val="24"/>
              </w:rPr>
              <w:t>The contractor shall carry out periodical technical supervision, provide instruction and give the feasible technical proposal to problems of equipment that may occur, during the maintenance and inspection of steam generator (SG) and high/low pressure heaters (HPH &amp; LPH) etc.</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30"/>
              <w:jc w:val="center"/>
              <w:rPr>
                <w:rFonts w:ascii="Times New Roman" w:hAnsi="Times New Roman"/>
                <w:sz w:val="24"/>
                <w:szCs w:val="24"/>
                <w:lang w:val="ru-RU"/>
              </w:rPr>
            </w:pPr>
            <w:r w:rsidRPr="00FB1A93">
              <w:rPr>
                <w:rFonts w:ascii="Times New Roman" w:hAnsi="Times New Roman"/>
                <w:w w:val="110"/>
                <w:sz w:val="24"/>
                <w:szCs w:val="24"/>
                <w:lang w:val="ru-RU"/>
              </w:rPr>
              <w:t>Парогенераторы</w:t>
            </w:r>
            <w:r w:rsidRPr="00FB1A93">
              <w:rPr>
                <w:rFonts w:ascii="Times New Roman" w:hAnsi="Times New Roman"/>
                <w:spacing w:val="1"/>
                <w:w w:val="110"/>
                <w:sz w:val="24"/>
                <w:szCs w:val="24"/>
                <w:lang w:val="ru-RU"/>
              </w:rPr>
              <w:t xml:space="preserve">, </w:t>
            </w:r>
            <w:r w:rsidRPr="00FB1A93">
              <w:rPr>
                <w:rFonts w:ascii="Times New Roman" w:hAnsi="Times New Roman"/>
                <w:spacing w:val="-8"/>
                <w:w w:val="110"/>
                <w:sz w:val="24"/>
                <w:szCs w:val="24"/>
                <w:lang w:val="ru-RU"/>
              </w:rPr>
              <w:t>ПНД</w:t>
            </w:r>
            <w:r w:rsidRPr="00FB1A93">
              <w:rPr>
                <w:rFonts w:ascii="Times New Roman" w:hAnsi="Times New Roman"/>
                <w:spacing w:val="1"/>
                <w:w w:val="110"/>
                <w:sz w:val="24"/>
                <w:szCs w:val="24"/>
                <w:lang w:val="ru-RU"/>
              </w:rPr>
              <w:t xml:space="preserve">, </w:t>
            </w:r>
            <w:r w:rsidRPr="00FB1A93">
              <w:rPr>
                <w:rFonts w:ascii="Times New Roman" w:hAnsi="Times New Roman"/>
                <w:w w:val="110"/>
                <w:sz w:val="24"/>
                <w:szCs w:val="24"/>
                <w:lang w:val="ru-RU"/>
              </w:rPr>
              <w:t>ПВД</w:t>
            </w:r>
          </w:p>
        </w:tc>
        <w:tc>
          <w:tcPr>
            <w:tcW w:w="10370" w:type="dxa"/>
          </w:tcPr>
          <w:p w:rsidR="00B95AD3" w:rsidRPr="00FB1A93" w:rsidRDefault="00B95AD3" w:rsidP="00A10115">
            <w:pPr>
              <w:pStyle w:val="TableParagraph"/>
              <w:ind w:left="17" w:right="94"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осуществлять периодический технический контроль, проводить инструктаж и дать актуальное техническое предложение по проблемам, которые могут возникнуть с оборудованием при техобслуживании и ревизии парогенератора (ПГ) и подогревателей высокого/низкого давления (ПНД и ПВД) и т.д.</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3</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Reactor</w:t>
            </w:r>
            <w:r w:rsidRPr="00FB1A93">
              <w:rPr>
                <w:rFonts w:ascii="Times New Roman" w:hAnsi="Times New Roman"/>
                <w:spacing w:val="-21"/>
                <w:w w:val="105"/>
                <w:sz w:val="24"/>
                <w:szCs w:val="24"/>
              </w:rPr>
              <w:t xml:space="preserve"> </w:t>
            </w:r>
            <w:r w:rsidRPr="00FB1A93">
              <w:rPr>
                <w:rFonts w:ascii="Times New Roman" w:hAnsi="Times New Roman"/>
                <w:w w:val="105"/>
                <w:sz w:val="24"/>
                <w:szCs w:val="24"/>
              </w:rPr>
              <w:t>Co</w:t>
            </w:r>
            <w:r w:rsidRPr="00FB1A93">
              <w:rPr>
                <w:rFonts w:ascii="Times New Roman" w:hAnsi="Times New Roman"/>
                <w:spacing w:val="-10"/>
                <w:w w:val="105"/>
                <w:sz w:val="24"/>
                <w:szCs w:val="24"/>
              </w:rPr>
              <w:t>o</w:t>
            </w:r>
            <w:r w:rsidRPr="00FB1A93">
              <w:rPr>
                <w:rFonts w:ascii="Times New Roman" w:hAnsi="Times New Roman"/>
                <w:spacing w:val="-18"/>
                <w:w w:val="105"/>
                <w:sz w:val="24"/>
                <w:szCs w:val="24"/>
              </w:rPr>
              <w:t>l</w:t>
            </w:r>
            <w:r w:rsidRPr="00FB1A93">
              <w:rPr>
                <w:rFonts w:ascii="Times New Roman" w:hAnsi="Times New Roman"/>
                <w:w w:val="105"/>
                <w:sz w:val="24"/>
                <w:szCs w:val="24"/>
              </w:rPr>
              <w:t>ant</w:t>
            </w:r>
            <w:r w:rsidRPr="00FB1A93">
              <w:rPr>
                <w:rFonts w:ascii="Times New Roman" w:hAnsi="Times New Roman"/>
                <w:spacing w:val="-16"/>
                <w:w w:val="105"/>
                <w:sz w:val="24"/>
                <w:szCs w:val="24"/>
              </w:rPr>
              <w:t xml:space="preserve"> </w:t>
            </w:r>
            <w:r w:rsidRPr="00FB1A93">
              <w:rPr>
                <w:rFonts w:ascii="Times New Roman" w:hAnsi="Times New Roman"/>
                <w:w w:val="105"/>
                <w:sz w:val="24"/>
                <w:szCs w:val="24"/>
              </w:rPr>
              <w:t>pumps (RCP)</w:t>
            </w:r>
          </w:p>
        </w:tc>
        <w:tc>
          <w:tcPr>
            <w:tcW w:w="10370" w:type="dxa"/>
          </w:tcPr>
          <w:p w:rsidR="00B95AD3" w:rsidRPr="00FB1A93" w:rsidRDefault="00B95AD3" w:rsidP="00A10115">
            <w:pPr>
              <w:pStyle w:val="TableParagraph"/>
              <w:ind w:left="17" w:right="94" w:firstLine="13"/>
              <w:jc w:val="both"/>
              <w:rPr>
                <w:rFonts w:ascii="Times New Roman" w:hAnsi="Times New Roman"/>
                <w:w w:val="105"/>
                <w:sz w:val="24"/>
                <w:szCs w:val="24"/>
              </w:rPr>
            </w:pPr>
            <w:r w:rsidRPr="00FB1A93">
              <w:rPr>
                <w:rFonts w:ascii="Times New Roman" w:hAnsi="Times New Roman"/>
                <w:w w:val="105"/>
                <w:sz w:val="24"/>
                <w:szCs w:val="24"/>
              </w:rPr>
              <w:t>The Contractor during the maintenance of RCP shall take the responsibility for periodical design supervision and give feasible technical proposal to the problems that may occur during the maintenance of primary coolant pumps at BNPP-1 site.</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30"/>
              <w:jc w:val="center"/>
              <w:rPr>
                <w:rFonts w:ascii="Times New Roman" w:hAnsi="Times New Roman"/>
                <w:sz w:val="24"/>
                <w:szCs w:val="24"/>
                <w:lang w:val="ru-RU"/>
              </w:rPr>
            </w:pPr>
            <w:r w:rsidRPr="00FB1A93">
              <w:rPr>
                <w:rFonts w:ascii="Times New Roman" w:hAnsi="Times New Roman"/>
                <w:w w:val="105"/>
                <w:sz w:val="24"/>
                <w:szCs w:val="24"/>
                <w:lang w:val="ru-RU"/>
              </w:rPr>
              <w:t>Главные циркуляционные насосы (ГЦН)</w:t>
            </w:r>
          </w:p>
        </w:tc>
        <w:tc>
          <w:tcPr>
            <w:tcW w:w="10370" w:type="dxa"/>
          </w:tcPr>
          <w:p w:rsidR="00B95AD3" w:rsidRPr="00FB1A93" w:rsidRDefault="00B95AD3" w:rsidP="00A10115">
            <w:pPr>
              <w:pStyle w:val="TableParagraph"/>
              <w:ind w:left="17" w:right="94"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При техобслуживании ГЦН Подрядчик должен взять на себя ответственность за периодический контроль проекта и дать актуальное техническое предложение по проблемам, которые могут возникнуть при техобслуживании главных циркуляционных насосов на площадке АЭС Бушер-1.</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lang w:val="ru-RU"/>
              </w:rPr>
            </w:pP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4</w:t>
            </w:r>
          </w:p>
        </w:tc>
        <w:tc>
          <w:tcPr>
            <w:tcW w:w="3160" w:type="dxa"/>
            <w:vAlign w:val="center"/>
          </w:tcPr>
          <w:p w:rsidR="00B95AD3" w:rsidRPr="00FB1A93" w:rsidRDefault="00B95AD3" w:rsidP="00E30C62">
            <w:pPr>
              <w:pStyle w:val="TableParagraph"/>
              <w:ind w:left="17" w:firstLine="13"/>
              <w:jc w:val="center"/>
              <w:rPr>
                <w:rFonts w:ascii="Times New Roman" w:hAnsi="Times New Roman"/>
                <w:w w:val="105"/>
                <w:sz w:val="24"/>
                <w:szCs w:val="24"/>
              </w:rPr>
            </w:pPr>
            <w:r w:rsidRPr="00FB1A93">
              <w:rPr>
                <w:rFonts w:ascii="Times New Roman" w:hAnsi="Times New Roman"/>
                <w:w w:val="105"/>
                <w:sz w:val="24"/>
                <w:szCs w:val="24"/>
              </w:rPr>
              <w:t>Turbine / II circuit main equipment</w:t>
            </w:r>
          </w:p>
        </w:tc>
        <w:tc>
          <w:tcPr>
            <w:tcW w:w="10370" w:type="dxa"/>
          </w:tcPr>
          <w:p w:rsidR="00B95AD3" w:rsidRPr="00FB1A93" w:rsidRDefault="00B95AD3" w:rsidP="00A10115">
            <w:pPr>
              <w:pStyle w:val="TableParagraph"/>
              <w:ind w:left="17" w:right="94" w:firstLine="13"/>
              <w:jc w:val="both"/>
              <w:rPr>
                <w:rFonts w:ascii="Times New Roman" w:hAnsi="Times New Roman"/>
                <w:w w:val="105"/>
                <w:sz w:val="24"/>
                <w:szCs w:val="24"/>
              </w:rPr>
            </w:pPr>
            <w:r w:rsidRPr="00FB1A93">
              <w:rPr>
                <w:rFonts w:ascii="Times New Roman" w:hAnsi="Times New Roman"/>
                <w:w w:val="105"/>
                <w:sz w:val="24"/>
                <w:szCs w:val="24"/>
              </w:rPr>
              <w:t xml:space="preserve">The contractor shall carry out periodical technical supervision of the dismantling process, maintenance, installation and test process of HPC/LPC of turbine and maintenance process of the turbine body and other equipment (such as turning gear, bearings, turbine control system, stop valve and control valve etc.), providing technical guidance and putting forward technical proposal </w:t>
            </w:r>
            <w:r w:rsidRPr="00FB1A93">
              <w:rPr>
                <w:rFonts w:ascii="Times New Roman" w:hAnsi="Times New Roman"/>
                <w:w w:val="105"/>
                <w:sz w:val="24"/>
                <w:szCs w:val="24"/>
              </w:rPr>
              <w:lastRenderedPageBreak/>
              <w:t>to all the problems that may occur during these works.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E30C62">
            <w:pPr>
              <w:pStyle w:val="TableParagraph"/>
              <w:ind w:left="17" w:firstLine="13"/>
              <w:jc w:val="center"/>
              <w:rPr>
                <w:rFonts w:ascii="Times New Roman" w:hAnsi="Times New Roman"/>
                <w:w w:val="105"/>
                <w:sz w:val="24"/>
                <w:szCs w:val="24"/>
                <w:lang w:val="ru-RU"/>
              </w:rPr>
            </w:pPr>
            <w:r w:rsidRPr="00FB1A93">
              <w:rPr>
                <w:rFonts w:ascii="Times New Roman" w:hAnsi="Times New Roman"/>
                <w:w w:val="105"/>
                <w:sz w:val="24"/>
                <w:szCs w:val="24"/>
                <w:lang w:val="ru-RU"/>
              </w:rPr>
              <w:t>Турбина / основное оборудование второго контура</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осуществлять периодический технический контроль процесса демонтажа, техобслуживания, монтажа и процесса испытаний ЦВД/ЦНД турбины и процесс техобслуживания корпуса турбины и другого оборудования (такого как валоповоротное устройство, подшипники, система управления турбиной, стопорная арматура и регулирующая арматура и т.д.), обеспечивая техническое руководство и направляя техническое предложение по всем проблемам, которые могут возникнуть при проведении этих работ.</w:t>
            </w:r>
          </w:p>
        </w:tc>
      </w:tr>
      <w:tr w:rsidR="00B95AD3" w:rsidRPr="006C6408" w:rsidTr="00A10115">
        <w:trPr>
          <w:trHeight w:val="20"/>
          <w:jc w:val="center"/>
        </w:trPr>
        <w:tc>
          <w:tcPr>
            <w:tcW w:w="885" w:type="dxa"/>
            <w:vMerge w:val="restart"/>
          </w:tcPr>
          <w:p w:rsidR="00B95AD3" w:rsidRPr="00FB1A93" w:rsidRDefault="00B95AD3" w:rsidP="009F217E">
            <w:pPr>
              <w:pStyle w:val="TableParagraph"/>
              <w:ind w:leftChars="-44" w:left="-106" w:firstLineChars="48" w:firstLine="109"/>
              <w:jc w:val="center"/>
              <w:rPr>
                <w:rFonts w:ascii="Times New Roman" w:hAnsi="Times New Roman"/>
                <w:w w:val="95"/>
                <w:sz w:val="24"/>
                <w:szCs w:val="24"/>
                <w:lang w:val="ru-RU"/>
              </w:rPr>
            </w:pPr>
          </w:p>
          <w:p w:rsidR="00B95AD3" w:rsidRPr="00FB1A93" w:rsidRDefault="00B95AD3" w:rsidP="009F217E">
            <w:pPr>
              <w:pStyle w:val="TableParagraph"/>
              <w:ind w:leftChars="-44" w:left="-106" w:firstLineChars="48" w:firstLine="109"/>
              <w:jc w:val="center"/>
              <w:rPr>
                <w:rFonts w:ascii="Times New Roman" w:hAnsi="Times New Roman"/>
                <w:w w:val="95"/>
                <w:sz w:val="24"/>
                <w:szCs w:val="24"/>
                <w:lang w:val="ru-RU"/>
              </w:rPr>
            </w:pPr>
          </w:p>
          <w:p w:rsidR="00B95AD3" w:rsidRPr="00FB1A93" w:rsidRDefault="00B95AD3" w:rsidP="009F217E">
            <w:pPr>
              <w:pStyle w:val="TableParagraph"/>
              <w:ind w:leftChars="-44" w:left="-106" w:firstLineChars="48" w:firstLine="109"/>
              <w:jc w:val="center"/>
              <w:rPr>
                <w:rFonts w:ascii="Times New Roman" w:hAnsi="Times New Roman"/>
                <w:w w:val="95"/>
                <w:sz w:val="24"/>
                <w:szCs w:val="24"/>
                <w:lang w:val="ru-RU"/>
              </w:rPr>
            </w:pPr>
          </w:p>
          <w:p w:rsidR="00B95AD3" w:rsidRPr="00FB1A93" w:rsidRDefault="00B95AD3" w:rsidP="0068472D">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5</w:t>
            </w:r>
          </w:p>
        </w:tc>
        <w:tc>
          <w:tcPr>
            <w:tcW w:w="3160" w:type="dxa"/>
            <w:vAlign w:val="center"/>
          </w:tcPr>
          <w:p w:rsidR="00B95AD3" w:rsidRPr="00FB1A93" w:rsidRDefault="00B95AD3" w:rsidP="004649DA">
            <w:pPr>
              <w:pStyle w:val="TableParagraph"/>
              <w:spacing w:before="1" w:line="180" w:lineRule="exact"/>
              <w:ind w:leftChars="-44" w:left="-106" w:firstLineChars="48" w:firstLine="115"/>
              <w:jc w:val="center"/>
              <w:rPr>
                <w:rFonts w:ascii="Times New Roman" w:hAnsi="Times New Roman"/>
                <w:sz w:val="24"/>
                <w:szCs w:val="24"/>
              </w:rPr>
            </w:pPr>
          </w:p>
          <w:p w:rsidR="00B95AD3" w:rsidRPr="00FB1A93" w:rsidRDefault="00B95AD3" w:rsidP="004649DA">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Generat</w:t>
            </w:r>
            <w:r w:rsidRPr="00FB1A93">
              <w:rPr>
                <w:rFonts w:ascii="Times New Roman" w:hAnsi="Times New Roman"/>
                <w:spacing w:val="7"/>
                <w:w w:val="105"/>
                <w:sz w:val="24"/>
                <w:szCs w:val="24"/>
              </w:rPr>
              <w:t>o</w:t>
            </w:r>
            <w:r w:rsidRPr="00FB1A93">
              <w:rPr>
                <w:rFonts w:ascii="Times New Roman" w:hAnsi="Times New Roman"/>
                <w:w w:val="105"/>
                <w:sz w:val="24"/>
                <w:szCs w:val="24"/>
              </w:rPr>
              <w:t>r</w:t>
            </w:r>
            <w:r w:rsidRPr="00FB1A93">
              <w:rPr>
                <w:rFonts w:ascii="Times New Roman" w:hAnsi="Times New Roman"/>
                <w:spacing w:val="-10"/>
                <w:w w:val="105"/>
                <w:sz w:val="24"/>
                <w:szCs w:val="24"/>
              </w:rPr>
              <w:t xml:space="preserve">/ </w:t>
            </w:r>
            <w:r w:rsidRPr="00FB1A93">
              <w:rPr>
                <w:rFonts w:ascii="Times New Roman" w:hAnsi="Times New Roman"/>
                <w:w w:val="105"/>
                <w:sz w:val="24"/>
                <w:szCs w:val="24"/>
              </w:rPr>
              <w:t>Ex</w:t>
            </w:r>
            <w:r w:rsidRPr="00FB1A93">
              <w:rPr>
                <w:rFonts w:ascii="Times New Roman" w:hAnsi="Times New Roman"/>
                <w:spacing w:val="-12"/>
                <w:w w:val="105"/>
                <w:sz w:val="24"/>
                <w:szCs w:val="24"/>
              </w:rPr>
              <w:t>c</w:t>
            </w:r>
            <w:r w:rsidRPr="00FB1A93">
              <w:rPr>
                <w:rFonts w:ascii="Times New Roman" w:hAnsi="Times New Roman"/>
                <w:spacing w:val="-18"/>
                <w:w w:val="105"/>
                <w:sz w:val="24"/>
                <w:szCs w:val="24"/>
              </w:rPr>
              <w:t>i</w:t>
            </w:r>
            <w:r w:rsidRPr="00FB1A93">
              <w:rPr>
                <w:rFonts w:ascii="Times New Roman" w:hAnsi="Times New Roman"/>
                <w:spacing w:val="-4"/>
                <w:w w:val="105"/>
                <w:sz w:val="24"/>
                <w:szCs w:val="24"/>
              </w:rPr>
              <w:t>t</w:t>
            </w:r>
            <w:r w:rsidRPr="00FB1A93">
              <w:rPr>
                <w:rFonts w:ascii="Times New Roman" w:hAnsi="Times New Roman"/>
                <w:spacing w:val="-1"/>
                <w:w w:val="105"/>
                <w:sz w:val="24"/>
                <w:szCs w:val="24"/>
              </w:rPr>
              <w:t>e</w:t>
            </w:r>
            <w:r w:rsidRPr="00FB1A93">
              <w:rPr>
                <w:rFonts w:ascii="Times New Roman" w:hAnsi="Times New Roman"/>
                <w:w w:val="105"/>
                <w:sz w:val="24"/>
                <w:szCs w:val="24"/>
              </w:rPr>
              <w:t>r and</w:t>
            </w:r>
            <w:r w:rsidRPr="00FB1A93">
              <w:rPr>
                <w:rFonts w:ascii="Times New Roman" w:hAnsi="Times New Roman"/>
                <w:spacing w:val="6"/>
                <w:w w:val="105"/>
                <w:sz w:val="24"/>
                <w:szCs w:val="24"/>
              </w:rPr>
              <w:t xml:space="preserve"> </w:t>
            </w:r>
            <w:r w:rsidRPr="00FB1A93">
              <w:rPr>
                <w:rFonts w:ascii="Times New Roman" w:hAnsi="Times New Roman"/>
                <w:w w:val="105"/>
                <w:sz w:val="24"/>
                <w:szCs w:val="24"/>
              </w:rPr>
              <w:t>dies</w:t>
            </w:r>
            <w:r w:rsidRPr="00FB1A93">
              <w:rPr>
                <w:rFonts w:ascii="Times New Roman" w:hAnsi="Times New Roman"/>
                <w:spacing w:val="-8"/>
                <w:w w:val="105"/>
                <w:sz w:val="24"/>
                <w:szCs w:val="24"/>
              </w:rPr>
              <w:t>e</w:t>
            </w:r>
            <w:r w:rsidRPr="00FB1A93">
              <w:rPr>
                <w:rFonts w:ascii="Times New Roman" w:hAnsi="Times New Roman"/>
                <w:w w:val="105"/>
                <w:sz w:val="24"/>
                <w:szCs w:val="24"/>
              </w:rPr>
              <w:t xml:space="preserve">l </w:t>
            </w:r>
            <w:r w:rsidRPr="00FB1A93">
              <w:rPr>
                <w:rFonts w:ascii="Times New Roman" w:hAnsi="Times New Roman"/>
                <w:sz w:val="24"/>
                <w:szCs w:val="24"/>
              </w:rPr>
              <w:t>generators</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carry out periodical. technical supervision for relevant process, electric and actuation of outage of generator / exciter (drawing out rotor and pulling generator shroud), mechanical and electric testing, developing the corresponding technical proposal to the possible actual problem and making analysis in the course of malfunction existing in generator or exciter (such as the low insulation of the rotor etc.).</w:t>
            </w:r>
          </w:p>
        </w:tc>
      </w:tr>
      <w:tr w:rsidR="00B95AD3" w:rsidRPr="00FB1A93" w:rsidTr="00A10115">
        <w:trPr>
          <w:trHeight w:val="20"/>
          <w:jc w:val="center"/>
        </w:trPr>
        <w:tc>
          <w:tcPr>
            <w:tcW w:w="885" w:type="dxa"/>
            <w:vMerge/>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sz w:val="24"/>
                <w:szCs w:val="24"/>
                <w:lang w:val="ru-RU"/>
              </w:rPr>
            </w:pPr>
            <w:r w:rsidRPr="00FB1A93">
              <w:rPr>
                <w:rFonts w:ascii="Times New Roman" w:hAnsi="Times New Roman"/>
                <w:w w:val="105"/>
                <w:sz w:val="24"/>
                <w:szCs w:val="24"/>
                <w:lang w:val="ru-RU"/>
              </w:rPr>
              <w:t>Генератор</w:t>
            </w:r>
            <w:r w:rsidRPr="00FB1A93">
              <w:rPr>
                <w:rFonts w:ascii="Times New Roman" w:hAnsi="Times New Roman"/>
                <w:spacing w:val="-10"/>
                <w:w w:val="105"/>
                <w:sz w:val="24"/>
                <w:szCs w:val="24"/>
                <w:lang w:val="ru-RU"/>
              </w:rPr>
              <w:t xml:space="preserve">/ </w:t>
            </w:r>
            <w:r w:rsidRPr="00FB1A93">
              <w:rPr>
                <w:rFonts w:ascii="Times New Roman" w:hAnsi="Times New Roman"/>
                <w:w w:val="105"/>
                <w:sz w:val="24"/>
                <w:szCs w:val="24"/>
                <w:lang w:val="ru-RU"/>
              </w:rPr>
              <w:t>Возбудитель и дизель-генераторы</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проводить периодический технический контроль за соответствующим процессом, электрической частью и инициированием останова генератора/возбудителя (вынув ротор и потянув кожух генератора), механические и электрические испытания, разработку соответствующего технического предложения по возможным актуальным проблемам и проведение анализа при обнаружении неполадок в генераторе или возбудителе (такие как плохая изоляция ротора и т.д.).</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6</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ind w:leftChars="-44" w:left="-106" w:firstLineChars="48" w:firstLine="121"/>
              <w:jc w:val="center"/>
            </w:pPr>
            <w:r w:rsidRPr="00FB1A93">
              <w:rPr>
                <w:rFonts w:eastAsia="Times New Roman"/>
                <w:w w:val="105"/>
              </w:rPr>
              <w:t>Refu</w:t>
            </w:r>
            <w:r w:rsidRPr="00FB1A93">
              <w:rPr>
                <w:rFonts w:eastAsia="Times New Roman"/>
                <w:spacing w:val="-2"/>
                <w:w w:val="105"/>
              </w:rPr>
              <w:t>e</w:t>
            </w:r>
            <w:r w:rsidRPr="00FB1A93">
              <w:rPr>
                <w:rFonts w:eastAsia="Times New Roman"/>
                <w:w w:val="105"/>
              </w:rPr>
              <w:t>l</w:t>
            </w:r>
            <w:r w:rsidRPr="00FB1A93">
              <w:rPr>
                <w:rFonts w:eastAsia="Times New Roman"/>
                <w:spacing w:val="14"/>
                <w:w w:val="105"/>
              </w:rPr>
              <w:t>i</w:t>
            </w:r>
            <w:r w:rsidRPr="00FB1A93">
              <w:rPr>
                <w:rFonts w:eastAsia="Times New Roman"/>
                <w:w w:val="105"/>
              </w:rPr>
              <w:t>ng Process</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participate in the maintenance inspection and test of the refueling machine; shall instruct operators on technical aspects of the refueling machine operation prior to its operation; shall carry out periodical technical supervision and technical operators on the operation on the loading and unloading of the fuel; shall offer technical proposals to mechanical, electrical and I&amp;C problems of the refueling machine and shall participate in solving problems, analysis of the conducted technical service and putting forward suggestion on maintenance and preservation, technical modification and preparation of the list of spare parts etc. for the refueling machine.</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jc w:val="center"/>
            </w:pPr>
            <w:r w:rsidRPr="00FB1A93">
              <w:rPr>
                <w:rFonts w:eastAsia="Times New Roman"/>
                <w:w w:val="105"/>
              </w:rPr>
              <w:t>Процесс перегрузки топлива</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принимать участие в профилактическом осмотре и испытаниях перегрузочной машины; должен инструктировать операторов по техническим аспектам эксплуатации перегрузочной машины перед ее эксплуатацией; должен осуществлять периодический технический контроль и технические операции по загрузке и выгрузке топлива; должен предлагать технические предложения по механическим, электрическим проблемам и проблемам с КИП перегрузочной машины и должен принимать участие в решении проблем, анализе проведенного техобслуживания и выдвижении предложений по обслуживанию и консервации, технической модификации и подготовке перечня запчастей для перегрузочной машины и т.д.</w:t>
            </w:r>
          </w:p>
        </w:tc>
      </w:tr>
      <w:tr w:rsidR="00B95AD3" w:rsidRPr="006C6408" w:rsidTr="00A10115">
        <w:trPr>
          <w:trHeight w:val="20"/>
          <w:jc w:val="center"/>
        </w:trPr>
        <w:tc>
          <w:tcPr>
            <w:tcW w:w="885" w:type="dxa"/>
            <w:vMerge w:val="restart"/>
            <w:vAlign w:val="center"/>
          </w:tcPr>
          <w:p w:rsidR="00B95AD3" w:rsidRPr="00FB1A93" w:rsidRDefault="00B95AD3" w:rsidP="0068472D">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lastRenderedPageBreak/>
              <w:t>7</w:t>
            </w: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Fu</w:t>
            </w:r>
            <w:r w:rsidRPr="00FB1A93">
              <w:rPr>
                <w:rFonts w:ascii="Times New Roman" w:hAnsi="Times New Roman"/>
                <w:spacing w:val="-6"/>
                <w:w w:val="105"/>
                <w:sz w:val="24"/>
                <w:szCs w:val="24"/>
              </w:rPr>
              <w:t>e</w:t>
            </w:r>
            <w:r w:rsidRPr="00FB1A93">
              <w:rPr>
                <w:rFonts w:ascii="Times New Roman" w:hAnsi="Times New Roman"/>
                <w:w w:val="105"/>
                <w:sz w:val="24"/>
                <w:szCs w:val="24"/>
              </w:rPr>
              <w:t>l</w:t>
            </w:r>
            <w:r w:rsidRPr="00FB1A93">
              <w:rPr>
                <w:rFonts w:ascii="Times New Roman" w:hAnsi="Times New Roman"/>
                <w:spacing w:val="-26"/>
                <w:w w:val="105"/>
                <w:sz w:val="24"/>
                <w:szCs w:val="24"/>
              </w:rPr>
              <w:t xml:space="preserve"> </w:t>
            </w:r>
            <w:r w:rsidRPr="00FB1A93">
              <w:rPr>
                <w:rFonts w:ascii="Times New Roman" w:hAnsi="Times New Roman"/>
                <w:w w:val="105"/>
                <w:sz w:val="24"/>
                <w:szCs w:val="24"/>
              </w:rPr>
              <w:t>Manageme</w:t>
            </w:r>
            <w:r w:rsidRPr="00FB1A93">
              <w:rPr>
                <w:rFonts w:ascii="Times New Roman" w:hAnsi="Times New Roman"/>
                <w:spacing w:val="2"/>
                <w:w w:val="105"/>
                <w:sz w:val="24"/>
                <w:szCs w:val="24"/>
              </w:rPr>
              <w:t>n</w:t>
            </w:r>
            <w:r w:rsidRPr="00FB1A93">
              <w:rPr>
                <w:rFonts w:ascii="Times New Roman" w:hAnsi="Times New Roman"/>
                <w:w w:val="105"/>
                <w:sz w:val="24"/>
                <w:szCs w:val="24"/>
              </w:rPr>
              <w:t>t</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comparison of parameters related to reactor core designs with measured values and gives necessary recommendations, analysis of operation regimes from viewpoint of meeting of safety limits and conditions, calculation of reactor main parameters during physical tests and increase of power, prediction of reactor parameters changes in comparison to normal operation. Recommendations for improvement of monitoring of condition of spent FAs during storage in SFP, for application of additional equipment for cleaning of SFP, reactor from sediments.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sz w:val="24"/>
                <w:szCs w:val="24"/>
                <w:lang w:val="ru-RU"/>
              </w:rPr>
            </w:pPr>
            <w:r w:rsidRPr="00FB1A93">
              <w:rPr>
                <w:rFonts w:ascii="Times New Roman" w:hAnsi="Times New Roman"/>
                <w:w w:val="105"/>
                <w:sz w:val="24"/>
                <w:szCs w:val="24"/>
                <w:lang w:val="ru-RU"/>
              </w:rPr>
              <w:t xml:space="preserve">Управление топливом </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сопоставлении параметров, относящихся к расчетам активной зоны реактора с измеренными значениями и давать необходимые рекомендации, анализ режимов эксплуатации с точки зрения соответствия пределов безопасности и условий безопасной эксплуатации, расчет основных параметров реактора в ходе физических испытаний и увеличения мощности, прогнозирование изменений параметров реактора в сравнении с нормальной эксплуатацией. Рекомендации по усовершенствованию контроля состояния отработавших ТВС во время хранения в БВ, по использованию дополнительного оборудования для очистки БВ, реактора от отложений.</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8</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E30C62">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BNPP-1 Special systems (CPS-EE, ESFIP, MCDS, TPTS, TLS-U, IOPRS)</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carry out periodical technical supervision, provide instruction and give the feasible technical proposal to problems of equipment that may occur, during the operation and maintenance of CPS-EE, ESFIP, MCDS, TPTS, TLS-U, IOPRS etc.</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sz w:val="24"/>
                <w:szCs w:val="24"/>
              </w:rPr>
            </w:pPr>
            <w:r w:rsidRPr="00FB1A93">
              <w:rPr>
                <w:rFonts w:ascii="Times New Roman" w:hAnsi="Times New Roman"/>
                <w:w w:val="105"/>
                <w:sz w:val="24"/>
                <w:szCs w:val="24"/>
                <w:lang w:val="ru-RU"/>
              </w:rPr>
              <w:t>Спецсистемы</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АЭС</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Бушер</w:t>
            </w:r>
            <w:r w:rsidRPr="00FB1A93">
              <w:rPr>
                <w:rFonts w:ascii="Times New Roman" w:hAnsi="Times New Roman"/>
                <w:w w:val="105"/>
                <w:sz w:val="24"/>
                <w:szCs w:val="24"/>
              </w:rPr>
              <w:t>-1 (</w:t>
            </w:r>
            <w:r w:rsidRPr="00FB1A93">
              <w:rPr>
                <w:rFonts w:ascii="Times New Roman" w:hAnsi="Times New Roman"/>
                <w:w w:val="105"/>
                <w:sz w:val="24"/>
                <w:szCs w:val="24"/>
                <w:lang w:val="ru-RU"/>
              </w:rPr>
              <w:t>КЭ</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СУЗ</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УСБИ</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СКУД</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ТПТС</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СВБУ</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СРВПЭ</w:t>
            </w:r>
            <w:r w:rsidRPr="00FB1A93">
              <w:rPr>
                <w:rFonts w:ascii="Times New Roman" w:hAnsi="Times New Roman"/>
                <w:w w:val="105"/>
                <w:sz w:val="24"/>
                <w:szCs w:val="24"/>
              </w:rPr>
              <w:t xml:space="preserve">) </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проводить периодический технический контроль (надзор), проводить инструктаж и давать актуальное техническое предложение по проблемам, которые могут возникнуть с оборудованием в ходе эксплуатации и КЭ СУЗ, УСБИ, СКУД, ТПТС, СВБУ, СРВПЭ и т.д.</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9</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Large sized Electrical Motor</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give guidance on the high voltage electrical motors, such as primary circulation pump, feed water pumps and circulation pump etc, developing the corresponding technical proposal to actual problems that May be encountered at the site during the operation and outage of BNPP-1.</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w w:val="105"/>
                <w:sz w:val="24"/>
                <w:szCs w:val="24"/>
              </w:rPr>
            </w:pPr>
            <w:r w:rsidRPr="00FB1A93">
              <w:rPr>
                <w:rFonts w:ascii="Times New Roman" w:hAnsi="Times New Roman"/>
                <w:w w:val="105"/>
                <w:sz w:val="24"/>
                <w:szCs w:val="24"/>
                <w:lang w:val="ru-RU"/>
              </w:rPr>
              <w:t>Крупногабаритный</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электродвигатель</w:t>
            </w:r>
            <w:r w:rsidRPr="00FB1A93">
              <w:rPr>
                <w:rFonts w:ascii="Times New Roman" w:hAnsi="Times New Roman"/>
                <w:w w:val="105"/>
                <w:sz w:val="24"/>
                <w:szCs w:val="24"/>
              </w:rPr>
              <w:t xml:space="preserve"> </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давать рекомендации по высоковольтным электродвигателям, таким как циркуляционный насос первого контура, питательные насосы и циркуляционный насос и т.д., разработав соответствующее техническое предложение по актуальным проблемам, с которыми можно столкнуться на площадке при эксплуатации и останове АЭС Бушер-1.</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10</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Polar crane</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give guidance on the polar crane, developing the corresponding technical proposal to actual problems that may be encountered at the site during the operation and maintenance of polar crane.</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w w:val="105"/>
                <w:sz w:val="24"/>
                <w:szCs w:val="24"/>
                <w:lang w:val="ru-RU"/>
              </w:rPr>
            </w:pPr>
            <w:r w:rsidRPr="00FB1A93">
              <w:rPr>
                <w:rFonts w:ascii="Times New Roman" w:hAnsi="Times New Roman"/>
                <w:w w:val="105"/>
                <w:sz w:val="24"/>
                <w:szCs w:val="24"/>
                <w:lang w:val="ru-RU"/>
              </w:rPr>
              <w:t>Полярный кран</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давать рекомендации по полярному крану, разработав соответствующее техническое предложение по актуальным проблемам, с которыми можно столкнуться на площадке при эксплуатации и техобслуживании полярного крана.</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11</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lastRenderedPageBreak/>
              <w:t>Relay Protection</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The contractor shall carry out periodical technical supervision for maintenance, calibration and </w:t>
            </w:r>
            <w:r w:rsidRPr="00FB1A93">
              <w:rPr>
                <w:rFonts w:ascii="Times New Roman" w:hAnsi="Times New Roman"/>
                <w:w w:val="105"/>
                <w:sz w:val="24"/>
                <w:szCs w:val="24"/>
              </w:rPr>
              <w:lastRenderedPageBreak/>
              <w:t>defect elimination of generator-transformer group protection elements and maintenance, calibration and test activities of generator exciting regulating system, carrying out analysis in the course of malfunction may occur and putting forward technical solutions.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w w:val="105"/>
                <w:sz w:val="24"/>
                <w:szCs w:val="24"/>
                <w:lang w:val="ru-RU"/>
              </w:rPr>
            </w:pPr>
            <w:r w:rsidRPr="00FB1A93">
              <w:rPr>
                <w:rFonts w:ascii="Times New Roman" w:hAnsi="Times New Roman"/>
                <w:w w:val="105"/>
                <w:sz w:val="24"/>
                <w:szCs w:val="24"/>
                <w:lang w:val="ru-RU"/>
              </w:rPr>
              <w:t>Релейная защита</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проводить периодический технический контроль техобслуживания, поверки и устранение дефектов элементов защиты блока генератор-трансформатор, и техобслуживания, поверки и испытаний системы регулирования возбуждения генератора, выполняя анализ возможных неполадок, предлагая технические решения.</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12</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7F3988">
            <w:pPr>
              <w:pStyle w:val="TableParagraph"/>
              <w:ind w:leftChars="-44" w:left="-106" w:right="242" w:firstLineChars="48" w:firstLine="121"/>
              <w:jc w:val="center"/>
              <w:rPr>
                <w:rFonts w:ascii="Times New Roman" w:hAnsi="Times New Roman"/>
                <w:w w:val="105"/>
                <w:sz w:val="24"/>
                <w:szCs w:val="24"/>
              </w:rPr>
            </w:pPr>
            <w:r w:rsidRPr="00FB1A93">
              <w:rPr>
                <w:rFonts w:ascii="Times New Roman" w:hAnsi="Times New Roman"/>
                <w:w w:val="105"/>
                <w:sz w:val="24"/>
                <w:szCs w:val="24"/>
              </w:rPr>
              <w:t>NFME system (neutron flux monitoring equipment)</w:t>
            </w:r>
          </w:p>
        </w:tc>
        <w:tc>
          <w:tcPr>
            <w:tcW w:w="10370" w:type="dxa"/>
          </w:tcPr>
          <w:p w:rsidR="00B95AD3" w:rsidRPr="00FB1A93" w:rsidRDefault="00B95AD3" w:rsidP="00DC3A6F">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The contractor shall carry out periodical technical supervision and technical support while operation, adjustment and calibration of the neutron flux monitoring equipment during the period of the PM for BNPP-1 and provide technical solution in the course of malfunction that may occur.</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right="242" w:firstLine="13"/>
              <w:jc w:val="center"/>
              <w:rPr>
                <w:rFonts w:ascii="Times New Roman" w:hAnsi="Times New Roman"/>
                <w:w w:val="105"/>
                <w:sz w:val="24"/>
                <w:szCs w:val="24"/>
                <w:lang w:val="ru-RU"/>
              </w:rPr>
            </w:pPr>
            <w:r w:rsidRPr="00FB1A93">
              <w:rPr>
                <w:rFonts w:ascii="Times New Roman" w:hAnsi="Times New Roman"/>
                <w:w w:val="105"/>
                <w:sz w:val="24"/>
                <w:szCs w:val="24"/>
                <w:lang w:val="ru-RU"/>
              </w:rPr>
              <w:t>Система АКНП (аппаратура контроля нейтронного потока)</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 должен проводить периодический технический контроль и техподдержку при эксплуатации, наладке и поверке аппаратуры контроля нейтронного потока в период ППР на АЭС Бушер-1, и обеспечивать технические решения в случае возможных неполадок.</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13</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7F3988">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Automated radiation</w:t>
            </w:r>
          </w:p>
          <w:p w:rsidR="00B95AD3" w:rsidRPr="00FB1A93" w:rsidRDefault="00B95AD3" w:rsidP="007F3988">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monitoring system (ARMS)</w:t>
            </w:r>
          </w:p>
        </w:tc>
        <w:tc>
          <w:tcPr>
            <w:tcW w:w="10370" w:type="dxa"/>
          </w:tcPr>
          <w:p w:rsidR="006C6408" w:rsidRDefault="00B95AD3">
            <w:pPr>
              <w:pStyle w:val="12"/>
              <w:widowControl w:val="0"/>
              <w:numPr>
                <w:ilvl w:val="0"/>
                <w:numId w:val="32"/>
              </w:numPr>
              <w:tabs>
                <w:tab w:val="left" w:pos="229"/>
              </w:tabs>
              <w:ind w:left="0" w:firstLine="0"/>
              <w:jc w:val="both"/>
              <w:rPr>
                <w:rFonts w:eastAsia="Times New Roman"/>
                <w:w w:val="105"/>
                <w:lang w:val="en-US"/>
              </w:rPr>
              <w:pPrChange w:id="1364" w:author="boychenko-tv" w:date="2014-03-27T14:20:00Z">
                <w:pPr>
                  <w:pStyle w:val="12"/>
                  <w:widowControl w:val="0"/>
                  <w:numPr>
                    <w:numId w:val="38"/>
                  </w:numPr>
                  <w:tabs>
                    <w:tab w:val="left" w:pos="229"/>
                    <w:tab w:val="num" w:pos="1440"/>
                  </w:tabs>
                  <w:ind w:left="0" w:hanging="360"/>
                  <w:jc w:val="both"/>
                </w:pPr>
              </w:pPrChange>
            </w:pPr>
            <w:r w:rsidRPr="00FB1A93">
              <w:rPr>
                <w:rFonts w:eastAsia="Times New Roman"/>
                <w:w w:val="105"/>
                <w:lang w:val="en-US"/>
              </w:rPr>
              <w:t>Assist in elimination of operational failures in the upper level network of ARMS,</w:t>
            </w:r>
          </w:p>
          <w:p w:rsidR="006C6408" w:rsidRDefault="00B95AD3">
            <w:pPr>
              <w:pStyle w:val="12"/>
              <w:widowControl w:val="0"/>
              <w:numPr>
                <w:ilvl w:val="0"/>
                <w:numId w:val="32"/>
              </w:numPr>
              <w:tabs>
                <w:tab w:val="left" w:pos="229"/>
              </w:tabs>
              <w:ind w:left="0" w:firstLine="0"/>
              <w:jc w:val="both"/>
              <w:rPr>
                <w:rFonts w:eastAsia="Times New Roman"/>
                <w:w w:val="105"/>
                <w:lang w:val="en-US"/>
              </w:rPr>
              <w:pPrChange w:id="1365" w:author="boychenko-tv" w:date="2014-03-27T14:20:00Z">
                <w:pPr>
                  <w:pStyle w:val="12"/>
                  <w:widowControl w:val="0"/>
                  <w:numPr>
                    <w:numId w:val="38"/>
                  </w:numPr>
                  <w:tabs>
                    <w:tab w:val="left" w:pos="229"/>
                    <w:tab w:val="num" w:pos="1440"/>
                  </w:tabs>
                  <w:ind w:left="0" w:hanging="360"/>
                  <w:jc w:val="both"/>
                </w:pPr>
              </w:pPrChange>
            </w:pPr>
            <w:r w:rsidRPr="00FB1A93">
              <w:rPr>
                <w:rFonts w:eastAsia="Times New Roman"/>
                <w:w w:val="105"/>
                <w:lang w:val="en-US"/>
              </w:rPr>
              <w:t>Answer the corresponding questions to be asked by BNPP-1 specialists and develop recommendations with respect to enhancement of ARMS operational reliability.</w:t>
            </w:r>
          </w:p>
          <w:p w:rsidR="006C6408" w:rsidRDefault="00B95AD3">
            <w:pPr>
              <w:pStyle w:val="12"/>
              <w:widowControl w:val="0"/>
              <w:numPr>
                <w:ilvl w:val="0"/>
                <w:numId w:val="32"/>
              </w:numPr>
              <w:tabs>
                <w:tab w:val="left" w:pos="229"/>
              </w:tabs>
              <w:ind w:left="0" w:firstLine="0"/>
              <w:jc w:val="both"/>
              <w:rPr>
                <w:rFonts w:eastAsia="Times New Roman"/>
                <w:w w:val="105"/>
                <w:lang w:val="en-US"/>
              </w:rPr>
              <w:pPrChange w:id="1366" w:author="boychenko-tv" w:date="2014-03-27T14:20:00Z">
                <w:pPr>
                  <w:pStyle w:val="12"/>
                  <w:widowControl w:val="0"/>
                  <w:numPr>
                    <w:numId w:val="38"/>
                  </w:numPr>
                  <w:tabs>
                    <w:tab w:val="left" w:pos="229"/>
                    <w:tab w:val="num" w:pos="1440"/>
                  </w:tabs>
                  <w:ind w:left="0" w:hanging="360"/>
                  <w:jc w:val="both"/>
                </w:pPr>
              </w:pPrChange>
            </w:pPr>
            <w:r w:rsidRPr="00FB1A93">
              <w:rPr>
                <w:rFonts w:eastAsia="Times New Roman"/>
                <w:w w:val="105"/>
                <w:lang w:val="en-US"/>
              </w:rPr>
              <w:t>Assist to BNPP- 1 specialist in development of off- line database to be containing historical data.</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w w:val="105"/>
                <w:sz w:val="24"/>
                <w:szCs w:val="24"/>
                <w:lang w:val="ru-RU"/>
              </w:rPr>
            </w:pPr>
            <w:r w:rsidRPr="00FB1A93">
              <w:rPr>
                <w:rFonts w:ascii="Times New Roman" w:hAnsi="Times New Roman"/>
                <w:w w:val="105"/>
                <w:sz w:val="24"/>
                <w:szCs w:val="24"/>
                <w:lang w:val="ru-RU"/>
              </w:rPr>
              <w:t xml:space="preserve">Автоматическая система радиационного контроля </w:t>
            </w:r>
          </w:p>
          <w:p w:rsidR="00B95AD3" w:rsidRPr="00FB1A93" w:rsidRDefault="00B95AD3" w:rsidP="00F97932">
            <w:pPr>
              <w:pStyle w:val="TableParagraph"/>
              <w:ind w:left="17"/>
              <w:jc w:val="center"/>
              <w:rPr>
                <w:rFonts w:ascii="Times New Roman" w:hAnsi="Times New Roman"/>
                <w:w w:val="105"/>
                <w:sz w:val="24"/>
                <w:szCs w:val="24"/>
                <w:lang w:val="ru-RU"/>
              </w:rPr>
            </w:pPr>
            <w:r w:rsidRPr="00FB1A93">
              <w:rPr>
                <w:rFonts w:ascii="Times New Roman" w:hAnsi="Times New Roman"/>
                <w:w w:val="105"/>
                <w:sz w:val="24"/>
                <w:szCs w:val="24"/>
                <w:lang w:val="ru-RU"/>
              </w:rPr>
              <w:t>(АСРК)</w:t>
            </w:r>
          </w:p>
        </w:tc>
        <w:tc>
          <w:tcPr>
            <w:tcW w:w="10370" w:type="dxa"/>
          </w:tcPr>
          <w:p w:rsidR="006C6408" w:rsidRDefault="00B95AD3">
            <w:pPr>
              <w:pStyle w:val="12"/>
              <w:widowControl w:val="0"/>
              <w:numPr>
                <w:ilvl w:val="0"/>
                <w:numId w:val="33"/>
              </w:numPr>
              <w:tabs>
                <w:tab w:val="left" w:pos="229"/>
              </w:tabs>
              <w:ind w:left="34" w:firstLine="0"/>
              <w:jc w:val="both"/>
              <w:rPr>
                <w:rFonts w:eastAsia="Times New Roman"/>
                <w:w w:val="105"/>
              </w:rPr>
              <w:pPrChange w:id="1367" w:author="boychenko-tv" w:date="2014-03-27T14:20:00Z">
                <w:pPr>
                  <w:pStyle w:val="12"/>
                  <w:widowControl w:val="0"/>
                  <w:numPr>
                    <w:numId w:val="41"/>
                  </w:numPr>
                  <w:tabs>
                    <w:tab w:val="left" w:pos="229"/>
                  </w:tabs>
                  <w:ind w:left="34" w:hanging="555"/>
                  <w:jc w:val="both"/>
                </w:pPr>
              </w:pPrChange>
            </w:pPr>
            <w:r w:rsidRPr="00FB1A93">
              <w:rPr>
                <w:rFonts w:eastAsia="Times New Roman"/>
                <w:w w:val="105"/>
              </w:rPr>
              <w:t>Помощь в устранении эксплуатационных отказов в сети АСРК верхнего уровня,</w:t>
            </w:r>
          </w:p>
          <w:p w:rsidR="006C6408" w:rsidRDefault="00B95AD3">
            <w:pPr>
              <w:pStyle w:val="12"/>
              <w:widowControl w:val="0"/>
              <w:numPr>
                <w:ilvl w:val="0"/>
                <w:numId w:val="33"/>
              </w:numPr>
              <w:tabs>
                <w:tab w:val="left" w:pos="229"/>
              </w:tabs>
              <w:ind w:left="34" w:firstLine="0"/>
              <w:jc w:val="both"/>
              <w:rPr>
                <w:rFonts w:eastAsia="Times New Roman"/>
                <w:w w:val="105"/>
              </w:rPr>
              <w:pPrChange w:id="1368" w:author="boychenko-tv" w:date="2014-03-27T14:20:00Z">
                <w:pPr>
                  <w:pStyle w:val="12"/>
                  <w:widowControl w:val="0"/>
                  <w:numPr>
                    <w:numId w:val="41"/>
                  </w:numPr>
                  <w:tabs>
                    <w:tab w:val="left" w:pos="229"/>
                  </w:tabs>
                  <w:ind w:left="34" w:hanging="555"/>
                  <w:jc w:val="both"/>
                </w:pPr>
              </w:pPrChange>
            </w:pPr>
            <w:r w:rsidRPr="00FB1A93">
              <w:rPr>
                <w:rFonts w:eastAsia="Times New Roman"/>
                <w:w w:val="105"/>
              </w:rPr>
              <w:t>Ответ на соответствующие вопросы, задаваемые специалистами АЭС Бушер-1 и разработка рекомендаций в отношении повышения эксплуатационной надежности АСРК.</w:t>
            </w:r>
          </w:p>
          <w:p w:rsidR="006C6408" w:rsidRDefault="00B95AD3">
            <w:pPr>
              <w:pStyle w:val="12"/>
              <w:widowControl w:val="0"/>
              <w:numPr>
                <w:ilvl w:val="0"/>
                <w:numId w:val="33"/>
              </w:numPr>
              <w:tabs>
                <w:tab w:val="left" w:pos="229"/>
              </w:tabs>
              <w:ind w:left="34" w:firstLine="0"/>
              <w:jc w:val="both"/>
              <w:rPr>
                <w:rFonts w:eastAsia="Times New Roman"/>
                <w:w w:val="105"/>
              </w:rPr>
              <w:pPrChange w:id="1369" w:author="boychenko-tv" w:date="2014-03-27T14:20:00Z">
                <w:pPr>
                  <w:pStyle w:val="12"/>
                  <w:widowControl w:val="0"/>
                  <w:numPr>
                    <w:numId w:val="41"/>
                  </w:numPr>
                  <w:tabs>
                    <w:tab w:val="left" w:pos="229"/>
                  </w:tabs>
                  <w:ind w:left="34" w:hanging="555"/>
                  <w:jc w:val="both"/>
                </w:pPr>
              </w:pPrChange>
            </w:pPr>
            <w:r w:rsidRPr="00FB1A93">
              <w:rPr>
                <w:rFonts w:eastAsia="Times New Roman"/>
                <w:w w:val="105"/>
              </w:rPr>
              <w:t>Помощь специалистам АЭС Бушер-1 в разработке автономной базы данных, которая должна содержать накопленные данные.</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14</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7F3988">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Technical diagnostics system (TDS) of the primary circuit main equipments</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Participation in an inspection of transmission for the signals. </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7"/>
              <w:jc w:val="center"/>
              <w:rPr>
                <w:rFonts w:ascii="Times New Roman" w:hAnsi="Times New Roman"/>
                <w:w w:val="105"/>
                <w:sz w:val="24"/>
                <w:szCs w:val="24"/>
                <w:lang w:val="ru-RU"/>
              </w:rPr>
            </w:pPr>
            <w:r w:rsidRPr="00FB1A93">
              <w:rPr>
                <w:rFonts w:ascii="Times New Roman" w:hAnsi="Times New Roman"/>
                <w:w w:val="105"/>
                <w:sz w:val="24"/>
                <w:szCs w:val="24"/>
                <w:lang w:val="ru-RU"/>
              </w:rPr>
              <w:t xml:space="preserve">Система технической диагностики (СТД) основного оборудования первого контура </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 xml:space="preserve">Участие в контроле передачи сигналов. </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15</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sz w:val="24"/>
                <w:szCs w:val="24"/>
              </w:rPr>
            </w:pPr>
            <w:r w:rsidRPr="00FB1A93">
              <w:rPr>
                <w:rFonts w:ascii="Times New Roman" w:hAnsi="Times New Roman"/>
                <w:w w:val="105"/>
                <w:sz w:val="24"/>
                <w:szCs w:val="24"/>
              </w:rPr>
              <w:t>Automated Fire Protection system (AFPS)</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1. Inspect the operation status of FP I&amp;C system upper computer and compile inspection report.</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2. Implement adaptability modification according to FP I&amp;C system technical improvement.</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3. Assist Iranian Party in lying down and verifying the scenario for FP I&amp;C system upper level computer system backup.</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4. Assist Iranian Party in laying down a scenario for FPI &amp; C system hardware maintenance and </w:t>
            </w:r>
            <w:r w:rsidRPr="00FB1A93">
              <w:rPr>
                <w:rFonts w:ascii="Times New Roman" w:hAnsi="Times New Roman"/>
                <w:w w:val="105"/>
                <w:sz w:val="24"/>
                <w:szCs w:val="24"/>
              </w:rPr>
              <w:lastRenderedPageBreak/>
              <w:t xml:space="preserve">upgrading and fulfilling the feasibility study. </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spacing w:line="200" w:lineRule="exact"/>
              <w:jc w:val="center"/>
              <w:rPr>
                <w:rFonts w:ascii="Times New Roman" w:hAnsi="Times New Roman"/>
                <w:sz w:val="24"/>
                <w:szCs w:val="24"/>
              </w:rPr>
            </w:pPr>
          </w:p>
          <w:p w:rsidR="00B95AD3" w:rsidRPr="00FB1A93" w:rsidRDefault="00B95AD3" w:rsidP="00F97932">
            <w:pPr>
              <w:pStyle w:val="TableParagraph"/>
              <w:ind w:left="17"/>
              <w:jc w:val="center"/>
              <w:rPr>
                <w:rFonts w:ascii="Times New Roman" w:hAnsi="Times New Roman"/>
                <w:sz w:val="24"/>
                <w:szCs w:val="24"/>
                <w:lang w:val="ru-RU"/>
              </w:rPr>
            </w:pPr>
            <w:r w:rsidRPr="00FB1A93">
              <w:rPr>
                <w:rFonts w:ascii="Times New Roman" w:hAnsi="Times New Roman"/>
                <w:w w:val="105"/>
                <w:sz w:val="24"/>
                <w:szCs w:val="24"/>
                <w:lang w:val="ru-RU"/>
              </w:rPr>
              <w:t>Система автоматической противопожарной защиты (САППЗ)</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1. Контроль рабочего состояния компьютера верхнего уровня системы КИП противопожарной защиты и составление инспекционного отчета.</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2. Реализация адаптационной модификации согласно техническому усовершенствованию системы КИП противопожарной защиты.</w:t>
            </w:r>
          </w:p>
          <w:p w:rsidR="00B95AD3" w:rsidRPr="00FB1A93" w:rsidRDefault="00B95AD3" w:rsidP="00F97932">
            <w:pPr>
              <w:pStyle w:val="12"/>
              <w:tabs>
                <w:tab w:val="left" w:pos="229"/>
              </w:tabs>
              <w:ind w:left="17"/>
              <w:rPr>
                <w:rFonts w:eastAsia="Times New Roman"/>
                <w:w w:val="105"/>
                <w:lang w:eastAsia="en-US"/>
              </w:rPr>
            </w:pPr>
            <w:r w:rsidRPr="00FB1A93">
              <w:rPr>
                <w:rFonts w:eastAsia="Times New Roman"/>
                <w:w w:val="105"/>
                <w:lang w:eastAsia="en-US"/>
              </w:rPr>
              <w:t>3. Содействие иранской стороне в составлении и верификации сценария для резервирования компьютера верхнего уровня системы КИП ППЗ.</w:t>
            </w:r>
          </w:p>
          <w:p w:rsidR="00B95AD3" w:rsidRPr="00FB1A93" w:rsidRDefault="00B95AD3" w:rsidP="00E30C6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 xml:space="preserve">4. Содействие иранской стороне в составлении сценария для техобслуживания и модернизации технических средств системы КИП ППЗ и составление технико-экономического обоснования. </w:t>
            </w:r>
          </w:p>
        </w:tc>
      </w:tr>
      <w:tr w:rsidR="00B95AD3" w:rsidRPr="006C6408" w:rsidTr="00A10115">
        <w:trPr>
          <w:trHeight w:val="20"/>
          <w:jc w:val="center"/>
        </w:trPr>
        <w:tc>
          <w:tcPr>
            <w:tcW w:w="885" w:type="dxa"/>
            <w:vMerge w:val="restart"/>
            <w:vAlign w:val="center"/>
          </w:tcPr>
          <w:p w:rsidR="00B95AD3" w:rsidRPr="00FB1A93" w:rsidRDefault="00B95AD3" w:rsidP="0068472D">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16</w:t>
            </w: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In - core monitoring system</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Contractor Should be present periodically on the site during system examination, carrying -out of scheduled maintenance on upper level computer complex and low level computer complex, operation of in – core Instrumentation system and comprehensive analysis system hardware, checking for characteristics of functional devices and blocks, carrying out of calibration and controlling working capacity of technical means and software, blocks of input of analogue signals, performance of procedure of fuel reload in the database of the in - core instrumentation system. The contractor should give technical consultations and prepare well-grounded technical offers in response to the equipment and software problems, give recommendations on prevention of faults of the equipment, functional devices and blocks, blocks of input of analogue signals if any arise.</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20"/>
              <w:jc w:val="center"/>
              <w:rPr>
                <w:rFonts w:ascii="Times New Roman" w:hAnsi="Times New Roman"/>
                <w:w w:val="105"/>
                <w:sz w:val="24"/>
                <w:szCs w:val="24"/>
              </w:rPr>
            </w:pPr>
            <w:r w:rsidRPr="00FB1A93">
              <w:rPr>
                <w:rFonts w:ascii="Times New Roman" w:hAnsi="Times New Roman"/>
                <w:w w:val="105"/>
                <w:sz w:val="24"/>
                <w:szCs w:val="24"/>
                <w:lang w:val="ru-RU"/>
              </w:rPr>
              <w:t xml:space="preserve">Система внутриреакторного контроля </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Подрядчику следует периодически присутствовать на площадке при осмотре системы, выполняя плановое ТО вычислительного комплекса верхнего уровня и вычислительного комплекса нижнего уровня, эксплуатацию системы внутриреакторного контроля и сравнительный анализ технических средств системы, проверяя характеристики функциональных устройств и блоков, выполняя поверку и контролируя работоспособность технических и программных средств, блоков ввода аналоговых сигналов, выполнения процедуры перегрузки топлива в базе данных системы внутриреакторного контроля. Подрядчику следует давать технические консультации и подготовить хорошо обоснованные технические предложения в ответ на проблемы с оборудованием и программным обеспечением, давать рекомендации по предотвращению возможных отказов оборудования, функциональных устройств и блоков, блоков ввода аналоговых сигналов.</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17</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In service inspection (ISI)</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ISI of reactor vessel with SK-27.</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ISI of main circulation pipelines with SK-36.</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ISI of SG tubes with SK-016M. Providing assistance in analysis of data of reactor specimen providing assistance in ISI of pipelines and joints providing assistance in analysis of corrosion and erosion of equipment and pipelines and providing recommendations and solutions.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spacing w:before="4" w:line="130" w:lineRule="exact"/>
              <w:jc w:val="center"/>
              <w:rPr>
                <w:rFonts w:ascii="Times New Roman" w:hAnsi="Times New Roman"/>
                <w:w w:val="105"/>
                <w:sz w:val="24"/>
                <w:szCs w:val="24"/>
              </w:rPr>
            </w:pPr>
          </w:p>
          <w:p w:rsidR="00B95AD3" w:rsidRPr="00FB1A93" w:rsidRDefault="00B95AD3" w:rsidP="00F97932">
            <w:pPr>
              <w:pStyle w:val="TableParagraph"/>
              <w:ind w:left="6"/>
              <w:jc w:val="center"/>
              <w:rPr>
                <w:rFonts w:ascii="Times New Roman" w:hAnsi="Times New Roman"/>
                <w:w w:val="105"/>
                <w:sz w:val="24"/>
                <w:szCs w:val="24"/>
              </w:rPr>
            </w:pPr>
            <w:r w:rsidRPr="00FB1A93">
              <w:rPr>
                <w:rFonts w:ascii="Times New Roman" w:hAnsi="Times New Roman"/>
                <w:w w:val="105"/>
                <w:sz w:val="24"/>
                <w:szCs w:val="24"/>
                <w:lang w:val="ru-RU"/>
              </w:rPr>
              <w:t>Эксплуатационный</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контроль</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ЭК</w:t>
            </w:r>
            <w:r w:rsidRPr="00FB1A93">
              <w:rPr>
                <w:rFonts w:ascii="Times New Roman" w:hAnsi="Times New Roman"/>
                <w:w w:val="105"/>
                <w:sz w:val="24"/>
                <w:szCs w:val="24"/>
              </w:rPr>
              <w:t>)</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ЭК корпуса реактора с SK-27.</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ЭК главного циркуляционного трубопровода с SK-36.</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ЭК трубок ПГ с SK-016M. Оказание помощи при анализе данных реакторной пробы, помощь в ЭК трубопроводов и соединений, помощь в анализе коррозии и эрозии оборудования и трубопроводов и предоставление рекомендаций и решений.</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18</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Chemistry</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Give technical recommendation during degradation of water treatment regime of 1, 2 circuits of BNPP-1, water chemistry operation analysis and technical support. Transfer of experience of application of new methods and equipment for maintaining of WC of NPP systems.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spacing w:before="7" w:line="100" w:lineRule="exact"/>
              <w:jc w:val="center"/>
              <w:rPr>
                <w:rFonts w:ascii="Times New Roman" w:hAnsi="Times New Roman"/>
                <w:w w:val="105"/>
                <w:sz w:val="24"/>
                <w:szCs w:val="24"/>
              </w:rPr>
            </w:pPr>
          </w:p>
          <w:p w:rsidR="00B95AD3" w:rsidRPr="00FB1A93" w:rsidRDefault="00B95AD3" w:rsidP="00F97932">
            <w:pPr>
              <w:pStyle w:val="TableParagraph"/>
              <w:ind w:left="6"/>
              <w:jc w:val="center"/>
              <w:rPr>
                <w:rFonts w:ascii="Times New Roman" w:hAnsi="Times New Roman"/>
                <w:w w:val="105"/>
                <w:sz w:val="24"/>
                <w:szCs w:val="24"/>
                <w:lang w:val="ru-RU"/>
              </w:rPr>
            </w:pPr>
            <w:r w:rsidRPr="00FB1A93">
              <w:rPr>
                <w:rFonts w:ascii="Times New Roman" w:hAnsi="Times New Roman"/>
                <w:w w:val="105"/>
                <w:sz w:val="24"/>
                <w:szCs w:val="24"/>
                <w:lang w:val="ru-RU"/>
              </w:rPr>
              <w:t>Химический анализ</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Дать технические рекомендации при ухудшении режима спецводоочистки 1 и 2 контуров АЭС Бушер-1, по анализу работы водно-химического режима и технической поддержки. Передача опыта применения новых методов и оборудования для поддержания ВХР систем АЭС.</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19</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Vibration measurement</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technical support during vibration measurement of BNPP-1 rotary equipment and give necessary technical solution and recommendations, if necessary.</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6"/>
              <w:jc w:val="center"/>
              <w:rPr>
                <w:rFonts w:ascii="Times New Roman" w:hAnsi="Times New Roman"/>
                <w:w w:val="105"/>
                <w:sz w:val="24"/>
                <w:szCs w:val="24"/>
              </w:rPr>
            </w:pPr>
            <w:r w:rsidRPr="00FB1A93">
              <w:rPr>
                <w:rFonts w:ascii="Times New Roman" w:hAnsi="Times New Roman"/>
                <w:w w:val="105"/>
                <w:sz w:val="24"/>
                <w:szCs w:val="24"/>
                <w:lang w:val="ru-RU"/>
              </w:rPr>
              <w:t>Виброизмерения</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Обеспечение технической поддержки при виброизмерениях вращающегося оборудования АЭС Бушер-1 и, если необходимо, дать требуемые технические решения и рекомендации.</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20</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ind w:leftChars="-44" w:left="-106" w:firstLineChars="48" w:firstLine="121"/>
              <w:jc w:val="center"/>
              <w:rPr>
                <w:rFonts w:eastAsia="Times New Roman"/>
                <w:w w:val="105"/>
              </w:rPr>
            </w:pPr>
            <w:r w:rsidRPr="00FB1A93">
              <w:rPr>
                <w:rFonts w:eastAsia="Times New Roman"/>
                <w:w w:val="105"/>
              </w:rPr>
              <w:t>Capital repairs</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Providing assistance in involvement of repair's Russian head organization during planning, coordination and carrying out of BNPP-1 routine (if necessary) and overhaul/capital repairs and scheduled repairs. </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jc w:val="center"/>
              <w:rPr>
                <w:rFonts w:eastAsia="Times New Roman"/>
                <w:w w:val="105"/>
              </w:rPr>
            </w:pPr>
            <w:r w:rsidRPr="00FB1A93">
              <w:rPr>
                <w:rFonts w:eastAsia="Times New Roman"/>
                <w:w w:val="105"/>
              </w:rPr>
              <w:t>Капитальный ремонт</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 xml:space="preserve">Обеспечение поддержки при вовлечении в процесс ремонта головных российских организаций в плане планирования, координации и выполнения текущих (если необходимо) и капитальных ремонтов, а также плановых ремонтов. </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21</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both"/>
              <w:rPr>
                <w:rFonts w:ascii="Times New Roman" w:hAnsi="Times New Roman"/>
                <w:w w:val="105"/>
                <w:sz w:val="24"/>
                <w:szCs w:val="24"/>
              </w:rPr>
            </w:pPr>
            <w:r w:rsidRPr="00FB1A93">
              <w:rPr>
                <w:rFonts w:ascii="Times New Roman" w:hAnsi="Times New Roman"/>
                <w:w w:val="105"/>
                <w:sz w:val="24"/>
                <w:szCs w:val="24"/>
              </w:rPr>
              <w:t>Main Designers (such as AEP,OKB “Gidropress” and etc.) technical support in the course of NPP operation</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Designer’s support of the design during operation and updating of “Bushehr-1“ NPP.</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In the course of operation:</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1. Consulting on design issues, arising in the course of NPP operation.</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2. Consulting on the design changes proposed by the BNPP-1 Personnel.</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3. Consulting on design issue connected with the contents of operational documentation.</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4. Consulting on design issues connected with the content of hydraulic and regular tests of process systems. If needed, participation in tests and analysis of tests results.</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5. Consulting on design issues on equipment repair and update works in terms of design requirements to the equipment, equipment binding systems, support structures for the equipment and layout solutions in the area of equipment disposition.</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6. Consulting on issues of provision of safe and comfortable conditions for NPP personnel work.</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7. Consulting provided in order to define the reasons for NPP systems and elements failures and development of measures for the failures reasons elimination.</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lastRenderedPageBreak/>
              <w:t>8. Consulting support in Principal cooperation with other Russian organizations.</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9. Participation in consulting work on design issues on details and systems of NPP, which are to comply with the design requirements. </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rPr>
                <w:rFonts w:ascii="Times New Roman" w:hAnsi="Times New Roman"/>
                <w:w w:val="105"/>
                <w:sz w:val="24"/>
                <w:szCs w:val="24"/>
                <w:lang w:val="ru-RU"/>
              </w:rPr>
            </w:pPr>
            <w:r w:rsidRPr="00FB1A93">
              <w:rPr>
                <w:rFonts w:ascii="Times New Roman" w:hAnsi="Times New Roman"/>
                <w:w w:val="105"/>
                <w:sz w:val="24"/>
                <w:szCs w:val="24"/>
                <w:lang w:val="ru-RU"/>
              </w:rPr>
              <w:t>Техническая поддержка проектировщиков (АЭП, ОКБ “Гидропресс” и др.) в процессе эксплуатации АЭС</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Конструкторская поддержка проекта при эксплуатации и модернизации АЭС Бушер-1.</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В процессе эксплуатации:</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1. Оказание консультативных услуг по конструкторским вопросам, возникающим в процессе эксплуатации АЭС.</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2. Оказание консультативных услуг по конструктивным изменениям, предлагаемым персоналом АЭС Бушер-1.</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3. Оказание консультативных услуг по вопросам содержания эксплуатационной документации.</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4. Оказание консультативных услуг по содержанию гидравлических и текущих испытаний технологических систем. При необходимости принимать участие в испытаниях и анализе результатов испытаний.</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5. Оказание консультативных услуг по вопросам ремонта оборудования и работ по модификации в свете проектных требований к оборудованию, смежным системам, опорным конструкциям оборудования и решениям по компоновке оборудования в местах его размещения.</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6. Оказание консультативных услуг по вопросам безопасных и комфортных условий работы персонала АЭС.</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7. Оказание консультативных услуг по определению причин неисправностей систем и компонентов АЭС и по разработке мероприятий по устранению причин этих неисправностей.</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8. Оказание содействия в области сотрудничества Заказчика с другими российскими организациями.</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9. Участие в консультативной работе по конструкторским вопросам, касающимся компонентов и систем АЭС, которые необходимо привести в соответствие с требованиями проекта.</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22</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585465">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Main Designers (such as AEP, OKB “Gidropress” and etc.) technical support (When conducting reconstruction and modernization of elements and systems of the BNPP-1)</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designer's support of the design during operation and updating of "Bushehr"-1 NPP. When conducting reconstruction and modernization of elements and systems of the BNPP- 1:</w:t>
            </w:r>
          </w:p>
          <w:p w:rsidR="00B95AD3" w:rsidRPr="00FB1A93" w:rsidRDefault="00B95AD3" w:rsidP="001D4741">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1. Consulting on design issues, arising in the course of modifications and reconstructions of NPP elements and systems.</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2. Consulting on design changes proposed by the BNPP- 1 Personnel.</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3. Performance of control over the mounted structures to reveal conformance with the design documentation, by request of the BNPP-1 Personnel.</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 xml:space="preserve">4. Consulting on design issues at the stage of commissioning works of the rebuilt equipment or </w:t>
            </w:r>
            <w:r w:rsidRPr="00FB1A93">
              <w:rPr>
                <w:rFonts w:ascii="Times New Roman" w:hAnsi="Times New Roman"/>
                <w:w w:val="105"/>
                <w:sz w:val="24"/>
                <w:szCs w:val="24"/>
              </w:rPr>
              <w:lastRenderedPageBreak/>
              <w:t>systems ·</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5. Participation in consulting at design issues solution connected with design of the Reactor plant.</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6. Participation in consulting on design issues of details and systems of NPP, which are to comply with the requirements stipulated in the design documentation.</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lang w:val="ru-RU"/>
              </w:rPr>
            </w:pPr>
            <w:r w:rsidRPr="00FB1A93">
              <w:rPr>
                <w:rFonts w:ascii="Times New Roman" w:hAnsi="Times New Roman"/>
                <w:w w:val="105"/>
                <w:sz w:val="24"/>
                <w:szCs w:val="24"/>
                <w:lang w:val="ru-RU"/>
              </w:rPr>
              <w:t>Техническая поддержка проектировщиков (АЭП, ОКБ “Гидропресс” и др.) при проведении реконструкции и модернизации элементов и систем АЭС Бушер-1</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Обеспечение конструкторской поддержки проекта при эксплуатации и модернизации АЭС Бушер-1. При проведении реконструкции и модернизации компонентов и систем АЭС Бушер-1 необходимы следующие мероприятия:</w:t>
            </w:r>
          </w:p>
          <w:p w:rsidR="00B95AD3" w:rsidRPr="00FB1A93" w:rsidRDefault="00B95AD3" w:rsidP="00F97932">
            <w:pPr>
              <w:pStyle w:val="TableParagraph"/>
              <w:jc w:val="both"/>
              <w:rPr>
                <w:rFonts w:ascii="Times New Roman" w:hAnsi="Times New Roman"/>
                <w:w w:val="105"/>
                <w:sz w:val="24"/>
                <w:szCs w:val="24"/>
                <w:lang w:val="ru-RU"/>
              </w:rPr>
            </w:pPr>
            <w:r w:rsidRPr="00FB1A93">
              <w:rPr>
                <w:rFonts w:ascii="Times New Roman" w:hAnsi="Times New Roman"/>
                <w:w w:val="105"/>
                <w:sz w:val="24"/>
                <w:szCs w:val="24"/>
                <w:lang w:val="ru-RU"/>
              </w:rPr>
              <w:t>1. Проведение консультаций по конструкторским вопросам, возникающим в процессе модификации и реконструкции элементов и систем АЭС.</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2. Проведение консультаций по изменениям, предлагаемым персоналом АЭС Бушер-1.</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3. Осуществление контроля за монтируемыми конструкциями для определения соответствия конструкторской документации – по просьбе персонала АЭС Бушер-1.</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4. Проведение консультаций по конструкторским вопросам на этапе проведения пуско-наладочных работ восстановленного оборудования или систем.</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5. Участие в консультациях при решении вопросов по конструкции реакторной установки.</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6. Участие в консультациях по компонентам и системам АЭС, которые необходимо привести в соответствие с требованиями, предусмотренными конструкторской документацией.</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23</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Training of MCR personnel</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training of MCR personnel</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rPr>
            </w:pPr>
            <w:r w:rsidRPr="00FB1A93">
              <w:rPr>
                <w:rFonts w:ascii="Times New Roman" w:hAnsi="Times New Roman"/>
                <w:w w:val="105"/>
                <w:sz w:val="24"/>
                <w:szCs w:val="24"/>
                <w:lang w:val="ru-RU"/>
              </w:rPr>
              <w:t>Обучение</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персонала</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БПУ</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подготовке персонала БПУ</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24</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Simulator</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technical support of FSS, modernization of scenarios, etc.</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lang w:val="ru-RU"/>
              </w:rPr>
            </w:pPr>
            <w:r w:rsidRPr="00FB1A93">
              <w:rPr>
                <w:rFonts w:ascii="Times New Roman" w:hAnsi="Times New Roman"/>
                <w:w w:val="105"/>
                <w:sz w:val="24"/>
                <w:szCs w:val="24"/>
                <w:lang w:val="ru-RU"/>
              </w:rPr>
              <w:t>Тренажер</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помощи в технических вопросах по ПМТ, изменения сценариев и т.д.</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25</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Emergency preparedness</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Assistance to BNPP-</w:t>
            </w:r>
            <w:smartTag w:uri="urn:schemas-microsoft-com:office:smarttags" w:element="metricconverter">
              <w:smartTagPr>
                <w:attr w:name="ProductID" w:val="1 in"/>
              </w:smartTagPr>
              <w:r w:rsidRPr="00FB1A93">
                <w:rPr>
                  <w:rFonts w:ascii="Times New Roman" w:hAnsi="Times New Roman"/>
                  <w:w w:val="105"/>
                  <w:sz w:val="24"/>
                  <w:szCs w:val="24"/>
                </w:rPr>
                <w:t>1 in</w:t>
              </w:r>
            </w:smartTag>
            <w:r w:rsidRPr="00FB1A93">
              <w:rPr>
                <w:rFonts w:ascii="Times New Roman" w:hAnsi="Times New Roman"/>
                <w:w w:val="105"/>
                <w:sz w:val="24"/>
                <w:szCs w:val="24"/>
              </w:rPr>
              <w:t xml:space="preserve"> establishing emergency response center, assistance to BNPP-</w:t>
            </w:r>
            <w:smartTag w:uri="urn:schemas-microsoft-com:office:smarttags" w:element="metricconverter">
              <w:smartTagPr>
                <w:attr w:name="ProductID" w:val="1 in"/>
              </w:smartTagPr>
              <w:r w:rsidRPr="00FB1A93">
                <w:rPr>
                  <w:rFonts w:ascii="Times New Roman" w:hAnsi="Times New Roman"/>
                  <w:w w:val="105"/>
                  <w:sz w:val="24"/>
                  <w:szCs w:val="24"/>
                </w:rPr>
                <w:t>1 in</w:t>
              </w:r>
            </w:smartTag>
            <w:r w:rsidRPr="00FB1A93">
              <w:rPr>
                <w:rFonts w:ascii="Times New Roman" w:hAnsi="Times New Roman"/>
                <w:w w:val="105"/>
                <w:sz w:val="24"/>
                <w:szCs w:val="24"/>
              </w:rPr>
              <w:t xml:space="preserve"> response to nuclear / radiological accident.</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rPr>
            </w:pPr>
            <w:r w:rsidRPr="00FB1A93">
              <w:rPr>
                <w:rFonts w:ascii="Times New Roman" w:hAnsi="Times New Roman"/>
                <w:w w:val="105"/>
                <w:sz w:val="24"/>
                <w:szCs w:val="24"/>
                <w:lang w:val="ru-RU"/>
              </w:rPr>
              <w:t>Аварийная готовность</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 xml:space="preserve">Оказание помощи АЭС Бушер-1 в создании противоаварийного центра, по действиям при ядерных/радиационных авариях. </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26</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Scientific and technical exchange</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Scientific and technical exchange, workshops, direct contacts with plants, technical meetings, emergency drills.</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rPr>
            </w:pPr>
            <w:r w:rsidRPr="00FB1A93">
              <w:rPr>
                <w:rFonts w:ascii="Times New Roman" w:hAnsi="Times New Roman"/>
                <w:w w:val="105"/>
                <w:sz w:val="24"/>
                <w:szCs w:val="24"/>
                <w:lang w:val="ru-RU"/>
              </w:rPr>
              <w:t>Научно</w:t>
            </w:r>
            <w:r w:rsidRPr="00FB1A93">
              <w:rPr>
                <w:rFonts w:ascii="Times New Roman" w:hAnsi="Times New Roman"/>
                <w:w w:val="105"/>
                <w:sz w:val="24"/>
                <w:szCs w:val="24"/>
              </w:rPr>
              <w:t>-</w:t>
            </w:r>
            <w:r w:rsidRPr="00FB1A93">
              <w:rPr>
                <w:rFonts w:ascii="Times New Roman" w:hAnsi="Times New Roman"/>
                <w:w w:val="105"/>
                <w:sz w:val="24"/>
                <w:szCs w:val="24"/>
                <w:lang w:val="ru-RU"/>
              </w:rPr>
              <w:t>технический</w:t>
            </w: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обмен</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Научно-технический обмен, рабочие группы, непосредственные контакты с заводами, технические совещания, противоаварийные учения.</w:t>
            </w:r>
          </w:p>
        </w:tc>
      </w:tr>
      <w:tr w:rsidR="00B95AD3" w:rsidRPr="006C6408" w:rsidTr="00A10115">
        <w:trPr>
          <w:trHeight w:val="20"/>
          <w:jc w:val="center"/>
        </w:trPr>
        <w:tc>
          <w:tcPr>
            <w:tcW w:w="885" w:type="dxa"/>
            <w:vMerge w:val="restart"/>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t>27</w:t>
            </w:r>
          </w:p>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4649DA">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Spare parts</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Providing assistance in development of list of necessary spare parts of BNPP-1, assistance</w:t>
            </w:r>
          </w:p>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In an on time providing of BNPP-1 with required spare and replacement parts and reserved equipment, not existed in BNPP-1. Rendering assistance to BNPP-</w:t>
            </w:r>
            <w:smartTag w:uri="urn:schemas-microsoft-com:office:smarttags" w:element="metricconverter">
              <w:smartTagPr>
                <w:attr w:name="ProductID" w:val="1 in"/>
              </w:smartTagPr>
              <w:r w:rsidRPr="00FB1A93">
                <w:rPr>
                  <w:rFonts w:ascii="Times New Roman" w:hAnsi="Times New Roman"/>
                  <w:w w:val="105"/>
                  <w:sz w:val="24"/>
                  <w:szCs w:val="24"/>
                </w:rPr>
                <w:t>1 in</w:t>
              </w:r>
            </w:smartTag>
            <w:r w:rsidRPr="00FB1A93">
              <w:rPr>
                <w:rFonts w:ascii="Times New Roman" w:hAnsi="Times New Roman"/>
                <w:w w:val="105"/>
                <w:sz w:val="24"/>
                <w:szCs w:val="24"/>
              </w:rPr>
              <w:t xml:space="preserve"> establishing cooperation and direct contacts with manufacturing plants of spare parts and equipment for NPP.</w:t>
            </w:r>
          </w:p>
        </w:tc>
      </w:tr>
      <w:tr w:rsidR="00B95AD3" w:rsidRPr="00FB1A93"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lang w:val="ru-RU"/>
              </w:rPr>
            </w:pPr>
            <w:r w:rsidRPr="00FB1A93">
              <w:rPr>
                <w:rFonts w:ascii="Times New Roman" w:hAnsi="Times New Roman"/>
                <w:w w:val="105"/>
                <w:sz w:val="24"/>
                <w:szCs w:val="24"/>
                <w:lang w:val="ru-RU"/>
              </w:rPr>
              <w:t>Запасные части</w:t>
            </w:r>
          </w:p>
        </w:tc>
        <w:tc>
          <w:tcPr>
            <w:tcW w:w="10370" w:type="dxa"/>
          </w:tcPr>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 xml:space="preserve">Оказание помощи в разработке перечня необходимых запчастей для АЭС Бушер-1, в своевременном обеспечении АЭС необходимыми запасными частями и заменяемыми </w:t>
            </w:r>
            <w:r w:rsidRPr="00FB1A93">
              <w:rPr>
                <w:rFonts w:ascii="Times New Roman" w:hAnsi="Times New Roman"/>
                <w:w w:val="105"/>
                <w:sz w:val="24"/>
                <w:szCs w:val="24"/>
                <w:lang w:val="ru-RU"/>
              </w:rPr>
              <w:lastRenderedPageBreak/>
              <w:t>деталями, а также резервируемым оборудованием, отсутствующим на АЭС Бушер-1.</w:t>
            </w:r>
          </w:p>
          <w:p w:rsidR="00B95AD3" w:rsidRPr="00FB1A93"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Оказание содействия в организации сотрудничества и прямых связей с заводами – изготовителями запчастей и оборудования для АЭС.</w:t>
            </w:r>
          </w:p>
        </w:tc>
      </w:tr>
      <w:tr w:rsidR="00B95AD3" w:rsidRPr="006C6408" w:rsidTr="00A10115">
        <w:trPr>
          <w:trHeight w:val="20"/>
          <w:jc w:val="center"/>
        </w:trPr>
        <w:tc>
          <w:tcPr>
            <w:tcW w:w="885" w:type="dxa"/>
            <w:vMerge w:val="restart"/>
            <w:vAlign w:val="center"/>
          </w:tcPr>
          <w:p w:rsidR="00B95AD3" w:rsidRPr="00FB1A93" w:rsidRDefault="00B95AD3" w:rsidP="0068472D">
            <w:pPr>
              <w:pStyle w:val="TableParagraph"/>
              <w:ind w:leftChars="-44" w:left="-106" w:firstLineChars="48" w:firstLine="109"/>
              <w:jc w:val="center"/>
              <w:rPr>
                <w:rFonts w:ascii="Times New Roman" w:hAnsi="Times New Roman"/>
                <w:w w:val="95"/>
                <w:sz w:val="24"/>
                <w:szCs w:val="24"/>
              </w:rPr>
            </w:pPr>
            <w:r w:rsidRPr="00FB1A93">
              <w:rPr>
                <w:rFonts w:ascii="Times New Roman" w:hAnsi="Times New Roman"/>
                <w:w w:val="95"/>
                <w:sz w:val="24"/>
                <w:szCs w:val="24"/>
              </w:rPr>
              <w:lastRenderedPageBreak/>
              <w:t>28</w:t>
            </w:r>
          </w:p>
        </w:tc>
        <w:tc>
          <w:tcPr>
            <w:tcW w:w="3160" w:type="dxa"/>
            <w:vAlign w:val="center"/>
          </w:tcPr>
          <w:p w:rsidR="00B95AD3" w:rsidRPr="00FB1A93" w:rsidRDefault="00B95AD3" w:rsidP="00585465">
            <w:pPr>
              <w:pStyle w:val="TableParagraph"/>
              <w:ind w:leftChars="-44" w:left="-106" w:firstLineChars="48" w:firstLine="121"/>
              <w:jc w:val="center"/>
              <w:rPr>
                <w:rFonts w:ascii="Times New Roman" w:hAnsi="Times New Roman"/>
                <w:w w:val="105"/>
                <w:sz w:val="24"/>
                <w:szCs w:val="24"/>
              </w:rPr>
            </w:pPr>
            <w:r w:rsidRPr="00FB1A93">
              <w:rPr>
                <w:rFonts w:ascii="Times New Roman" w:hAnsi="Times New Roman"/>
                <w:w w:val="105"/>
                <w:sz w:val="24"/>
                <w:szCs w:val="24"/>
              </w:rPr>
              <w:t>Chief Designer of RP B-446</w:t>
            </w:r>
          </w:p>
        </w:tc>
        <w:tc>
          <w:tcPr>
            <w:tcW w:w="10370" w:type="dxa"/>
          </w:tcPr>
          <w:p w:rsidR="00B95AD3" w:rsidRPr="00FB1A93" w:rsidRDefault="00B95AD3" w:rsidP="00E8500A">
            <w:pPr>
              <w:pStyle w:val="TableParagraph"/>
              <w:ind w:left="17" w:firstLine="13"/>
              <w:jc w:val="both"/>
              <w:rPr>
                <w:rFonts w:ascii="Times New Roman" w:hAnsi="Times New Roman"/>
                <w:w w:val="105"/>
                <w:sz w:val="24"/>
                <w:szCs w:val="24"/>
              </w:rPr>
            </w:pPr>
            <w:r w:rsidRPr="00FB1A93">
              <w:rPr>
                <w:rFonts w:ascii="Times New Roman" w:hAnsi="Times New Roman"/>
                <w:w w:val="105"/>
                <w:sz w:val="24"/>
                <w:szCs w:val="24"/>
              </w:rPr>
              <w:t>Provision of follow-up of BNPP-1 operation, including issues of reconstruction and modernization, change (increase) of nominal power of reactor plant by the Chief Designer of RP B-446.</w:t>
            </w:r>
          </w:p>
        </w:tc>
      </w:tr>
      <w:tr w:rsidR="00B95AD3" w:rsidRPr="002320D1" w:rsidTr="00A10115">
        <w:trPr>
          <w:trHeight w:val="20"/>
          <w:jc w:val="center"/>
        </w:trPr>
        <w:tc>
          <w:tcPr>
            <w:tcW w:w="885" w:type="dxa"/>
            <w:vMerge/>
            <w:vAlign w:val="center"/>
          </w:tcPr>
          <w:p w:rsidR="00B95AD3" w:rsidRPr="00FB1A93" w:rsidRDefault="00B95AD3" w:rsidP="009F217E">
            <w:pPr>
              <w:pStyle w:val="TableParagraph"/>
              <w:ind w:leftChars="-44" w:left="-106" w:firstLineChars="48" w:firstLine="109"/>
              <w:jc w:val="center"/>
              <w:rPr>
                <w:rFonts w:ascii="Times New Roman" w:hAnsi="Times New Roman"/>
                <w:w w:val="95"/>
                <w:sz w:val="24"/>
                <w:szCs w:val="24"/>
              </w:rPr>
            </w:pPr>
          </w:p>
        </w:tc>
        <w:tc>
          <w:tcPr>
            <w:tcW w:w="3160" w:type="dxa"/>
            <w:vAlign w:val="center"/>
          </w:tcPr>
          <w:p w:rsidR="00B95AD3" w:rsidRPr="00FB1A93" w:rsidRDefault="00B95AD3" w:rsidP="00F97932">
            <w:pPr>
              <w:pStyle w:val="TableParagraph"/>
              <w:ind w:left="13"/>
              <w:jc w:val="center"/>
              <w:rPr>
                <w:rFonts w:ascii="Times New Roman" w:hAnsi="Times New Roman"/>
                <w:w w:val="105"/>
                <w:sz w:val="24"/>
                <w:szCs w:val="24"/>
              </w:rPr>
            </w:pPr>
            <w:r w:rsidRPr="00FB1A93">
              <w:rPr>
                <w:rFonts w:ascii="Times New Roman" w:hAnsi="Times New Roman"/>
                <w:w w:val="105"/>
                <w:sz w:val="24"/>
                <w:szCs w:val="24"/>
              </w:rPr>
              <w:t xml:space="preserve"> </w:t>
            </w:r>
            <w:r w:rsidRPr="00FB1A93">
              <w:rPr>
                <w:rFonts w:ascii="Times New Roman" w:hAnsi="Times New Roman"/>
                <w:w w:val="105"/>
                <w:sz w:val="24"/>
                <w:szCs w:val="24"/>
                <w:lang w:val="ru-RU"/>
              </w:rPr>
              <w:t>Главный конструктор РУ</w:t>
            </w:r>
            <w:r w:rsidRPr="00FB1A93">
              <w:rPr>
                <w:rFonts w:ascii="Times New Roman" w:hAnsi="Times New Roman"/>
                <w:w w:val="105"/>
                <w:sz w:val="24"/>
                <w:szCs w:val="24"/>
              </w:rPr>
              <w:t xml:space="preserve"> B-446</w:t>
            </w:r>
          </w:p>
        </w:tc>
        <w:tc>
          <w:tcPr>
            <w:tcW w:w="10370" w:type="dxa"/>
          </w:tcPr>
          <w:p w:rsidR="00B95AD3" w:rsidRPr="0042649B" w:rsidRDefault="00B95AD3" w:rsidP="00F97932">
            <w:pPr>
              <w:pStyle w:val="TableParagraph"/>
              <w:ind w:left="17" w:firstLine="13"/>
              <w:jc w:val="both"/>
              <w:rPr>
                <w:rFonts w:ascii="Times New Roman" w:hAnsi="Times New Roman"/>
                <w:w w:val="105"/>
                <w:sz w:val="24"/>
                <w:szCs w:val="24"/>
                <w:lang w:val="ru-RU"/>
              </w:rPr>
            </w:pPr>
            <w:r w:rsidRPr="00FB1A93">
              <w:rPr>
                <w:rFonts w:ascii="Times New Roman" w:hAnsi="Times New Roman"/>
                <w:w w:val="105"/>
                <w:sz w:val="24"/>
                <w:szCs w:val="24"/>
                <w:lang w:val="ru-RU"/>
              </w:rPr>
              <w:t>Обеспечение контроля за эксплуатацией АЭС Бушер-1, включая вопросы реконструкции и модернизации, изменения (увеличения) номинальной мощности реакторной установки Главным конструктором РУ B-446.</w:t>
            </w:r>
          </w:p>
        </w:tc>
      </w:tr>
    </w:tbl>
    <w:p w:rsidR="00B95AD3" w:rsidRDefault="00B95AD3"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Pr="00C932AF" w:rsidRDefault="00354956" w:rsidP="00307EA1">
      <w:pPr>
        <w:tabs>
          <w:tab w:val="left" w:pos="8640"/>
        </w:tabs>
        <w:spacing w:line="360" w:lineRule="auto"/>
        <w:ind w:right="27"/>
        <w:jc w:val="both"/>
        <w:rPr>
          <w:rPrChange w:id="1370"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1"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2"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3"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4"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5"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6"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7"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8"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79"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80" w:author="boychenko-tv" w:date="2014-03-27T15:05:00Z">
            <w:rPr>
              <w:lang w:val="en-US"/>
            </w:rPr>
          </w:rPrChange>
        </w:rPr>
      </w:pPr>
    </w:p>
    <w:p w:rsidR="00354956" w:rsidRPr="00354956" w:rsidRDefault="00901163" w:rsidP="00354956">
      <w:pPr>
        <w:jc w:val="right"/>
        <w:rPr>
          <w:rFonts w:eastAsia="Times New Roman"/>
          <w:b/>
          <w:bCs/>
          <w:iCs/>
          <w:lang w:val="en-US"/>
        </w:rPr>
      </w:pPr>
      <w:r w:rsidRPr="00901163">
        <w:rPr>
          <w:rFonts w:eastAsia="Times New Roman"/>
          <w:b/>
          <w:bCs/>
          <w:iCs/>
          <w:lang w:val="en-US"/>
        </w:rPr>
        <w:t xml:space="preserve">Appendix 10 </w:t>
      </w:r>
    </w:p>
    <w:p w:rsidR="00354956" w:rsidRPr="00354956" w:rsidRDefault="00354956" w:rsidP="00354956">
      <w:pPr>
        <w:jc w:val="right"/>
        <w:rPr>
          <w:rFonts w:eastAsia="Times New Roman"/>
          <w:b/>
          <w:bCs/>
          <w:iCs/>
          <w:lang w:val="en-US"/>
        </w:rPr>
      </w:pPr>
      <w:r w:rsidRPr="00F6317D">
        <w:rPr>
          <w:rFonts w:eastAsia="Times New Roman"/>
          <w:b/>
          <w:bCs/>
          <w:iCs/>
        </w:rPr>
        <w:t>Приложение</w:t>
      </w:r>
      <w:r w:rsidR="00901163" w:rsidRPr="00901163">
        <w:rPr>
          <w:rFonts w:eastAsia="Times New Roman"/>
          <w:b/>
          <w:bCs/>
          <w:iCs/>
          <w:lang w:val="en-US"/>
        </w:rPr>
        <w:t xml:space="preserve"> 10</w:t>
      </w:r>
    </w:p>
    <w:p w:rsidR="00354956" w:rsidRPr="00354956" w:rsidRDefault="00354956" w:rsidP="00354956">
      <w:pPr>
        <w:jc w:val="center"/>
        <w:rPr>
          <w:rFonts w:eastAsia="Times New Roman"/>
          <w:b/>
          <w:bCs/>
          <w:iCs/>
          <w:lang w:val="en-US"/>
        </w:rPr>
      </w:pPr>
    </w:p>
    <w:p w:rsidR="00354956" w:rsidRPr="00354956" w:rsidRDefault="00901163" w:rsidP="00354956">
      <w:pPr>
        <w:jc w:val="center"/>
        <w:rPr>
          <w:rFonts w:eastAsia="Times New Roman"/>
          <w:b/>
          <w:bCs/>
          <w:iCs/>
          <w:lang w:val="en-US"/>
        </w:rPr>
      </w:pPr>
      <w:r w:rsidRPr="00901163">
        <w:rPr>
          <w:rFonts w:eastAsia="Times New Roman"/>
          <w:b/>
          <w:bCs/>
          <w:iCs/>
          <w:lang w:val="en-US"/>
        </w:rPr>
        <w:t>Duties and job description of permanent personnel of the Contractor at the site</w:t>
      </w:r>
    </w:p>
    <w:p w:rsidR="00354956" w:rsidRPr="00437F10" w:rsidRDefault="00354956" w:rsidP="00354956">
      <w:pPr>
        <w:jc w:val="center"/>
        <w:rPr>
          <w:rFonts w:eastAsia="Times New Roman"/>
          <w:b/>
          <w:bCs/>
          <w:iCs/>
        </w:rPr>
      </w:pPr>
      <w:r w:rsidRPr="00437F10">
        <w:rPr>
          <w:rFonts w:eastAsia="Times New Roman"/>
          <w:b/>
          <w:bCs/>
          <w:iCs/>
        </w:rPr>
        <w:t>Обязанности и должностные инструкции персонала Подрядчика, постоянно работающего на площадке</w:t>
      </w:r>
    </w:p>
    <w:p w:rsidR="00354956" w:rsidRPr="00F6317D" w:rsidRDefault="00354956" w:rsidP="00354956">
      <w:pPr>
        <w:jc w:val="center"/>
        <w:rPr>
          <w:rFonts w:eastAsia="Times New Roman"/>
          <w:b/>
          <w:bCs/>
          <w:iCs/>
        </w:rPr>
      </w:pPr>
    </w:p>
    <w:tbl>
      <w:tblPr>
        <w:tblW w:w="13920" w:type="dxa"/>
        <w:jc w:val="center"/>
        <w:tblInd w:w="-466" w:type="dxa"/>
        <w:tblLayout w:type="fixed"/>
        <w:tblLook w:val="04A0"/>
      </w:tblPr>
      <w:tblGrid>
        <w:gridCol w:w="600"/>
        <w:gridCol w:w="2977"/>
        <w:gridCol w:w="2835"/>
        <w:gridCol w:w="236"/>
        <w:gridCol w:w="3636"/>
        <w:gridCol w:w="3636"/>
      </w:tblGrid>
      <w:tr w:rsidR="00354956" w:rsidRPr="00B92D83" w:rsidTr="009C632C">
        <w:trPr>
          <w:trHeight w:val="227"/>
          <w:tblHeader/>
          <w:jc w:val="center"/>
        </w:trPr>
        <w:tc>
          <w:tcPr>
            <w:tcW w:w="600" w:type="dxa"/>
            <w:tcBorders>
              <w:top w:val="single" w:sz="4" w:space="0" w:color="auto"/>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b/>
                <w:bCs/>
                <w:iCs/>
              </w:rPr>
            </w:pPr>
            <w:r w:rsidRPr="00B92D83">
              <w:rPr>
                <w:rFonts w:eastAsia="Times New Roman"/>
                <w:b/>
                <w:bCs/>
                <w:iCs/>
              </w:rPr>
              <w:t>Sl. No.</w:t>
            </w: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b/>
                <w:bCs/>
                <w:iCs/>
              </w:rPr>
            </w:pPr>
            <w:r w:rsidRPr="00B92D83">
              <w:rPr>
                <w:rFonts w:eastAsia="Times New Roman"/>
                <w:b/>
                <w:bCs/>
                <w:iCs/>
              </w:rPr>
              <w:t>Position</w:t>
            </w:r>
          </w:p>
        </w:tc>
        <w:tc>
          <w:tcPr>
            <w:tcW w:w="2835" w:type="dxa"/>
            <w:tcBorders>
              <w:top w:val="single" w:sz="4" w:space="0" w:color="auto"/>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b/>
                <w:bCs/>
                <w:iCs/>
              </w:rPr>
            </w:pPr>
            <w:r w:rsidRPr="00B92D83">
              <w:rPr>
                <w:rFonts w:eastAsia="Times New Roman"/>
                <w:b/>
                <w:bCs/>
                <w:iCs/>
              </w:rPr>
              <w:t>Duties and job description</w:t>
            </w:r>
          </w:p>
        </w:tc>
        <w:tc>
          <w:tcPr>
            <w:tcW w:w="236" w:type="dxa"/>
            <w:tcBorders>
              <w:top w:val="single" w:sz="4" w:space="0" w:color="auto"/>
              <w:left w:val="single" w:sz="4" w:space="0" w:color="auto"/>
              <w:bottom w:val="single" w:sz="4" w:space="0" w:color="auto"/>
              <w:right w:val="single" w:sz="4" w:space="0" w:color="auto"/>
            </w:tcBorders>
          </w:tcPr>
          <w:p w:rsidR="00354956" w:rsidRPr="00B92D83" w:rsidRDefault="00354956" w:rsidP="009C632C">
            <w:pPr>
              <w:jc w:val="center"/>
              <w:rPr>
                <w:rFonts w:eastAsia="Times New Roman"/>
                <w:b/>
                <w:bCs/>
                <w:iCs/>
              </w:rPr>
            </w:pPr>
          </w:p>
        </w:tc>
        <w:tc>
          <w:tcPr>
            <w:tcW w:w="3636" w:type="dxa"/>
            <w:tcBorders>
              <w:top w:val="single" w:sz="4" w:space="0" w:color="auto"/>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b/>
                <w:bCs/>
                <w:iCs/>
              </w:rPr>
            </w:pPr>
            <w:r w:rsidRPr="00B92D83">
              <w:rPr>
                <w:rFonts w:eastAsia="Times New Roman"/>
                <w:b/>
                <w:bCs/>
                <w:iCs/>
              </w:rPr>
              <w:t>Наименование должности</w:t>
            </w:r>
          </w:p>
        </w:tc>
        <w:tc>
          <w:tcPr>
            <w:tcW w:w="3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956" w:rsidRPr="00B92D83" w:rsidRDefault="00354956" w:rsidP="009C632C">
            <w:pPr>
              <w:jc w:val="center"/>
              <w:rPr>
                <w:rFonts w:eastAsia="Times New Roman"/>
                <w:b/>
                <w:bCs/>
                <w:iCs/>
              </w:rPr>
            </w:pPr>
            <w:r w:rsidRPr="00B92D83">
              <w:rPr>
                <w:rFonts w:eastAsia="Times New Roman"/>
                <w:b/>
                <w:bCs/>
                <w:iCs/>
              </w:rPr>
              <w:t>Обязанности</w:t>
            </w:r>
          </w:p>
        </w:tc>
      </w:tr>
      <w:tr w:rsidR="00354956" w:rsidRPr="00B92D83"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bCs/>
              </w:rPr>
              <w:pPrChange w:id="1381"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b/>
                <w:bCs/>
              </w:rPr>
            </w:pPr>
            <w:r w:rsidRPr="00B92D83">
              <w:rPr>
                <w:rFonts w:eastAsia="Times New Roman"/>
              </w:rPr>
              <w:t>Руководитель/Директор представительства</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Руководство Представительством</w:t>
            </w:r>
          </w:p>
        </w:tc>
      </w:tr>
      <w:tr w:rsidR="00354956" w:rsidRPr="00B92D83" w:rsidTr="009C632C">
        <w:trPr>
          <w:trHeight w:val="281"/>
          <w:jc w:val="center"/>
        </w:trPr>
        <w:tc>
          <w:tcPr>
            <w:tcW w:w="600" w:type="dxa"/>
            <w:tcBorders>
              <w:top w:val="nil"/>
              <w:left w:val="single" w:sz="4" w:space="0" w:color="auto"/>
              <w:bottom w:val="single" w:sz="4" w:space="0" w:color="auto"/>
              <w:right w:val="single" w:sz="4" w:space="0" w:color="auto"/>
            </w:tcBorders>
            <w:shd w:val="clear" w:color="auto" w:fill="FFFFFF"/>
            <w:vAlign w:val="center"/>
          </w:tcPr>
          <w:p w:rsidR="006C6408" w:rsidRDefault="006C6408">
            <w:pPr>
              <w:pStyle w:val="af5"/>
              <w:numPr>
                <w:ilvl w:val="0"/>
                <w:numId w:val="34"/>
              </w:numPr>
              <w:jc w:val="center"/>
              <w:rPr>
                <w:rFonts w:eastAsia="Times New Roman"/>
              </w:rPr>
              <w:pPrChange w:id="1382"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 xml:space="preserve">Главный технолог по проекту реакторной </w:t>
            </w:r>
            <w:r>
              <w:rPr>
                <w:rFonts w:eastAsia="Times New Roman"/>
              </w:rPr>
              <w:t>установки ОАО ОКБ «Гидропресс»</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Конструкторская и техническая поддержка при эксплуатации (включая ТОиР), модернизации и реконструкции РУ. Специалист по оборудованию</w:t>
            </w:r>
          </w:p>
        </w:tc>
      </w:tr>
      <w:tr w:rsidR="00354956" w:rsidRPr="00B92D83" w:rsidTr="009C632C">
        <w:trPr>
          <w:trHeight w:val="281"/>
          <w:jc w:val="center"/>
        </w:trPr>
        <w:tc>
          <w:tcPr>
            <w:tcW w:w="600" w:type="dxa"/>
            <w:tcBorders>
              <w:top w:val="nil"/>
              <w:left w:val="single" w:sz="4" w:space="0" w:color="auto"/>
              <w:bottom w:val="single" w:sz="4" w:space="0" w:color="auto"/>
              <w:right w:val="single" w:sz="4" w:space="0" w:color="auto"/>
            </w:tcBorders>
            <w:shd w:val="clear" w:color="auto" w:fill="FFFFFF"/>
            <w:vAlign w:val="center"/>
          </w:tcPr>
          <w:p w:rsidR="006C6408" w:rsidRDefault="006C6408">
            <w:pPr>
              <w:pStyle w:val="af5"/>
              <w:numPr>
                <w:ilvl w:val="0"/>
                <w:numId w:val="34"/>
              </w:numPr>
              <w:jc w:val="center"/>
              <w:rPr>
                <w:rFonts w:eastAsia="Times New Roman"/>
              </w:rPr>
              <w:pPrChange w:id="1383"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 xml:space="preserve">Главный технолог по проекту реакторной </w:t>
            </w:r>
            <w:r>
              <w:rPr>
                <w:rFonts w:eastAsia="Times New Roman"/>
              </w:rPr>
              <w:t>установки ОАО ОКБ «Гидропресс»</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Конструкторская и техническая поддержка при эксплуатации, модернизации и реконструкции РУ. Специалист по режимам</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4"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проекту атомной станции ОАО «Атомэнергопроект»</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 xml:space="preserve">Техническая поддержка разработчика проекта атомной станции при эксплуатации, модернизации и реконструкции атомной станции </w:t>
            </w:r>
          </w:p>
        </w:tc>
      </w:tr>
      <w:tr w:rsidR="00354956" w:rsidRPr="00E4713C"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5"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топливу и физике реактора</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 xml:space="preserve">Оказание помощи в сопоставлении параметров, относящихся к расчетам активной зоны реактора с измеренными значениями и выдача необходимых рекомендаций. Анализ режимов эксплуатации с точки зрения соответствия пределов </w:t>
            </w:r>
            <w:r w:rsidRPr="00B92D83">
              <w:rPr>
                <w:rFonts w:eastAsia="Times New Roman"/>
              </w:rPr>
              <w:lastRenderedPageBreak/>
              <w:t>безопасности и условий безопасной эксплуатации, расчет основных параметров реактора в ходе физических испытаний и увеличения мощности, прогнозирование изменений параметров реактора в сравнении с нормальной эксплуатацией. Рекомендации по усовершенствованию контроля состояния отработавших ТВС во время хранения в БВ, по использованию дополнительного оборудования для очистки БВ, реактора от отложений.</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6"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ТГ ОАО «Силовые машины»</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Техническая поддержка при эксплуатации (включая ТОиР), модернизации ТГ</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7"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генератору ОАО «Силовые машины»</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Техническая поддержка при эксплуатации (включая ТОиР), модернизации генератора</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8"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ГЦН ОАО «ЦКБМ»</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Техническая поддержка при эксплуатации (включая ТОиР), модернизации ГЦН</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89"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интегрируемому оборудованию ОАО «ОКБМ Африкантов»</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Выдача рекомендаций по высоковольтным электродвигателям (питательные насосы, циркуляционный насос и т.д.), разработка технических предложений по актуальным проблемам, с которыми можно столкнуться при эксплуатации на площадке АЭС Бушер-1</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0"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режимам эксплуатации систем и оборудования реакторного отделения</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Передача опыта в области эксплуатации оборудования реакторного отделения, в том числе выдача рекомендаций и консультации по разработке документации по эксплуатации, включая СОАИ и РУТА.</w:t>
            </w:r>
          </w:p>
          <w:p w:rsidR="00354956" w:rsidRPr="00B92D83" w:rsidRDefault="00354956" w:rsidP="009C632C">
            <w:pPr>
              <w:rPr>
                <w:rFonts w:eastAsia="Times New Roman"/>
              </w:rPr>
            </w:pPr>
            <w:r w:rsidRPr="00B92D83">
              <w:rPr>
                <w:rFonts w:eastAsia="Times New Roman"/>
              </w:rPr>
              <w:t>Оказание помощи АЭС Бушер-1 в создании противоаварийного центра, по действиям при ядер</w:t>
            </w:r>
            <w:r>
              <w:rPr>
                <w:rFonts w:eastAsia="Times New Roman"/>
              </w:rPr>
              <w:t>ных/радиационных авариях</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1"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режимам эксплуатации систем и оборудования турбинного отделения</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Передача опыта в области эксплуатации оборудования турбинного отделения, в том числе выдача рекомендаций и консультации по разработке документации по эксплуатации, включая СОАИ и РУТА</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2"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электрической части</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Проведение периодического технического контроля техобслуживания, поверки и устранение дефектов элементов защиты блока генератор-трансформатор, выполнение анализ возможных неполадок, предложение технических решений</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3"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АСУ ТП</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 xml:space="preserve">Проведение периодического технического контроля (надзора), разработка технических предложений по проблемам, которые могут возникнуть с оборудованием в </w:t>
            </w:r>
            <w:r w:rsidRPr="00B92D83">
              <w:rPr>
                <w:rFonts w:eastAsia="Times New Roman"/>
              </w:rPr>
              <w:lastRenderedPageBreak/>
              <w:t>ходе эксплуатации КЭ СУЗ, УСБИ, СКУД, системам диагностики, АКНП, ТПТС, СВБУ, СРВПЭ и т.д.</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4"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СВРК</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Присутствие на площадке при осмотре системы, выполнение планового ТО вычислительных комплексов верхнего и нижнего уровней. Сравнительный анализ технических средств СВРК при эксплуатации системы, проверка характеристик функциональных устройств и блоков, выполнение поверки и контроль работоспособности технических и программных средств, блоков ввода аналоговых сигналов, выполнение процедуры перегрузки топлива в базе данных СВРК. Проведение технических консультаций и подготовка обоснованных технических предложений при наличии проблем с оборудованием и программным обеспечением, выдача рекомендаций по предотвращению возможных отказов оборудования, функциональных устройств и блоков, блоков ввода аналоговых сигналов</w:t>
            </w:r>
          </w:p>
        </w:tc>
      </w:tr>
      <w:tr w:rsidR="00354956" w:rsidRPr="00B92D83"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5"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ВХР</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 xml:space="preserve">Анализ водно-химического </w:t>
            </w:r>
            <w:r w:rsidRPr="00B92D83">
              <w:rPr>
                <w:rFonts w:eastAsia="Times New Roman"/>
              </w:rPr>
              <w:lastRenderedPageBreak/>
              <w:t>режима и технической поддержки при ведении ВХР и эксплуатации систем спецводоочистки 1 и 2 контуров АЭС Бушер-1. Передача опыта применения новых методов и оборудования для поддержания ВХР систем АЭС. Разработка технических рекомендаций при ухудшении ВХР</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6"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ТТО</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Участие в профилактическом осмотре и испытаниях перегрузочной машины. Инструктаж операторов по техническим аспектам эксплуатации перегрузочной машины перед ее эксплуатацией. Разработка технических предложений при обнаружении проблем по механической и электрической части, КИП перегрузочной машины и принятие участия в решении проблем. Выполнять анализ проведенного техобслуживания и выдвигать предложения по обслуживанию и консервации, технической модификации и подготовке перечня запчастей для перегрузочной машины и т.д.</w:t>
            </w:r>
          </w:p>
          <w:p w:rsidR="00354956" w:rsidRPr="00B92D83" w:rsidRDefault="00354956" w:rsidP="009C632C">
            <w:pPr>
              <w:rPr>
                <w:rFonts w:eastAsia="Times New Roman"/>
              </w:rPr>
            </w:pPr>
            <w:r w:rsidRPr="00B92D83">
              <w:rPr>
                <w:rFonts w:eastAsia="Arial"/>
                <w:w w:val="105"/>
              </w:rPr>
              <w:t>Выдача рекомендаций по полярному крану, разраб</w:t>
            </w:r>
            <w:r>
              <w:rPr>
                <w:rFonts w:eastAsia="Arial"/>
                <w:w w:val="105"/>
              </w:rPr>
              <w:t>о</w:t>
            </w:r>
            <w:r w:rsidRPr="00B92D83">
              <w:rPr>
                <w:rFonts w:eastAsia="Arial"/>
                <w:w w:val="105"/>
              </w:rPr>
              <w:t xml:space="preserve">тка </w:t>
            </w:r>
            <w:r w:rsidRPr="00B92D83">
              <w:rPr>
                <w:rFonts w:eastAsia="Arial"/>
                <w:w w:val="105"/>
              </w:rPr>
              <w:lastRenderedPageBreak/>
              <w:t>технических предложений по актуальным проблемам, с которыми можно столкнуться на площадке при эксплуатации и техобслуживании полярного крана.</w:t>
            </w:r>
          </w:p>
        </w:tc>
      </w:tr>
      <w:tr w:rsidR="00354956" w:rsidRPr="00437F10" w:rsidTr="009C632C">
        <w:trPr>
          <w:trHeight w:val="227"/>
          <w:jc w:val="center"/>
        </w:trPr>
        <w:tc>
          <w:tcPr>
            <w:tcW w:w="600" w:type="dxa"/>
            <w:tcBorders>
              <w:top w:val="nil"/>
              <w:left w:val="single" w:sz="4" w:space="0" w:color="auto"/>
              <w:bottom w:val="single" w:sz="4" w:space="0" w:color="auto"/>
              <w:right w:val="single" w:sz="4" w:space="0" w:color="auto"/>
            </w:tcBorders>
            <w:vAlign w:val="center"/>
          </w:tcPr>
          <w:p w:rsidR="006C6408" w:rsidRDefault="006C6408">
            <w:pPr>
              <w:pStyle w:val="af5"/>
              <w:numPr>
                <w:ilvl w:val="0"/>
                <w:numId w:val="34"/>
              </w:numPr>
              <w:jc w:val="center"/>
              <w:rPr>
                <w:rFonts w:eastAsia="Times New Roman"/>
              </w:rPr>
              <w:pPrChange w:id="1397" w:author="boychenko-tv" w:date="2014-03-27T14:20:00Z">
                <w:pPr>
                  <w:pStyle w:val="af5"/>
                  <w:numPr>
                    <w:numId w:val="44"/>
                  </w:numPr>
                  <w:ind w:left="555" w:hanging="555"/>
                  <w:jc w:val="center"/>
                </w:pPr>
              </w:pPrChange>
            </w:pPr>
          </w:p>
        </w:tc>
        <w:tc>
          <w:tcPr>
            <w:tcW w:w="2977" w:type="dxa"/>
            <w:tcBorders>
              <w:top w:val="single" w:sz="4" w:space="0" w:color="auto"/>
              <w:left w:val="nil"/>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835" w:type="dxa"/>
            <w:tcBorders>
              <w:top w:val="nil"/>
              <w:left w:val="single" w:sz="4" w:space="0" w:color="auto"/>
              <w:bottom w:val="single" w:sz="4" w:space="0" w:color="auto"/>
              <w:right w:val="single" w:sz="4" w:space="0" w:color="auto"/>
            </w:tcBorders>
            <w:vAlign w:val="center"/>
          </w:tcPr>
          <w:p w:rsidR="00354956" w:rsidRPr="00B92D83" w:rsidRDefault="00354956" w:rsidP="009C632C">
            <w:pPr>
              <w:jc w:val="center"/>
              <w:rPr>
                <w:rFonts w:eastAsia="Times New Roman"/>
              </w:rPr>
            </w:pPr>
          </w:p>
        </w:tc>
        <w:tc>
          <w:tcPr>
            <w:tcW w:w="236" w:type="dxa"/>
            <w:tcBorders>
              <w:top w:val="nil"/>
              <w:left w:val="single" w:sz="4" w:space="0" w:color="auto"/>
              <w:bottom w:val="single" w:sz="4" w:space="0" w:color="auto"/>
              <w:right w:val="single" w:sz="4" w:space="0" w:color="auto"/>
            </w:tcBorders>
          </w:tcPr>
          <w:p w:rsidR="00354956" w:rsidRPr="00B92D83" w:rsidRDefault="00354956" w:rsidP="009C632C">
            <w:pPr>
              <w:rPr>
                <w:rFonts w:eastAsia="Times New Roman"/>
              </w:rPr>
            </w:pPr>
          </w:p>
        </w:tc>
        <w:tc>
          <w:tcPr>
            <w:tcW w:w="3636" w:type="dxa"/>
            <w:tcBorders>
              <w:top w:val="nil"/>
              <w:left w:val="single" w:sz="4" w:space="0" w:color="auto"/>
              <w:bottom w:val="single" w:sz="4" w:space="0" w:color="auto"/>
              <w:right w:val="single" w:sz="4" w:space="0" w:color="auto"/>
            </w:tcBorders>
            <w:vAlign w:val="center"/>
          </w:tcPr>
          <w:p w:rsidR="00354956" w:rsidRPr="00B92D83" w:rsidRDefault="00354956" w:rsidP="009C632C">
            <w:pPr>
              <w:rPr>
                <w:rFonts w:eastAsia="Times New Roman"/>
              </w:rPr>
            </w:pPr>
            <w:r w:rsidRPr="00B92D83">
              <w:rPr>
                <w:rFonts w:eastAsia="Times New Roman"/>
              </w:rPr>
              <w:t>Главный технолог по АСРК</w:t>
            </w:r>
          </w:p>
        </w:tc>
        <w:tc>
          <w:tcPr>
            <w:tcW w:w="3636" w:type="dxa"/>
            <w:tcBorders>
              <w:top w:val="nil"/>
              <w:left w:val="single" w:sz="4" w:space="0" w:color="auto"/>
              <w:bottom w:val="single" w:sz="4" w:space="0" w:color="auto"/>
              <w:right w:val="single" w:sz="4" w:space="0" w:color="auto"/>
            </w:tcBorders>
            <w:shd w:val="clear" w:color="auto" w:fill="auto"/>
            <w:noWrap/>
            <w:vAlign w:val="center"/>
          </w:tcPr>
          <w:p w:rsidR="00354956" w:rsidRPr="00B92D83" w:rsidRDefault="00354956" w:rsidP="009C632C">
            <w:pPr>
              <w:rPr>
                <w:rFonts w:eastAsia="Times New Roman"/>
              </w:rPr>
            </w:pPr>
            <w:r w:rsidRPr="00B92D83">
              <w:rPr>
                <w:rFonts w:eastAsia="Times New Roman"/>
              </w:rPr>
              <w:t>Помощь в устранении эксплуатационных отказов в сети АСРК верхнего уровня.</w:t>
            </w:r>
          </w:p>
          <w:p w:rsidR="00354956" w:rsidRPr="00B92D83" w:rsidRDefault="00354956" w:rsidP="009C632C">
            <w:pPr>
              <w:rPr>
                <w:rFonts w:eastAsia="Times New Roman"/>
              </w:rPr>
            </w:pPr>
            <w:r w:rsidRPr="00B92D83">
              <w:rPr>
                <w:rFonts w:eastAsia="Times New Roman"/>
              </w:rPr>
              <w:t>Ответ на соответствующие вопросы, задаваемые специалистами АЭС Бушер-1 и разработка рекомендаций в отношении повышения эксплуатационной надежности АСРК.</w:t>
            </w:r>
          </w:p>
          <w:p w:rsidR="00354956" w:rsidRPr="00B92D83" w:rsidRDefault="00354956" w:rsidP="009C632C">
            <w:pPr>
              <w:rPr>
                <w:rFonts w:eastAsia="Times New Roman"/>
              </w:rPr>
            </w:pPr>
            <w:r w:rsidRPr="00B92D83">
              <w:rPr>
                <w:rFonts w:eastAsia="Times New Roman"/>
              </w:rPr>
              <w:t>Помощь специалистам АЭС Бушер-1 в разработке автономной базы данных, которая должна содержать накопленные данные</w:t>
            </w:r>
          </w:p>
        </w:tc>
      </w:tr>
    </w:tbl>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Default="00354956" w:rsidP="00307EA1">
      <w:pPr>
        <w:tabs>
          <w:tab w:val="left" w:pos="8640"/>
        </w:tabs>
        <w:spacing w:line="360" w:lineRule="auto"/>
        <w:ind w:right="27"/>
        <w:jc w:val="both"/>
      </w:pPr>
    </w:p>
    <w:p w:rsidR="00354956" w:rsidRPr="00C932AF" w:rsidRDefault="00354956" w:rsidP="00307EA1">
      <w:pPr>
        <w:tabs>
          <w:tab w:val="left" w:pos="8640"/>
        </w:tabs>
        <w:spacing w:line="360" w:lineRule="auto"/>
        <w:ind w:right="27"/>
        <w:jc w:val="both"/>
        <w:rPr>
          <w:rPrChange w:id="1398" w:author="boychenko-tv" w:date="2014-03-27T15:05:00Z">
            <w:rPr>
              <w:lang w:val="en-US"/>
            </w:rPr>
          </w:rPrChange>
        </w:rPr>
      </w:pPr>
    </w:p>
    <w:p w:rsidR="00A10115" w:rsidRPr="00C932AF" w:rsidRDefault="00A10115" w:rsidP="00307EA1">
      <w:pPr>
        <w:tabs>
          <w:tab w:val="left" w:pos="8640"/>
        </w:tabs>
        <w:spacing w:line="360" w:lineRule="auto"/>
        <w:ind w:right="27"/>
        <w:jc w:val="both"/>
        <w:rPr>
          <w:rPrChange w:id="1399" w:author="boychenko-tv" w:date="2014-03-27T15:05:00Z">
            <w:rPr>
              <w:lang w:val="en-US"/>
            </w:rPr>
          </w:rPrChange>
        </w:rPr>
      </w:pPr>
    </w:p>
    <w:p w:rsidR="00354956" w:rsidRDefault="00354956" w:rsidP="00307EA1">
      <w:pPr>
        <w:tabs>
          <w:tab w:val="left" w:pos="8640"/>
        </w:tabs>
        <w:spacing w:line="360" w:lineRule="auto"/>
        <w:ind w:right="27"/>
        <w:jc w:val="both"/>
      </w:pPr>
    </w:p>
    <w:p w:rsidR="00354956" w:rsidRPr="00FB1A93" w:rsidRDefault="00354956" w:rsidP="00354956">
      <w:pPr>
        <w:jc w:val="right"/>
        <w:rPr>
          <w:b/>
          <w:bCs/>
          <w:lang w:val="en-US"/>
        </w:rPr>
      </w:pPr>
      <w:r w:rsidRPr="00FB1A93">
        <w:rPr>
          <w:b/>
          <w:bCs/>
          <w:lang w:val="en-US"/>
        </w:rPr>
        <w:t xml:space="preserve">Appendix </w:t>
      </w:r>
      <w:r w:rsidRPr="00A04BBE">
        <w:rPr>
          <w:b/>
          <w:bCs/>
          <w:lang w:val="en-US"/>
        </w:rPr>
        <w:t>11</w:t>
      </w:r>
      <w:r w:rsidRPr="00FB1A93">
        <w:rPr>
          <w:b/>
          <w:bCs/>
          <w:lang w:val="en-US"/>
        </w:rPr>
        <w:t xml:space="preserve"> </w:t>
      </w:r>
    </w:p>
    <w:p w:rsidR="00354956" w:rsidRPr="00A04BBE" w:rsidRDefault="00354956" w:rsidP="00354956">
      <w:pPr>
        <w:jc w:val="right"/>
        <w:rPr>
          <w:b/>
          <w:bCs/>
          <w:lang w:val="en-US"/>
        </w:rPr>
      </w:pPr>
      <w:r w:rsidRPr="00FB1A93">
        <w:rPr>
          <w:b/>
        </w:rPr>
        <w:t>Приложение</w:t>
      </w:r>
      <w:r w:rsidRPr="00FB1A93">
        <w:rPr>
          <w:b/>
          <w:lang w:val="en-US"/>
        </w:rPr>
        <w:t xml:space="preserve"> </w:t>
      </w:r>
      <w:r w:rsidRPr="00A04BBE">
        <w:rPr>
          <w:b/>
          <w:lang w:val="en-US"/>
        </w:rPr>
        <w:t>11</w:t>
      </w:r>
    </w:p>
    <w:p w:rsidR="00354956" w:rsidRPr="00354956" w:rsidRDefault="00354956" w:rsidP="00354956">
      <w:pPr>
        <w:jc w:val="center"/>
        <w:rPr>
          <w:b/>
          <w:bCs/>
          <w:lang w:val="en-US"/>
        </w:rPr>
      </w:pPr>
      <w:r w:rsidRPr="00C444C9">
        <w:rPr>
          <w:b/>
          <w:bCs/>
          <w:lang w:val="en-US"/>
        </w:rPr>
        <w:t>Form</w:t>
      </w:r>
      <w:r>
        <w:rPr>
          <w:b/>
          <w:bCs/>
          <w:lang w:val="en-US"/>
        </w:rPr>
        <w:t>at</w:t>
      </w:r>
      <w:r w:rsidR="00901163" w:rsidRPr="00901163">
        <w:rPr>
          <w:b/>
          <w:bCs/>
          <w:lang w:val="en-US"/>
        </w:rPr>
        <w:t xml:space="preserve"> </w:t>
      </w:r>
      <w:r w:rsidRPr="00C444C9">
        <w:rPr>
          <w:b/>
          <w:bCs/>
          <w:lang w:val="en-US"/>
        </w:rPr>
        <w:t xml:space="preserve">of </w:t>
      </w:r>
      <w:r>
        <w:rPr>
          <w:b/>
          <w:bCs/>
          <w:lang w:val="en-US"/>
        </w:rPr>
        <w:t>the T</w:t>
      </w:r>
      <w:r w:rsidRPr="00C444C9">
        <w:rPr>
          <w:b/>
          <w:bCs/>
          <w:lang w:val="en-US"/>
        </w:rPr>
        <w:t xml:space="preserve">imesheet </w:t>
      </w:r>
    </w:p>
    <w:p w:rsidR="00354956" w:rsidRPr="00354956" w:rsidRDefault="00354956" w:rsidP="00A10115">
      <w:pPr>
        <w:jc w:val="center"/>
        <w:rPr>
          <w:b/>
          <w:bCs/>
          <w:lang w:val="en-US"/>
        </w:rPr>
      </w:pPr>
      <w:r w:rsidRPr="00C444C9">
        <w:rPr>
          <w:b/>
          <w:bCs/>
          <w:lang w:val="en-US"/>
        </w:rPr>
        <w:t xml:space="preserve">for the Contractor’s </w:t>
      </w:r>
      <w:r>
        <w:rPr>
          <w:b/>
          <w:bCs/>
          <w:lang w:val="en-US"/>
        </w:rPr>
        <w:t>personnel</w:t>
      </w:r>
      <w:r w:rsidRPr="00C444C9">
        <w:rPr>
          <w:b/>
          <w:bCs/>
          <w:lang w:val="en-US"/>
        </w:rPr>
        <w:t xml:space="preserve"> for "______"_______________ 20_____ </w:t>
      </w:r>
    </w:p>
    <w:p w:rsidR="00354956" w:rsidRDefault="00354956" w:rsidP="00354956">
      <w:pPr>
        <w:jc w:val="center"/>
        <w:rPr>
          <w:b/>
          <w:bCs/>
        </w:rPr>
      </w:pPr>
      <w:r>
        <w:rPr>
          <w:b/>
          <w:bCs/>
        </w:rPr>
        <w:t xml:space="preserve">Формат табеля учёта рабочего времени </w:t>
      </w:r>
    </w:p>
    <w:p w:rsidR="00354956" w:rsidRDefault="00354956" w:rsidP="00354956">
      <w:pPr>
        <w:jc w:val="center"/>
        <w:rPr>
          <w:b/>
          <w:bCs/>
        </w:rPr>
      </w:pPr>
      <w:r>
        <w:rPr>
          <w:b/>
          <w:bCs/>
        </w:rPr>
        <w:t>персонала Подрядчика за "______"_______________ 20_____ г.</w:t>
      </w:r>
    </w:p>
    <w:p w:rsidR="00354956" w:rsidRDefault="00354956" w:rsidP="00354956">
      <w:pPr>
        <w:rPr>
          <w:b/>
          <w:bCs/>
        </w:rPr>
      </w:pPr>
    </w:p>
    <w:p w:rsidR="00354956" w:rsidRDefault="00354956" w:rsidP="00354956">
      <w:pPr>
        <w:rPr>
          <w:b/>
          <w:bCs/>
        </w:rPr>
      </w:pPr>
    </w:p>
    <w:tbl>
      <w:tblPr>
        <w:tblW w:w="1531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000000"/>
        </w:tblBorders>
        <w:tblLayout w:type="fixed"/>
        <w:tblLook w:val="0000"/>
      </w:tblPr>
      <w:tblGrid>
        <w:gridCol w:w="4150"/>
        <w:gridCol w:w="11162"/>
      </w:tblGrid>
      <w:tr w:rsidR="00354956" w:rsidTr="009C632C">
        <w:trPr>
          <w:trHeight w:val="315"/>
        </w:trPr>
        <w:tc>
          <w:tcPr>
            <w:tcW w:w="4150" w:type="dxa"/>
            <w:shd w:val="clear" w:color="auto" w:fill="auto"/>
            <w:noWrap/>
          </w:tcPr>
          <w:p w:rsidR="00354956" w:rsidRDefault="00354956" w:rsidP="009C632C">
            <w:pPr>
              <w:rPr>
                <w:color w:val="000000"/>
              </w:rPr>
            </w:pPr>
            <w:r>
              <w:rPr>
                <w:color w:val="000000"/>
              </w:rPr>
              <w:t xml:space="preserve">The Principal </w:t>
            </w:r>
          </w:p>
          <w:p w:rsidR="00354956" w:rsidRDefault="00354956" w:rsidP="009C632C">
            <w:pPr>
              <w:rPr>
                <w:color w:val="000000"/>
              </w:rPr>
            </w:pPr>
            <w:r>
              <w:rPr>
                <w:color w:val="000000"/>
              </w:rPr>
              <w:t>Заказчик</w:t>
            </w:r>
          </w:p>
        </w:tc>
        <w:tc>
          <w:tcPr>
            <w:tcW w:w="11162" w:type="dxa"/>
            <w:shd w:val="clear" w:color="auto" w:fill="auto"/>
            <w:noWrap/>
          </w:tcPr>
          <w:p w:rsidR="00354956" w:rsidRDefault="00354956" w:rsidP="009C632C">
            <w:pPr>
              <w:jc w:val="center"/>
              <w:rPr>
                <w:color w:val="000000"/>
              </w:rPr>
            </w:pPr>
            <w:r w:rsidRPr="00D42860">
              <w:rPr>
                <w:color w:val="000000"/>
              </w:rPr>
              <w:t>NPPD</w:t>
            </w:r>
          </w:p>
        </w:tc>
      </w:tr>
      <w:tr w:rsidR="00354956" w:rsidTr="009C632C">
        <w:trPr>
          <w:trHeight w:val="315"/>
        </w:trPr>
        <w:tc>
          <w:tcPr>
            <w:tcW w:w="4150" w:type="dxa"/>
            <w:shd w:val="clear" w:color="auto" w:fill="auto"/>
            <w:noWrap/>
          </w:tcPr>
          <w:p w:rsidR="00354956" w:rsidRDefault="00354956" w:rsidP="009C632C">
            <w:pPr>
              <w:rPr>
                <w:color w:val="000000"/>
              </w:rPr>
            </w:pPr>
            <w:r>
              <w:rPr>
                <w:color w:val="000000"/>
              </w:rPr>
              <w:t xml:space="preserve">The Contractor </w:t>
            </w:r>
          </w:p>
          <w:p w:rsidR="00354956" w:rsidRDefault="00354956" w:rsidP="009C632C">
            <w:pPr>
              <w:rPr>
                <w:color w:val="000000"/>
              </w:rPr>
            </w:pPr>
            <w:r>
              <w:rPr>
                <w:color w:val="000000"/>
              </w:rPr>
              <w:t>Подрядчик</w:t>
            </w:r>
          </w:p>
        </w:tc>
        <w:tc>
          <w:tcPr>
            <w:tcW w:w="11162" w:type="dxa"/>
            <w:shd w:val="clear" w:color="auto" w:fill="auto"/>
            <w:noWrap/>
          </w:tcPr>
          <w:p w:rsidR="00354956" w:rsidRPr="00D42860" w:rsidRDefault="00354956" w:rsidP="009C632C">
            <w:pPr>
              <w:jc w:val="center"/>
              <w:rPr>
                <w:color w:val="000000"/>
              </w:rPr>
            </w:pPr>
            <w:r w:rsidRPr="00D42860">
              <w:rPr>
                <w:color w:val="000000"/>
              </w:rPr>
              <w:t>ОАО «Концерн Росэнергоатом»</w:t>
            </w:r>
          </w:p>
          <w:p w:rsidR="00354956" w:rsidRDefault="00354956" w:rsidP="009C632C">
            <w:pPr>
              <w:jc w:val="center"/>
              <w:rPr>
                <w:color w:val="000000"/>
              </w:rPr>
            </w:pPr>
            <w:r w:rsidRPr="00D42860">
              <w:rPr>
                <w:color w:val="000000"/>
              </w:rPr>
              <w:t xml:space="preserve">JSC </w:t>
            </w:r>
            <w:r>
              <w:rPr>
                <w:color w:val="000000"/>
              </w:rPr>
              <w:t>«</w:t>
            </w:r>
            <w:r w:rsidRPr="00D42860">
              <w:rPr>
                <w:color w:val="000000"/>
              </w:rPr>
              <w:t>Concern Rosenergoatom</w:t>
            </w:r>
            <w:r>
              <w:rPr>
                <w:color w:val="000000"/>
              </w:rPr>
              <w:t>»</w:t>
            </w:r>
          </w:p>
        </w:tc>
      </w:tr>
      <w:tr w:rsidR="00354956" w:rsidTr="009C632C">
        <w:trPr>
          <w:trHeight w:val="315"/>
        </w:trPr>
        <w:tc>
          <w:tcPr>
            <w:tcW w:w="4150" w:type="dxa"/>
            <w:shd w:val="clear" w:color="auto" w:fill="auto"/>
            <w:noWrap/>
          </w:tcPr>
          <w:p w:rsidR="00354956" w:rsidRDefault="00354956" w:rsidP="009C632C">
            <w:pPr>
              <w:rPr>
                <w:color w:val="000000"/>
              </w:rPr>
            </w:pPr>
            <w:r>
              <w:rPr>
                <w:color w:val="000000"/>
              </w:rPr>
              <w:t xml:space="preserve">Project </w:t>
            </w:r>
          </w:p>
          <w:p w:rsidR="00354956" w:rsidRDefault="00354956" w:rsidP="009C632C">
            <w:pPr>
              <w:rPr>
                <w:color w:val="000000"/>
              </w:rPr>
            </w:pPr>
            <w:r>
              <w:rPr>
                <w:color w:val="000000"/>
              </w:rPr>
              <w:t>Объект</w:t>
            </w:r>
          </w:p>
        </w:tc>
        <w:tc>
          <w:tcPr>
            <w:tcW w:w="11162" w:type="dxa"/>
            <w:shd w:val="clear" w:color="auto" w:fill="auto"/>
            <w:noWrap/>
          </w:tcPr>
          <w:p w:rsidR="00354956" w:rsidRPr="00D42860" w:rsidRDefault="00354956" w:rsidP="009C632C">
            <w:pPr>
              <w:jc w:val="center"/>
              <w:rPr>
                <w:color w:val="000000"/>
                <w:lang w:val="en-US"/>
              </w:rPr>
            </w:pPr>
            <w:r w:rsidRPr="00C444C9">
              <w:rPr>
                <w:color w:val="000000"/>
                <w:lang w:val="en-US"/>
              </w:rPr>
              <w:t>Bushehr Nuclear Power Plant, Unit 1 (Iran)</w:t>
            </w:r>
          </w:p>
          <w:p w:rsidR="00354956" w:rsidRDefault="00354956" w:rsidP="009C632C">
            <w:pPr>
              <w:jc w:val="center"/>
              <w:rPr>
                <w:color w:val="000000"/>
              </w:rPr>
            </w:pPr>
            <w:r>
              <w:rPr>
                <w:color w:val="000000"/>
              </w:rPr>
              <w:t>Блок №1 АЭС "Бушер" (Иран)</w:t>
            </w:r>
          </w:p>
        </w:tc>
      </w:tr>
      <w:tr w:rsidR="00354956" w:rsidTr="009C632C">
        <w:trPr>
          <w:trHeight w:val="555"/>
        </w:trPr>
        <w:tc>
          <w:tcPr>
            <w:tcW w:w="4150" w:type="dxa"/>
            <w:shd w:val="clear" w:color="auto" w:fill="auto"/>
            <w:noWrap/>
          </w:tcPr>
          <w:p w:rsidR="00354956" w:rsidRPr="00D42860" w:rsidRDefault="00354956" w:rsidP="009C632C">
            <w:pPr>
              <w:rPr>
                <w:color w:val="000000"/>
                <w:lang w:val="en-US"/>
              </w:rPr>
            </w:pPr>
            <w:r w:rsidRPr="00D42860">
              <w:rPr>
                <w:color w:val="000000"/>
                <w:lang w:val="en-US"/>
              </w:rPr>
              <w:t xml:space="preserve">Type of works </w:t>
            </w:r>
          </w:p>
          <w:p w:rsidR="00354956" w:rsidRPr="00D42860" w:rsidRDefault="00354956" w:rsidP="009C632C">
            <w:pPr>
              <w:rPr>
                <w:color w:val="000000"/>
                <w:lang w:val="en-US"/>
              </w:rPr>
            </w:pPr>
            <w:r>
              <w:rPr>
                <w:color w:val="000000"/>
              </w:rPr>
              <w:t>Вид</w:t>
            </w:r>
            <w:r w:rsidRPr="00D42860">
              <w:rPr>
                <w:color w:val="000000"/>
                <w:lang w:val="en-US"/>
              </w:rPr>
              <w:t xml:space="preserve"> </w:t>
            </w:r>
            <w:r>
              <w:rPr>
                <w:color w:val="000000"/>
              </w:rPr>
              <w:t>работ</w:t>
            </w:r>
          </w:p>
        </w:tc>
        <w:tc>
          <w:tcPr>
            <w:tcW w:w="11162" w:type="dxa"/>
            <w:shd w:val="clear" w:color="auto" w:fill="auto"/>
          </w:tcPr>
          <w:p w:rsidR="00354956" w:rsidRPr="00D42860" w:rsidRDefault="00354956" w:rsidP="009C632C">
            <w:pPr>
              <w:jc w:val="center"/>
              <w:rPr>
                <w:color w:val="000000"/>
                <w:lang w:val="en-US"/>
              </w:rPr>
            </w:pPr>
            <w:r w:rsidRPr="00C444C9">
              <w:rPr>
                <w:color w:val="000000"/>
                <w:lang w:val="en-US"/>
              </w:rPr>
              <w:t xml:space="preserve">Performance of works, required for safety operation of BNPP-1 </w:t>
            </w:r>
          </w:p>
          <w:p w:rsidR="00354956" w:rsidRDefault="00354956" w:rsidP="009C632C">
            <w:pPr>
              <w:jc w:val="center"/>
              <w:rPr>
                <w:color w:val="000000"/>
              </w:rPr>
            </w:pPr>
            <w:r>
              <w:rPr>
                <w:color w:val="000000"/>
              </w:rPr>
              <w:t>Выполнение работ, необходимых для безопасной эксплуатации Блока №1 АЭС «Бушер»</w:t>
            </w:r>
          </w:p>
        </w:tc>
      </w:tr>
    </w:tbl>
    <w:p w:rsidR="00354956" w:rsidRDefault="00354956" w:rsidP="00354956">
      <w:pPr>
        <w:rPr>
          <w:b/>
          <w:bCs/>
        </w:rPr>
      </w:pPr>
    </w:p>
    <w:tbl>
      <w:tblPr>
        <w:tblW w:w="15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tblPr>
      <w:tblGrid>
        <w:gridCol w:w="493"/>
        <w:gridCol w:w="684"/>
        <w:gridCol w:w="1189"/>
        <w:gridCol w:w="764"/>
        <w:gridCol w:w="344"/>
        <w:gridCol w:w="322"/>
        <w:gridCol w:w="322"/>
        <w:gridCol w:w="322"/>
        <w:gridCol w:w="322"/>
        <w:gridCol w:w="322"/>
        <w:gridCol w:w="321"/>
        <w:gridCol w:w="343"/>
        <w:gridCol w:w="321"/>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741"/>
      </w:tblGrid>
      <w:tr w:rsidR="00354956" w:rsidRPr="006C6408" w:rsidTr="009C632C">
        <w:tc>
          <w:tcPr>
            <w:tcW w:w="493" w:type="dxa"/>
            <w:vMerge w:val="restart"/>
            <w:vAlign w:val="center"/>
          </w:tcPr>
          <w:p w:rsidR="00354956" w:rsidRPr="00153DEA" w:rsidRDefault="00354956" w:rsidP="009C632C">
            <w:pPr>
              <w:jc w:val="center"/>
              <w:rPr>
                <w:b/>
                <w:sz w:val="20"/>
              </w:rPr>
            </w:pPr>
            <w:r w:rsidRPr="00AD4883">
              <w:rPr>
                <w:b/>
                <w:bCs/>
                <w:color w:val="000000"/>
                <w:sz w:val="20"/>
              </w:rPr>
              <w:t>Sl. No.</w:t>
            </w:r>
          </w:p>
        </w:tc>
        <w:tc>
          <w:tcPr>
            <w:tcW w:w="684" w:type="dxa"/>
            <w:vMerge w:val="restart"/>
            <w:vAlign w:val="center"/>
          </w:tcPr>
          <w:p w:rsidR="00354956" w:rsidRDefault="00354956" w:rsidP="009C632C">
            <w:pPr>
              <w:jc w:val="center"/>
              <w:rPr>
                <w:b/>
                <w:bCs/>
                <w:color w:val="000000"/>
                <w:sz w:val="20"/>
              </w:rPr>
            </w:pPr>
            <w:r w:rsidRPr="00AD4883">
              <w:rPr>
                <w:b/>
                <w:bCs/>
                <w:color w:val="000000"/>
                <w:sz w:val="20"/>
              </w:rPr>
              <w:t>Name</w:t>
            </w:r>
          </w:p>
          <w:p w:rsidR="00354956" w:rsidRPr="00153DEA" w:rsidRDefault="00354956" w:rsidP="009C632C">
            <w:pPr>
              <w:jc w:val="center"/>
              <w:rPr>
                <w:b/>
                <w:sz w:val="20"/>
              </w:rPr>
            </w:pPr>
            <w:r w:rsidRPr="00153DEA">
              <w:rPr>
                <w:b/>
                <w:bCs/>
                <w:color w:val="000000"/>
                <w:sz w:val="20"/>
              </w:rPr>
              <w:t>ФИО</w:t>
            </w:r>
          </w:p>
        </w:tc>
        <w:tc>
          <w:tcPr>
            <w:tcW w:w="1953" w:type="dxa"/>
            <w:gridSpan w:val="2"/>
            <w:vMerge w:val="restart"/>
            <w:vAlign w:val="center"/>
          </w:tcPr>
          <w:p w:rsidR="00354956" w:rsidRDefault="00354956" w:rsidP="009C632C">
            <w:pPr>
              <w:jc w:val="center"/>
              <w:rPr>
                <w:b/>
                <w:bCs/>
                <w:color w:val="000000"/>
                <w:sz w:val="20"/>
              </w:rPr>
            </w:pPr>
            <w:r w:rsidRPr="00AD4883">
              <w:rPr>
                <w:b/>
                <w:bCs/>
                <w:color w:val="000000"/>
                <w:sz w:val="20"/>
              </w:rPr>
              <w:t>Position</w:t>
            </w:r>
            <w:r w:rsidRPr="00153DEA">
              <w:rPr>
                <w:b/>
                <w:bCs/>
                <w:color w:val="000000"/>
                <w:sz w:val="20"/>
              </w:rPr>
              <w:t xml:space="preserve"> </w:t>
            </w:r>
          </w:p>
          <w:p w:rsidR="00354956" w:rsidRPr="00B9414C" w:rsidRDefault="00354956" w:rsidP="009C632C">
            <w:pPr>
              <w:jc w:val="center"/>
              <w:rPr>
                <w:b/>
                <w:sz w:val="20"/>
                <w:highlight w:val="yellow"/>
              </w:rPr>
            </w:pPr>
            <w:r w:rsidRPr="00153DEA">
              <w:rPr>
                <w:b/>
                <w:bCs/>
                <w:color w:val="000000"/>
                <w:sz w:val="20"/>
              </w:rPr>
              <w:t>Должность</w:t>
            </w:r>
          </w:p>
        </w:tc>
        <w:tc>
          <w:tcPr>
            <w:tcW w:w="11486" w:type="dxa"/>
            <w:gridSpan w:val="30"/>
            <w:vAlign w:val="center"/>
          </w:tcPr>
          <w:p w:rsidR="00354956" w:rsidRPr="00153DEA" w:rsidRDefault="00354956" w:rsidP="009C632C">
            <w:pPr>
              <w:jc w:val="center"/>
              <w:rPr>
                <w:b/>
                <w:sz w:val="20"/>
              </w:rPr>
            </w:pPr>
            <w:r w:rsidRPr="00153DEA">
              <w:rPr>
                <w:b/>
                <w:color w:val="000000"/>
                <w:sz w:val="20"/>
              </w:rPr>
              <w:t xml:space="preserve">_________  20____ </w:t>
            </w:r>
          </w:p>
        </w:tc>
        <w:tc>
          <w:tcPr>
            <w:tcW w:w="741" w:type="dxa"/>
            <w:vMerge w:val="restart"/>
            <w:vAlign w:val="center"/>
          </w:tcPr>
          <w:p w:rsidR="00354956" w:rsidRPr="002D51D7" w:rsidRDefault="00354956" w:rsidP="009C632C">
            <w:pPr>
              <w:jc w:val="center"/>
              <w:rPr>
                <w:b/>
                <w:bCs/>
                <w:sz w:val="20"/>
                <w:lang w:val="en-US"/>
              </w:rPr>
            </w:pPr>
            <w:r w:rsidRPr="002D51D7">
              <w:rPr>
                <w:b/>
                <w:bCs/>
                <w:sz w:val="20"/>
                <w:lang w:val="en-US"/>
              </w:rPr>
              <w:t xml:space="preserve">Days in IRI </w:t>
            </w:r>
          </w:p>
          <w:p w:rsidR="00354956" w:rsidRPr="002D51D7" w:rsidRDefault="00354956" w:rsidP="009C632C">
            <w:pPr>
              <w:jc w:val="center"/>
              <w:rPr>
                <w:b/>
                <w:sz w:val="20"/>
                <w:lang w:val="en-US"/>
              </w:rPr>
            </w:pPr>
            <w:r w:rsidRPr="00153DEA">
              <w:rPr>
                <w:b/>
                <w:bCs/>
                <w:sz w:val="20"/>
              </w:rPr>
              <w:t>Дни</w:t>
            </w:r>
            <w:r w:rsidRPr="002D51D7">
              <w:rPr>
                <w:b/>
                <w:bCs/>
                <w:sz w:val="20"/>
                <w:lang w:val="en-US"/>
              </w:rPr>
              <w:t xml:space="preserve"> </w:t>
            </w:r>
            <w:r w:rsidRPr="00153DEA">
              <w:rPr>
                <w:b/>
                <w:bCs/>
                <w:sz w:val="20"/>
              </w:rPr>
              <w:t>в</w:t>
            </w:r>
            <w:r w:rsidRPr="002D51D7">
              <w:rPr>
                <w:b/>
                <w:bCs/>
                <w:sz w:val="20"/>
                <w:lang w:val="en-US"/>
              </w:rPr>
              <w:t xml:space="preserve"> </w:t>
            </w:r>
            <w:r w:rsidRPr="00153DEA">
              <w:rPr>
                <w:b/>
                <w:bCs/>
                <w:sz w:val="20"/>
              </w:rPr>
              <w:t>ИРИ</w:t>
            </w:r>
          </w:p>
        </w:tc>
      </w:tr>
      <w:tr w:rsidR="00354956" w:rsidRPr="00153DEA" w:rsidTr="009C632C">
        <w:trPr>
          <w:trHeight w:val="315"/>
        </w:trPr>
        <w:tc>
          <w:tcPr>
            <w:tcW w:w="493" w:type="dxa"/>
            <w:vMerge/>
            <w:tcBorders>
              <w:bottom w:val="single" w:sz="4" w:space="0" w:color="auto"/>
            </w:tcBorders>
            <w:vAlign w:val="center"/>
          </w:tcPr>
          <w:p w:rsidR="00354956" w:rsidRPr="002D51D7" w:rsidRDefault="00354956" w:rsidP="009C632C">
            <w:pPr>
              <w:jc w:val="center"/>
              <w:rPr>
                <w:b/>
                <w:sz w:val="20"/>
                <w:lang w:val="en-US"/>
              </w:rPr>
            </w:pPr>
          </w:p>
        </w:tc>
        <w:tc>
          <w:tcPr>
            <w:tcW w:w="684" w:type="dxa"/>
            <w:vMerge/>
            <w:tcBorders>
              <w:bottom w:val="single" w:sz="4" w:space="0" w:color="auto"/>
            </w:tcBorders>
            <w:vAlign w:val="center"/>
          </w:tcPr>
          <w:p w:rsidR="00354956" w:rsidRPr="002D51D7" w:rsidRDefault="00354956" w:rsidP="009C632C">
            <w:pPr>
              <w:jc w:val="center"/>
              <w:rPr>
                <w:b/>
                <w:sz w:val="20"/>
                <w:lang w:val="en-US"/>
              </w:rPr>
            </w:pPr>
          </w:p>
        </w:tc>
        <w:tc>
          <w:tcPr>
            <w:tcW w:w="1953" w:type="dxa"/>
            <w:gridSpan w:val="2"/>
            <w:vMerge/>
            <w:tcBorders>
              <w:bottom w:val="single" w:sz="4" w:space="0" w:color="auto"/>
            </w:tcBorders>
            <w:vAlign w:val="center"/>
          </w:tcPr>
          <w:p w:rsidR="00354956" w:rsidRPr="002D51D7" w:rsidRDefault="00354956" w:rsidP="009C632C">
            <w:pPr>
              <w:jc w:val="center"/>
              <w:rPr>
                <w:b/>
                <w:sz w:val="20"/>
                <w:lang w:val="en-US"/>
              </w:rPr>
            </w:pPr>
          </w:p>
        </w:tc>
        <w:tc>
          <w:tcPr>
            <w:tcW w:w="344" w:type="dxa"/>
            <w:tcBorders>
              <w:bottom w:val="single" w:sz="4" w:space="0" w:color="auto"/>
            </w:tcBorders>
            <w:vAlign w:val="center"/>
          </w:tcPr>
          <w:p w:rsidR="00354956" w:rsidRPr="00153DEA" w:rsidRDefault="00354956" w:rsidP="009C632C">
            <w:pPr>
              <w:jc w:val="center"/>
              <w:rPr>
                <w:b/>
                <w:sz w:val="20"/>
              </w:rPr>
            </w:pPr>
            <w:r w:rsidRPr="00153DEA">
              <w:rPr>
                <w:b/>
                <w:sz w:val="20"/>
              </w:rPr>
              <w:t>1</w:t>
            </w:r>
          </w:p>
        </w:tc>
        <w:tc>
          <w:tcPr>
            <w:tcW w:w="322" w:type="dxa"/>
            <w:tcBorders>
              <w:bottom w:val="single" w:sz="4" w:space="0" w:color="auto"/>
            </w:tcBorders>
            <w:vAlign w:val="center"/>
          </w:tcPr>
          <w:p w:rsidR="00354956" w:rsidRPr="00153DEA" w:rsidRDefault="00354956" w:rsidP="009C632C">
            <w:pPr>
              <w:jc w:val="center"/>
              <w:rPr>
                <w:b/>
                <w:sz w:val="20"/>
              </w:rPr>
            </w:pPr>
            <w:r w:rsidRPr="00153DEA">
              <w:rPr>
                <w:b/>
                <w:sz w:val="20"/>
              </w:rPr>
              <w:t>2</w:t>
            </w:r>
          </w:p>
        </w:tc>
        <w:tc>
          <w:tcPr>
            <w:tcW w:w="322" w:type="dxa"/>
            <w:tcBorders>
              <w:bottom w:val="single" w:sz="4" w:space="0" w:color="auto"/>
            </w:tcBorders>
            <w:vAlign w:val="center"/>
          </w:tcPr>
          <w:p w:rsidR="00354956" w:rsidRPr="00153DEA" w:rsidRDefault="00354956" w:rsidP="009C632C">
            <w:pPr>
              <w:jc w:val="center"/>
              <w:rPr>
                <w:b/>
                <w:sz w:val="20"/>
              </w:rPr>
            </w:pPr>
            <w:r w:rsidRPr="00153DEA">
              <w:rPr>
                <w:b/>
                <w:sz w:val="20"/>
              </w:rPr>
              <w:t>3</w:t>
            </w:r>
          </w:p>
        </w:tc>
        <w:tc>
          <w:tcPr>
            <w:tcW w:w="322" w:type="dxa"/>
            <w:tcBorders>
              <w:bottom w:val="single" w:sz="4" w:space="0" w:color="auto"/>
            </w:tcBorders>
            <w:vAlign w:val="center"/>
          </w:tcPr>
          <w:p w:rsidR="00354956" w:rsidRPr="00153DEA" w:rsidRDefault="00354956" w:rsidP="009C632C">
            <w:pPr>
              <w:jc w:val="center"/>
              <w:rPr>
                <w:b/>
                <w:sz w:val="20"/>
              </w:rPr>
            </w:pPr>
            <w:r w:rsidRPr="00153DEA">
              <w:rPr>
                <w:b/>
                <w:sz w:val="20"/>
              </w:rPr>
              <w:t>4</w:t>
            </w:r>
          </w:p>
        </w:tc>
        <w:tc>
          <w:tcPr>
            <w:tcW w:w="322" w:type="dxa"/>
            <w:tcBorders>
              <w:bottom w:val="single" w:sz="4" w:space="0" w:color="auto"/>
            </w:tcBorders>
            <w:vAlign w:val="center"/>
          </w:tcPr>
          <w:p w:rsidR="00354956" w:rsidRPr="00153DEA" w:rsidRDefault="00354956" w:rsidP="009C632C">
            <w:pPr>
              <w:jc w:val="center"/>
              <w:rPr>
                <w:b/>
                <w:sz w:val="20"/>
              </w:rPr>
            </w:pPr>
            <w:r w:rsidRPr="00153DEA">
              <w:rPr>
                <w:b/>
                <w:sz w:val="20"/>
              </w:rPr>
              <w:t>5</w:t>
            </w:r>
          </w:p>
        </w:tc>
        <w:tc>
          <w:tcPr>
            <w:tcW w:w="322" w:type="dxa"/>
            <w:tcBorders>
              <w:bottom w:val="single" w:sz="4" w:space="0" w:color="auto"/>
            </w:tcBorders>
            <w:vAlign w:val="center"/>
          </w:tcPr>
          <w:p w:rsidR="00354956" w:rsidRPr="00153DEA" w:rsidRDefault="00354956" w:rsidP="009C632C">
            <w:pPr>
              <w:jc w:val="center"/>
              <w:rPr>
                <w:b/>
                <w:sz w:val="20"/>
              </w:rPr>
            </w:pPr>
            <w:r w:rsidRPr="00153DEA">
              <w:rPr>
                <w:b/>
                <w:sz w:val="20"/>
              </w:rPr>
              <w:t>6</w:t>
            </w:r>
          </w:p>
        </w:tc>
        <w:tc>
          <w:tcPr>
            <w:tcW w:w="321" w:type="dxa"/>
            <w:tcBorders>
              <w:bottom w:val="single" w:sz="4" w:space="0" w:color="auto"/>
            </w:tcBorders>
            <w:vAlign w:val="center"/>
          </w:tcPr>
          <w:p w:rsidR="00354956" w:rsidRPr="00153DEA" w:rsidRDefault="00354956" w:rsidP="009C632C">
            <w:pPr>
              <w:jc w:val="center"/>
              <w:rPr>
                <w:b/>
                <w:sz w:val="20"/>
              </w:rPr>
            </w:pPr>
            <w:r w:rsidRPr="00153DEA">
              <w:rPr>
                <w:b/>
                <w:sz w:val="20"/>
              </w:rPr>
              <w:t>7</w:t>
            </w:r>
          </w:p>
        </w:tc>
        <w:tc>
          <w:tcPr>
            <w:tcW w:w="343" w:type="dxa"/>
            <w:tcBorders>
              <w:bottom w:val="single" w:sz="4" w:space="0" w:color="auto"/>
            </w:tcBorders>
            <w:vAlign w:val="center"/>
          </w:tcPr>
          <w:p w:rsidR="00354956" w:rsidRPr="00153DEA" w:rsidRDefault="00354956" w:rsidP="009C632C">
            <w:pPr>
              <w:jc w:val="center"/>
              <w:rPr>
                <w:b/>
                <w:sz w:val="20"/>
              </w:rPr>
            </w:pPr>
            <w:r w:rsidRPr="00153DEA">
              <w:rPr>
                <w:b/>
                <w:sz w:val="20"/>
              </w:rPr>
              <w:t>8</w:t>
            </w:r>
          </w:p>
        </w:tc>
        <w:tc>
          <w:tcPr>
            <w:tcW w:w="321" w:type="dxa"/>
            <w:tcBorders>
              <w:bottom w:val="single" w:sz="4" w:space="0" w:color="auto"/>
            </w:tcBorders>
            <w:vAlign w:val="center"/>
          </w:tcPr>
          <w:p w:rsidR="00354956" w:rsidRPr="00153DEA" w:rsidRDefault="00354956" w:rsidP="009C632C">
            <w:pPr>
              <w:jc w:val="center"/>
              <w:rPr>
                <w:b/>
                <w:sz w:val="20"/>
              </w:rPr>
            </w:pPr>
            <w:r w:rsidRPr="00153DEA">
              <w:rPr>
                <w:b/>
                <w:sz w:val="20"/>
              </w:rPr>
              <w:t>9</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10</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11</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12</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13</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14</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15</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16</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17</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18</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19</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20</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21</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22</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23</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24</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25</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26</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27</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28</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29</w:t>
            </w:r>
          </w:p>
        </w:tc>
        <w:tc>
          <w:tcPr>
            <w:tcW w:w="407" w:type="dxa"/>
            <w:tcBorders>
              <w:bottom w:val="single" w:sz="4" w:space="0" w:color="auto"/>
            </w:tcBorders>
            <w:vAlign w:val="center"/>
          </w:tcPr>
          <w:p w:rsidR="00354956" w:rsidRPr="00153DEA" w:rsidRDefault="00354956" w:rsidP="009C632C">
            <w:pPr>
              <w:jc w:val="center"/>
              <w:rPr>
                <w:b/>
                <w:sz w:val="20"/>
              </w:rPr>
            </w:pPr>
            <w:r w:rsidRPr="00153DEA">
              <w:rPr>
                <w:b/>
                <w:sz w:val="20"/>
              </w:rPr>
              <w:t>30</w:t>
            </w:r>
          </w:p>
        </w:tc>
        <w:tc>
          <w:tcPr>
            <w:tcW w:w="741" w:type="dxa"/>
            <w:vMerge/>
            <w:tcBorders>
              <w:bottom w:val="single" w:sz="4" w:space="0" w:color="auto"/>
            </w:tcBorders>
            <w:vAlign w:val="center"/>
          </w:tcPr>
          <w:p w:rsidR="00354956" w:rsidRPr="00153DEA" w:rsidRDefault="00354956" w:rsidP="009C632C">
            <w:pPr>
              <w:jc w:val="center"/>
              <w:rPr>
                <w:b/>
                <w:sz w:val="20"/>
              </w:rPr>
            </w:pPr>
          </w:p>
        </w:tc>
      </w:tr>
      <w:tr w:rsidR="00354956" w:rsidRPr="00153DEA" w:rsidTr="009C632C">
        <w:tc>
          <w:tcPr>
            <w:tcW w:w="15357" w:type="dxa"/>
            <w:gridSpan w:val="35"/>
            <w:tcBorders>
              <w:left w:val="nil"/>
              <w:bottom w:val="single" w:sz="4" w:space="0" w:color="auto"/>
              <w:right w:val="nil"/>
            </w:tcBorders>
            <w:shd w:val="clear" w:color="auto" w:fill="auto"/>
            <w:vAlign w:val="center"/>
          </w:tcPr>
          <w:p w:rsidR="00354956" w:rsidRPr="00153DEA" w:rsidRDefault="00354956" w:rsidP="009C632C">
            <w:pPr>
              <w:jc w:val="center"/>
              <w:rPr>
                <w:b/>
                <w:sz w:val="20"/>
              </w:rPr>
            </w:pPr>
            <w:r w:rsidRPr="00AD4883">
              <w:rPr>
                <w:b/>
                <w:bCs/>
                <w:sz w:val="20"/>
              </w:rPr>
              <w:t>grade</w:t>
            </w:r>
            <w:r w:rsidRPr="00AD4883">
              <w:rPr>
                <w:b/>
                <w:bCs/>
                <w:sz w:val="20"/>
                <w:lang w:val="en-US"/>
              </w:rPr>
              <w:t xml:space="preserve"> </w:t>
            </w:r>
            <w:r>
              <w:rPr>
                <w:b/>
                <w:bCs/>
                <w:sz w:val="20"/>
              </w:rPr>
              <w:t xml:space="preserve">/ </w:t>
            </w:r>
            <w:r w:rsidRPr="00D42860">
              <w:rPr>
                <w:b/>
                <w:bCs/>
                <w:sz w:val="20"/>
              </w:rPr>
              <w:t>грейд 4</w:t>
            </w:r>
          </w:p>
        </w:tc>
      </w:tr>
      <w:tr w:rsidR="00354956" w:rsidRPr="00153DEA" w:rsidTr="009C632C">
        <w:tc>
          <w:tcPr>
            <w:tcW w:w="493" w:type="dxa"/>
            <w:vAlign w:val="center"/>
          </w:tcPr>
          <w:p w:rsidR="00354956" w:rsidRPr="00153DEA" w:rsidRDefault="00354956" w:rsidP="009C632C">
            <w:pPr>
              <w:rPr>
                <w:sz w:val="20"/>
              </w:rPr>
            </w:pPr>
          </w:p>
        </w:tc>
        <w:tc>
          <w:tcPr>
            <w:tcW w:w="684" w:type="dxa"/>
            <w:vAlign w:val="center"/>
          </w:tcPr>
          <w:p w:rsidR="00354956" w:rsidRPr="00153DEA" w:rsidRDefault="00354956" w:rsidP="009C632C">
            <w:pPr>
              <w:rPr>
                <w:sz w:val="20"/>
              </w:rPr>
            </w:pPr>
          </w:p>
        </w:tc>
        <w:tc>
          <w:tcPr>
            <w:tcW w:w="1953" w:type="dxa"/>
            <w:gridSpan w:val="2"/>
            <w:vAlign w:val="center"/>
          </w:tcPr>
          <w:p w:rsidR="00354956" w:rsidRPr="00B9414C" w:rsidRDefault="00354956" w:rsidP="009C632C">
            <w:pPr>
              <w:jc w:val="center"/>
              <w:rPr>
                <w:sz w:val="20"/>
                <w:highlight w:val="yellow"/>
              </w:rPr>
            </w:pPr>
          </w:p>
        </w:tc>
        <w:tc>
          <w:tcPr>
            <w:tcW w:w="344" w:type="dxa"/>
            <w:vAlign w:val="center"/>
          </w:tcPr>
          <w:p w:rsidR="00354956" w:rsidRPr="00153DEA" w:rsidRDefault="00354956" w:rsidP="009C632C">
            <w:pPr>
              <w:jc w:val="center"/>
              <w:rPr>
                <w:color w:val="000000"/>
                <w:sz w:val="20"/>
              </w:rPr>
            </w:pPr>
            <w:r w:rsidRPr="00153DEA">
              <w:rPr>
                <w:color w:val="000000"/>
                <w:sz w:val="20"/>
              </w:rPr>
              <w:t>В</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1" w:type="dxa"/>
            <w:vAlign w:val="center"/>
          </w:tcPr>
          <w:p w:rsidR="00354956" w:rsidRPr="00153DEA" w:rsidRDefault="00354956" w:rsidP="009C632C">
            <w:pPr>
              <w:jc w:val="center"/>
              <w:rPr>
                <w:sz w:val="20"/>
              </w:rPr>
            </w:pPr>
            <w:r w:rsidRPr="00153DEA">
              <w:rPr>
                <w:sz w:val="20"/>
              </w:rPr>
              <w:t>Р</w:t>
            </w:r>
          </w:p>
        </w:tc>
        <w:tc>
          <w:tcPr>
            <w:tcW w:w="343" w:type="dxa"/>
            <w:vAlign w:val="center"/>
          </w:tcPr>
          <w:p w:rsidR="00354956" w:rsidRPr="00153DEA" w:rsidRDefault="00354956" w:rsidP="009C632C">
            <w:pPr>
              <w:jc w:val="center"/>
              <w:rPr>
                <w:sz w:val="20"/>
              </w:rPr>
            </w:pPr>
            <w:r w:rsidRPr="00153DEA">
              <w:rPr>
                <w:sz w:val="20"/>
              </w:rPr>
              <w:t>В</w:t>
            </w:r>
          </w:p>
        </w:tc>
        <w:tc>
          <w:tcPr>
            <w:tcW w:w="321"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П</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В</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В</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rPr>
                <w:sz w:val="20"/>
              </w:rPr>
            </w:pPr>
            <w:r w:rsidRPr="00153DEA">
              <w:rPr>
                <w:sz w:val="20"/>
              </w:rPr>
              <w:t>Р</w:t>
            </w:r>
          </w:p>
        </w:tc>
        <w:tc>
          <w:tcPr>
            <w:tcW w:w="407" w:type="dxa"/>
            <w:vAlign w:val="center"/>
          </w:tcPr>
          <w:p w:rsidR="00354956" w:rsidRPr="00153DEA" w:rsidRDefault="00354956" w:rsidP="009C632C">
            <w:pPr>
              <w:rPr>
                <w:sz w:val="20"/>
              </w:rPr>
            </w:pPr>
            <w:r w:rsidRPr="00153DEA">
              <w:rPr>
                <w:sz w:val="20"/>
              </w:rPr>
              <w:t>В</w:t>
            </w:r>
          </w:p>
        </w:tc>
        <w:tc>
          <w:tcPr>
            <w:tcW w:w="407" w:type="dxa"/>
            <w:vAlign w:val="center"/>
          </w:tcPr>
          <w:p w:rsidR="00354956" w:rsidRPr="00153DEA" w:rsidRDefault="00354956" w:rsidP="009C632C">
            <w:pPr>
              <w:rPr>
                <w:sz w:val="20"/>
              </w:rPr>
            </w:pPr>
            <w:r w:rsidRPr="00153DEA">
              <w:rPr>
                <w:sz w:val="20"/>
              </w:rPr>
              <w:t>Р</w:t>
            </w:r>
          </w:p>
        </w:tc>
        <w:tc>
          <w:tcPr>
            <w:tcW w:w="741" w:type="dxa"/>
            <w:vAlign w:val="center"/>
          </w:tcPr>
          <w:p w:rsidR="00354956" w:rsidRPr="00153DEA" w:rsidRDefault="00354956" w:rsidP="009C632C">
            <w:pPr>
              <w:rPr>
                <w:sz w:val="20"/>
              </w:rPr>
            </w:pPr>
            <w:r w:rsidRPr="00153DEA">
              <w:rPr>
                <w:sz w:val="20"/>
              </w:rPr>
              <w:t>30</w:t>
            </w:r>
          </w:p>
        </w:tc>
      </w:tr>
      <w:tr w:rsidR="00354956" w:rsidRPr="00153DEA" w:rsidTr="009C632C">
        <w:tc>
          <w:tcPr>
            <w:tcW w:w="493" w:type="dxa"/>
            <w:tcBorders>
              <w:bottom w:val="single" w:sz="4" w:space="0" w:color="auto"/>
            </w:tcBorders>
            <w:vAlign w:val="center"/>
          </w:tcPr>
          <w:p w:rsidR="00354956" w:rsidRPr="00153DEA" w:rsidRDefault="00354956" w:rsidP="009C632C">
            <w:pPr>
              <w:rPr>
                <w:sz w:val="20"/>
              </w:rPr>
            </w:pPr>
          </w:p>
        </w:tc>
        <w:tc>
          <w:tcPr>
            <w:tcW w:w="684" w:type="dxa"/>
            <w:tcBorders>
              <w:bottom w:val="single" w:sz="4" w:space="0" w:color="auto"/>
            </w:tcBorders>
            <w:vAlign w:val="center"/>
          </w:tcPr>
          <w:p w:rsidR="00354956" w:rsidRPr="00153DEA" w:rsidRDefault="00354956" w:rsidP="009C632C">
            <w:pPr>
              <w:rPr>
                <w:sz w:val="20"/>
              </w:rPr>
            </w:pPr>
          </w:p>
        </w:tc>
        <w:tc>
          <w:tcPr>
            <w:tcW w:w="1953" w:type="dxa"/>
            <w:gridSpan w:val="2"/>
            <w:tcBorders>
              <w:bottom w:val="single" w:sz="4" w:space="0" w:color="auto"/>
            </w:tcBorders>
            <w:vAlign w:val="center"/>
          </w:tcPr>
          <w:p w:rsidR="00354956" w:rsidRPr="00B9414C" w:rsidRDefault="00354956" w:rsidP="009C632C">
            <w:pPr>
              <w:jc w:val="center"/>
              <w:rPr>
                <w:sz w:val="20"/>
                <w:highlight w:val="yellow"/>
              </w:rPr>
            </w:pPr>
          </w:p>
        </w:tc>
        <w:tc>
          <w:tcPr>
            <w:tcW w:w="344" w:type="dxa"/>
            <w:tcBorders>
              <w:bottom w:val="single" w:sz="4" w:space="0" w:color="auto"/>
            </w:tcBorders>
            <w:vAlign w:val="center"/>
          </w:tcPr>
          <w:p w:rsidR="00354956" w:rsidRPr="00153DEA" w:rsidRDefault="00354956" w:rsidP="009C632C">
            <w:pPr>
              <w:jc w:val="center"/>
              <w:rPr>
                <w:color w:val="000000"/>
                <w:sz w:val="20"/>
              </w:rPr>
            </w:pPr>
            <w:r w:rsidRPr="00153DEA">
              <w:rPr>
                <w:color w:val="000000"/>
                <w:sz w:val="20"/>
              </w:rPr>
              <w:t>В</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1"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43"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321"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П</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 </w:t>
            </w:r>
          </w:p>
        </w:tc>
        <w:tc>
          <w:tcPr>
            <w:tcW w:w="407" w:type="dxa"/>
            <w:tcBorders>
              <w:bottom w:val="single" w:sz="4" w:space="0" w:color="auto"/>
            </w:tcBorders>
            <w:vAlign w:val="center"/>
          </w:tcPr>
          <w:p w:rsidR="00354956" w:rsidRPr="00153DEA" w:rsidRDefault="00354956" w:rsidP="009C632C">
            <w:pPr>
              <w:rPr>
                <w:sz w:val="20"/>
              </w:rPr>
            </w:pPr>
          </w:p>
        </w:tc>
        <w:tc>
          <w:tcPr>
            <w:tcW w:w="407" w:type="dxa"/>
            <w:tcBorders>
              <w:bottom w:val="single" w:sz="4" w:space="0" w:color="auto"/>
            </w:tcBorders>
            <w:vAlign w:val="center"/>
          </w:tcPr>
          <w:p w:rsidR="00354956" w:rsidRPr="00153DEA" w:rsidRDefault="00354956" w:rsidP="009C632C">
            <w:pPr>
              <w:rPr>
                <w:sz w:val="20"/>
              </w:rPr>
            </w:pPr>
          </w:p>
        </w:tc>
        <w:tc>
          <w:tcPr>
            <w:tcW w:w="407" w:type="dxa"/>
            <w:tcBorders>
              <w:bottom w:val="single" w:sz="4" w:space="0" w:color="auto"/>
            </w:tcBorders>
            <w:vAlign w:val="center"/>
          </w:tcPr>
          <w:p w:rsidR="00354956" w:rsidRPr="00153DEA" w:rsidRDefault="00354956" w:rsidP="009C632C">
            <w:pPr>
              <w:rPr>
                <w:sz w:val="20"/>
              </w:rPr>
            </w:pPr>
          </w:p>
        </w:tc>
        <w:tc>
          <w:tcPr>
            <w:tcW w:w="741" w:type="dxa"/>
            <w:tcBorders>
              <w:bottom w:val="single" w:sz="4" w:space="0" w:color="auto"/>
            </w:tcBorders>
            <w:vAlign w:val="center"/>
          </w:tcPr>
          <w:p w:rsidR="00354956" w:rsidRPr="00153DEA" w:rsidRDefault="00354956" w:rsidP="009C632C">
            <w:pPr>
              <w:rPr>
                <w:sz w:val="20"/>
              </w:rPr>
            </w:pPr>
            <w:r w:rsidRPr="00153DEA">
              <w:rPr>
                <w:sz w:val="20"/>
              </w:rPr>
              <w:t>26</w:t>
            </w:r>
          </w:p>
        </w:tc>
      </w:tr>
      <w:tr w:rsidR="00354956" w:rsidRPr="00153DEA" w:rsidTr="009C632C">
        <w:tc>
          <w:tcPr>
            <w:tcW w:w="493" w:type="dxa"/>
            <w:tcBorders>
              <w:top w:val="single" w:sz="4" w:space="0" w:color="auto"/>
              <w:left w:val="single" w:sz="4" w:space="0" w:color="auto"/>
              <w:bottom w:val="nil"/>
              <w:right w:val="nil"/>
            </w:tcBorders>
            <w:vAlign w:val="center"/>
          </w:tcPr>
          <w:p w:rsidR="00354956" w:rsidRPr="00153DEA" w:rsidRDefault="00354956" w:rsidP="009C632C">
            <w:pPr>
              <w:rPr>
                <w:sz w:val="20"/>
              </w:rPr>
            </w:pPr>
          </w:p>
        </w:tc>
        <w:tc>
          <w:tcPr>
            <w:tcW w:w="684" w:type="dxa"/>
            <w:tcBorders>
              <w:top w:val="single" w:sz="4" w:space="0" w:color="auto"/>
              <w:left w:val="nil"/>
              <w:bottom w:val="nil"/>
              <w:right w:val="nil"/>
            </w:tcBorders>
            <w:vAlign w:val="center"/>
          </w:tcPr>
          <w:p w:rsidR="00354956" w:rsidRPr="00153DEA" w:rsidRDefault="00354956" w:rsidP="009C632C">
            <w:pPr>
              <w:rPr>
                <w:sz w:val="20"/>
              </w:rPr>
            </w:pPr>
          </w:p>
        </w:tc>
        <w:tc>
          <w:tcPr>
            <w:tcW w:w="1189" w:type="dxa"/>
            <w:tcBorders>
              <w:top w:val="single" w:sz="4" w:space="0" w:color="auto"/>
              <w:left w:val="nil"/>
              <w:bottom w:val="nil"/>
              <w:right w:val="nil"/>
            </w:tcBorders>
            <w:vAlign w:val="center"/>
          </w:tcPr>
          <w:p w:rsidR="00354956" w:rsidRPr="00153DEA" w:rsidRDefault="00354956" w:rsidP="009C632C">
            <w:pPr>
              <w:rPr>
                <w:sz w:val="20"/>
              </w:rPr>
            </w:pPr>
          </w:p>
        </w:tc>
        <w:tc>
          <w:tcPr>
            <w:tcW w:w="764" w:type="dxa"/>
            <w:tcBorders>
              <w:top w:val="single" w:sz="4" w:space="0" w:color="auto"/>
              <w:left w:val="nil"/>
              <w:bottom w:val="nil"/>
              <w:right w:val="nil"/>
            </w:tcBorders>
            <w:vAlign w:val="center"/>
          </w:tcPr>
          <w:p w:rsidR="00354956" w:rsidRPr="00153DEA" w:rsidRDefault="00354956" w:rsidP="009C632C">
            <w:pPr>
              <w:rPr>
                <w:sz w:val="20"/>
              </w:rPr>
            </w:pPr>
          </w:p>
        </w:tc>
        <w:tc>
          <w:tcPr>
            <w:tcW w:w="344"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1" w:type="dxa"/>
            <w:tcBorders>
              <w:top w:val="single" w:sz="4" w:space="0" w:color="auto"/>
              <w:left w:val="nil"/>
              <w:bottom w:val="nil"/>
              <w:right w:val="nil"/>
            </w:tcBorders>
            <w:vAlign w:val="center"/>
          </w:tcPr>
          <w:p w:rsidR="00354956" w:rsidRPr="00153DEA" w:rsidRDefault="00354956" w:rsidP="009C632C">
            <w:pPr>
              <w:rPr>
                <w:sz w:val="20"/>
              </w:rPr>
            </w:pPr>
          </w:p>
        </w:tc>
        <w:tc>
          <w:tcPr>
            <w:tcW w:w="343" w:type="dxa"/>
            <w:tcBorders>
              <w:top w:val="single" w:sz="4" w:space="0" w:color="auto"/>
              <w:left w:val="nil"/>
              <w:bottom w:val="nil"/>
              <w:right w:val="nil"/>
            </w:tcBorders>
            <w:vAlign w:val="center"/>
          </w:tcPr>
          <w:p w:rsidR="00354956" w:rsidRPr="00153DEA" w:rsidRDefault="00354956" w:rsidP="009C632C">
            <w:pPr>
              <w:rPr>
                <w:sz w:val="20"/>
              </w:rPr>
            </w:pPr>
          </w:p>
        </w:tc>
        <w:tc>
          <w:tcPr>
            <w:tcW w:w="321"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single" w:sz="4" w:space="0" w:color="auto"/>
            </w:tcBorders>
            <w:vAlign w:val="center"/>
          </w:tcPr>
          <w:p w:rsidR="00354956" w:rsidRPr="00153DEA" w:rsidRDefault="00354956" w:rsidP="009C632C">
            <w:pPr>
              <w:rPr>
                <w:sz w:val="20"/>
              </w:rPr>
            </w:pPr>
          </w:p>
        </w:tc>
        <w:tc>
          <w:tcPr>
            <w:tcW w:w="4477" w:type="dxa"/>
            <w:gridSpan w:val="11"/>
            <w:tcBorders>
              <w:top w:val="single" w:sz="4" w:space="0" w:color="auto"/>
              <w:left w:val="single" w:sz="4" w:space="0" w:color="auto"/>
            </w:tcBorders>
            <w:vAlign w:val="center"/>
          </w:tcPr>
          <w:p w:rsidR="00354956" w:rsidRDefault="00354956" w:rsidP="009C632C">
            <w:pPr>
              <w:rPr>
                <w:sz w:val="20"/>
              </w:rPr>
            </w:pPr>
            <w:r w:rsidRPr="00AD4883">
              <w:rPr>
                <w:sz w:val="20"/>
                <w:lang w:val="en-US"/>
              </w:rPr>
              <w:t>Total</w:t>
            </w:r>
            <w:r w:rsidRPr="00244671">
              <w:rPr>
                <w:sz w:val="20"/>
              </w:rPr>
              <w:t xml:space="preserve"> </w:t>
            </w:r>
            <w:r w:rsidRPr="00AD4883">
              <w:rPr>
                <w:sz w:val="20"/>
                <w:lang w:val="en-US"/>
              </w:rPr>
              <w:t>per</w:t>
            </w:r>
            <w:r w:rsidRPr="00244671">
              <w:rPr>
                <w:sz w:val="20"/>
              </w:rPr>
              <w:t xml:space="preserve"> </w:t>
            </w:r>
            <w:r w:rsidRPr="00AD4883">
              <w:rPr>
                <w:sz w:val="20"/>
                <w:lang w:val="en-US"/>
              </w:rPr>
              <w:t>month</w:t>
            </w:r>
            <w:r w:rsidRPr="00244671">
              <w:rPr>
                <w:sz w:val="20"/>
              </w:rPr>
              <w:t xml:space="preserve">, </w:t>
            </w:r>
            <w:r w:rsidRPr="00AD4883">
              <w:rPr>
                <w:sz w:val="20"/>
                <w:lang w:val="en-US"/>
              </w:rPr>
              <w:t>man</w:t>
            </w:r>
            <w:r w:rsidRPr="00244671">
              <w:rPr>
                <w:sz w:val="20"/>
              </w:rPr>
              <w:t>×</w:t>
            </w:r>
            <w:r w:rsidRPr="00AD4883">
              <w:rPr>
                <w:sz w:val="20"/>
                <w:lang w:val="en-US"/>
              </w:rPr>
              <w:t>days</w:t>
            </w:r>
            <w:r w:rsidRPr="00244671">
              <w:rPr>
                <w:sz w:val="20"/>
              </w:rPr>
              <w:t xml:space="preserve"> </w:t>
            </w:r>
          </w:p>
          <w:p w:rsidR="00354956" w:rsidRPr="00153DEA" w:rsidRDefault="00354956" w:rsidP="009C632C">
            <w:pPr>
              <w:rPr>
                <w:sz w:val="20"/>
              </w:rPr>
            </w:pPr>
            <w:r w:rsidRPr="00153DEA">
              <w:rPr>
                <w:sz w:val="20"/>
              </w:rPr>
              <w:t>Итого за месяц, человеко×дней</w:t>
            </w:r>
          </w:p>
        </w:tc>
        <w:tc>
          <w:tcPr>
            <w:tcW w:w="741" w:type="dxa"/>
            <w:tcBorders>
              <w:top w:val="single" w:sz="4" w:space="0" w:color="auto"/>
            </w:tcBorders>
            <w:vAlign w:val="center"/>
          </w:tcPr>
          <w:p w:rsidR="00354956" w:rsidRPr="00153DEA" w:rsidRDefault="00354956" w:rsidP="009C632C">
            <w:pPr>
              <w:rPr>
                <w:sz w:val="20"/>
              </w:rPr>
            </w:pPr>
            <w:r w:rsidRPr="00153DEA">
              <w:rPr>
                <w:sz w:val="20"/>
              </w:rPr>
              <w:t>56</w:t>
            </w:r>
          </w:p>
        </w:tc>
      </w:tr>
      <w:tr w:rsidR="00354956" w:rsidRPr="00153DEA" w:rsidTr="009C632C">
        <w:tc>
          <w:tcPr>
            <w:tcW w:w="493" w:type="dxa"/>
            <w:tcBorders>
              <w:top w:val="nil"/>
              <w:left w:val="single" w:sz="4" w:space="0" w:color="auto"/>
              <w:bottom w:val="single" w:sz="4" w:space="0" w:color="auto"/>
              <w:right w:val="nil"/>
            </w:tcBorders>
            <w:vAlign w:val="center"/>
          </w:tcPr>
          <w:p w:rsidR="00354956" w:rsidRPr="00153DEA" w:rsidRDefault="00354956" w:rsidP="009C632C">
            <w:pPr>
              <w:rPr>
                <w:sz w:val="20"/>
              </w:rPr>
            </w:pPr>
          </w:p>
        </w:tc>
        <w:tc>
          <w:tcPr>
            <w:tcW w:w="684" w:type="dxa"/>
            <w:tcBorders>
              <w:top w:val="nil"/>
              <w:left w:val="nil"/>
              <w:bottom w:val="single" w:sz="4" w:space="0" w:color="auto"/>
              <w:right w:val="nil"/>
            </w:tcBorders>
            <w:vAlign w:val="center"/>
          </w:tcPr>
          <w:p w:rsidR="00354956" w:rsidRPr="00153DEA" w:rsidRDefault="00354956" w:rsidP="009C632C">
            <w:pPr>
              <w:rPr>
                <w:sz w:val="20"/>
              </w:rPr>
            </w:pPr>
          </w:p>
        </w:tc>
        <w:tc>
          <w:tcPr>
            <w:tcW w:w="1189" w:type="dxa"/>
            <w:tcBorders>
              <w:top w:val="nil"/>
              <w:left w:val="nil"/>
              <w:bottom w:val="single" w:sz="4" w:space="0" w:color="auto"/>
              <w:right w:val="nil"/>
            </w:tcBorders>
            <w:vAlign w:val="center"/>
          </w:tcPr>
          <w:p w:rsidR="00354956" w:rsidRPr="00153DEA" w:rsidRDefault="00354956" w:rsidP="009C632C">
            <w:pPr>
              <w:rPr>
                <w:sz w:val="20"/>
              </w:rPr>
            </w:pPr>
          </w:p>
        </w:tc>
        <w:tc>
          <w:tcPr>
            <w:tcW w:w="764" w:type="dxa"/>
            <w:tcBorders>
              <w:top w:val="nil"/>
              <w:left w:val="nil"/>
              <w:bottom w:val="single" w:sz="4" w:space="0" w:color="auto"/>
              <w:right w:val="nil"/>
            </w:tcBorders>
            <w:vAlign w:val="center"/>
          </w:tcPr>
          <w:p w:rsidR="00354956" w:rsidRPr="00153DEA" w:rsidRDefault="00354956" w:rsidP="009C632C">
            <w:pPr>
              <w:rPr>
                <w:sz w:val="20"/>
              </w:rPr>
            </w:pPr>
          </w:p>
        </w:tc>
        <w:tc>
          <w:tcPr>
            <w:tcW w:w="344"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1" w:type="dxa"/>
            <w:tcBorders>
              <w:top w:val="nil"/>
              <w:left w:val="nil"/>
              <w:bottom w:val="single" w:sz="4" w:space="0" w:color="auto"/>
              <w:right w:val="nil"/>
            </w:tcBorders>
            <w:vAlign w:val="center"/>
          </w:tcPr>
          <w:p w:rsidR="00354956" w:rsidRPr="00153DEA" w:rsidRDefault="00354956" w:rsidP="009C632C">
            <w:pPr>
              <w:rPr>
                <w:sz w:val="20"/>
              </w:rPr>
            </w:pPr>
          </w:p>
        </w:tc>
        <w:tc>
          <w:tcPr>
            <w:tcW w:w="343" w:type="dxa"/>
            <w:tcBorders>
              <w:top w:val="nil"/>
              <w:left w:val="nil"/>
              <w:bottom w:val="single" w:sz="4" w:space="0" w:color="auto"/>
              <w:right w:val="nil"/>
            </w:tcBorders>
            <w:vAlign w:val="center"/>
          </w:tcPr>
          <w:p w:rsidR="00354956" w:rsidRPr="00153DEA" w:rsidRDefault="00354956" w:rsidP="009C632C">
            <w:pPr>
              <w:rPr>
                <w:sz w:val="20"/>
              </w:rPr>
            </w:pPr>
          </w:p>
        </w:tc>
        <w:tc>
          <w:tcPr>
            <w:tcW w:w="321"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single" w:sz="4" w:space="0" w:color="auto"/>
            </w:tcBorders>
            <w:vAlign w:val="center"/>
          </w:tcPr>
          <w:p w:rsidR="00354956" w:rsidRPr="00153DEA" w:rsidRDefault="00354956" w:rsidP="009C632C">
            <w:pPr>
              <w:rPr>
                <w:sz w:val="20"/>
              </w:rPr>
            </w:pPr>
          </w:p>
        </w:tc>
        <w:tc>
          <w:tcPr>
            <w:tcW w:w="4477" w:type="dxa"/>
            <w:gridSpan w:val="11"/>
            <w:tcBorders>
              <w:left w:val="single" w:sz="4" w:space="0" w:color="auto"/>
              <w:bottom w:val="single" w:sz="4" w:space="0" w:color="auto"/>
            </w:tcBorders>
            <w:vAlign w:val="center"/>
          </w:tcPr>
          <w:p w:rsidR="00354956" w:rsidRDefault="00354956" w:rsidP="009C632C">
            <w:pPr>
              <w:rPr>
                <w:sz w:val="20"/>
              </w:rPr>
            </w:pPr>
            <w:r w:rsidRPr="00AD4883">
              <w:rPr>
                <w:sz w:val="20"/>
                <w:lang w:val="en-US"/>
              </w:rPr>
              <w:t>Total</w:t>
            </w:r>
            <w:r w:rsidRPr="00244671">
              <w:rPr>
                <w:sz w:val="20"/>
              </w:rPr>
              <w:t xml:space="preserve"> </w:t>
            </w:r>
            <w:r w:rsidRPr="00AD4883">
              <w:rPr>
                <w:sz w:val="20"/>
                <w:lang w:val="en-US"/>
              </w:rPr>
              <w:t>per</w:t>
            </w:r>
            <w:r w:rsidRPr="00244671">
              <w:rPr>
                <w:sz w:val="20"/>
              </w:rPr>
              <w:t xml:space="preserve"> </w:t>
            </w:r>
            <w:r w:rsidRPr="00AD4883">
              <w:rPr>
                <w:sz w:val="20"/>
                <w:lang w:val="en-US"/>
              </w:rPr>
              <w:t>month</w:t>
            </w:r>
            <w:r w:rsidRPr="00244671">
              <w:rPr>
                <w:sz w:val="20"/>
              </w:rPr>
              <w:t xml:space="preserve">, </w:t>
            </w:r>
            <w:r w:rsidRPr="00AD4883">
              <w:rPr>
                <w:sz w:val="20"/>
                <w:lang w:val="en-US"/>
              </w:rPr>
              <w:t>man</w:t>
            </w:r>
            <w:r w:rsidRPr="00244671">
              <w:rPr>
                <w:sz w:val="20"/>
              </w:rPr>
              <w:t>×</w:t>
            </w:r>
            <w:r w:rsidRPr="00AD4883">
              <w:rPr>
                <w:sz w:val="20"/>
                <w:lang w:val="en-US"/>
              </w:rPr>
              <w:t>months</w:t>
            </w:r>
            <w:r w:rsidRPr="00244671">
              <w:rPr>
                <w:sz w:val="20"/>
              </w:rPr>
              <w:t xml:space="preserve"> </w:t>
            </w:r>
          </w:p>
          <w:p w:rsidR="00354956" w:rsidRPr="00153DEA" w:rsidRDefault="00354956" w:rsidP="009C632C">
            <w:pPr>
              <w:rPr>
                <w:sz w:val="20"/>
              </w:rPr>
            </w:pPr>
            <w:r w:rsidRPr="00153DEA">
              <w:rPr>
                <w:sz w:val="20"/>
              </w:rPr>
              <w:t>Итого за месяц, человеко×месяцев</w:t>
            </w:r>
          </w:p>
        </w:tc>
        <w:tc>
          <w:tcPr>
            <w:tcW w:w="741" w:type="dxa"/>
            <w:tcBorders>
              <w:bottom w:val="single" w:sz="4" w:space="0" w:color="auto"/>
            </w:tcBorders>
            <w:vAlign w:val="center"/>
          </w:tcPr>
          <w:p w:rsidR="00354956" w:rsidRPr="00153DEA" w:rsidRDefault="00354956" w:rsidP="009C632C">
            <w:pPr>
              <w:rPr>
                <w:sz w:val="20"/>
              </w:rPr>
            </w:pPr>
            <w:r w:rsidRPr="00153DEA">
              <w:rPr>
                <w:sz w:val="20"/>
              </w:rPr>
              <w:t>1,87</w:t>
            </w:r>
          </w:p>
        </w:tc>
      </w:tr>
      <w:tr w:rsidR="00354956" w:rsidRPr="00153DEA" w:rsidTr="009C632C">
        <w:tc>
          <w:tcPr>
            <w:tcW w:w="15357" w:type="dxa"/>
            <w:gridSpan w:val="35"/>
            <w:tcBorders>
              <w:left w:val="nil"/>
              <w:bottom w:val="single" w:sz="4" w:space="0" w:color="auto"/>
              <w:right w:val="nil"/>
            </w:tcBorders>
            <w:shd w:val="clear" w:color="auto" w:fill="auto"/>
            <w:vAlign w:val="center"/>
          </w:tcPr>
          <w:p w:rsidR="00354956" w:rsidRPr="00153DEA" w:rsidRDefault="00354956" w:rsidP="009C632C">
            <w:pPr>
              <w:jc w:val="center"/>
              <w:rPr>
                <w:b/>
                <w:sz w:val="20"/>
              </w:rPr>
            </w:pPr>
            <w:r w:rsidRPr="00AD4883">
              <w:rPr>
                <w:b/>
                <w:bCs/>
                <w:sz w:val="20"/>
              </w:rPr>
              <w:t>grade</w:t>
            </w:r>
            <w:r w:rsidRPr="00AD4883">
              <w:rPr>
                <w:b/>
                <w:bCs/>
                <w:sz w:val="20"/>
                <w:lang w:val="en-US"/>
              </w:rPr>
              <w:t xml:space="preserve"> </w:t>
            </w:r>
            <w:r>
              <w:rPr>
                <w:b/>
                <w:bCs/>
                <w:sz w:val="20"/>
              </w:rPr>
              <w:t xml:space="preserve">/ </w:t>
            </w:r>
            <w:r w:rsidRPr="00153DEA">
              <w:rPr>
                <w:b/>
                <w:bCs/>
                <w:sz w:val="20"/>
              </w:rPr>
              <w:t>грейд 5</w:t>
            </w:r>
          </w:p>
        </w:tc>
      </w:tr>
      <w:tr w:rsidR="00354956" w:rsidRPr="00153DEA" w:rsidTr="009C632C">
        <w:tc>
          <w:tcPr>
            <w:tcW w:w="493" w:type="dxa"/>
            <w:vAlign w:val="center"/>
          </w:tcPr>
          <w:p w:rsidR="00354956" w:rsidRPr="00153DEA" w:rsidRDefault="00354956" w:rsidP="009C632C">
            <w:pPr>
              <w:rPr>
                <w:sz w:val="20"/>
              </w:rPr>
            </w:pPr>
          </w:p>
        </w:tc>
        <w:tc>
          <w:tcPr>
            <w:tcW w:w="684" w:type="dxa"/>
            <w:vAlign w:val="center"/>
          </w:tcPr>
          <w:p w:rsidR="00354956" w:rsidRPr="00153DEA" w:rsidRDefault="00354956" w:rsidP="009C632C">
            <w:pPr>
              <w:rPr>
                <w:sz w:val="20"/>
              </w:rPr>
            </w:pPr>
          </w:p>
        </w:tc>
        <w:tc>
          <w:tcPr>
            <w:tcW w:w="1953" w:type="dxa"/>
            <w:gridSpan w:val="2"/>
            <w:vAlign w:val="center"/>
          </w:tcPr>
          <w:p w:rsidR="00354956" w:rsidRPr="00153DEA" w:rsidRDefault="00354956" w:rsidP="009C632C">
            <w:pPr>
              <w:jc w:val="center"/>
              <w:rPr>
                <w:sz w:val="20"/>
              </w:rPr>
            </w:pPr>
          </w:p>
        </w:tc>
        <w:tc>
          <w:tcPr>
            <w:tcW w:w="344" w:type="dxa"/>
            <w:vAlign w:val="center"/>
          </w:tcPr>
          <w:p w:rsidR="00354956" w:rsidRPr="00153DEA" w:rsidRDefault="00354956" w:rsidP="009C632C">
            <w:pPr>
              <w:jc w:val="center"/>
              <w:rPr>
                <w:color w:val="000000"/>
                <w:sz w:val="20"/>
              </w:rPr>
            </w:pPr>
            <w:r w:rsidRPr="00153DEA">
              <w:rPr>
                <w:color w:val="000000"/>
                <w:sz w:val="20"/>
              </w:rPr>
              <w:t>В</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2" w:type="dxa"/>
            <w:vAlign w:val="center"/>
          </w:tcPr>
          <w:p w:rsidR="00354956" w:rsidRPr="00153DEA" w:rsidRDefault="00354956" w:rsidP="009C632C">
            <w:pPr>
              <w:jc w:val="center"/>
              <w:rPr>
                <w:sz w:val="20"/>
              </w:rPr>
            </w:pPr>
            <w:r w:rsidRPr="00153DEA">
              <w:rPr>
                <w:sz w:val="20"/>
              </w:rPr>
              <w:t>Р</w:t>
            </w:r>
          </w:p>
        </w:tc>
        <w:tc>
          <w:tcPr>
            <w:tcW w:w="321" w:type="dxa"/>
            <w:vAlign w:val="center"/>
          </w:tcPr>
          <w:p w:rsidR="00354956" w:rsidRPr="00153DEA" w:rsidRDefault="00354956" w:rsidP="009C632C">
            <w:pPr>
              <w:jc w:val="center"/>
              <w:rPr>
                <w:sz w:val="20"/>
              </w:rPr>
            </w:pPr>
            <w:r w:rsidRPr="00153DEA">
              <w:rPr>
                <w:sz w:val="20"/>
              </w:rPr>
              <w:t>Р</w:t>
            </w:r>
          </w:p>
        </w:tc>
        <w:tc>
          <w:tcPr>
            <w:tcW w:w="343" w:type="dxa"/>
            <w:vAlign w:val="center"/>
          </w:tcPr>
          <w:p w:rsidR="00354956" w:rsidRPr="00153DEA" w:rsidRDefault="00354956" w:rsidP="009C632C">
            <w:pPr>
              <w:jc w:val="center"/>
              <w:rPr>
                <w:sz w:val="20"/>
              </w:rPr>
            </w:pPr>
            <w:r w:rsidRPr="00153DEA">
              <w:rPr>
                <w:sz w:val="20"/>
              </w:rPr>
              <w:t>В</w:t>
            </w:r>
          </w:p>
        </w:tc>
        <w:tc>
          <w:tcPr>
            <w:tcW w:w="321"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П</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В</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В</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jc w:val="center"/>
              <w:rPr>
                <w:sz w:val="20"/>
              </w:rPr>
            </w:pPr>
            <w:r w:rsidRPr="00153DEA">
              <w:rPr>
                <w:sz w:val="20"/>
              </w:rPr>
              <w:t>Р</w:t>
            </w:r>
          </w:p>
        </w:tc>
        <w:tc>
          <w:tcPr>
            <w:tcW w:w="407" w:type="dxa"/>
            <w:vAlign w:val="center"/>
          </w:tcPr>
          <w:p w:rsidR="00354956" w:rsidRPr="00153DEA" w:rsidRDefault="00354956" w:rsidP="009C632C">
            <w:pPr>
              <w:rPr>
                <w:sz w:val="20"/>
              </w:rPr>
            </w:pPr>
            <w:r w:rsidRPr="00153DEA">
              <w:rPr>
                <w:sz w:val="20"/>
              </w:rPr>
              <w:t>Р</w:t>
            </w:r>
          </w:p>
        </w:tc>
        <w:tc>
          <w:tcPr>
            <w:tcW w:w="407" w:type="dxa"/>
            <w:vAlign w:val="center"/>
          </w:tcPr>
          <w:p w:rsidR="00354956" w:rsidRPr="00153DEA" w:rsidRDefault="00354956" w:rsidP="009C632C">
            <w:pPr>
              <w:rPr>
                <w:sz w:val="20"/>
              </w:rPr>
            </w:pPr>
            <w:r w:rsidRPr="00153DEA">
              <w:rPr>
                <w:sz w:val="20"/>
              </w:rPr>
              <w:t>В</w:t>
            </w:r>
          </w:p>
        </w:tc>
        <w:tc>
          <w:tcPr>
            <w:tcW w:w="407" w:type="dxa"/>
            <w:vAlign w:val="center"/>
          </w:tcPr>
          <w:p w:rsidR="00354956" w:rsidRPr="00153DEA" w:rsidRDefault="00354956" w:rsidP="009C632C">
            <w:pPr>
              <w:rPr>
                <w:sz w:val="20"/>
              </w:rPr>
            </w:pPr>
            <w:r w:rsidRPr="00153DEA">
              <w:rPr>
                <w:sz w:val="20"/>
              </w:rPr>
              <w:t>Р</w:t>
            </w:r>
          </w:p>
        </w:tc>
        <w:tc>
          <w:tcPr>
            <w:tcW w:w="741" w:type="dxa"/>
            <w:vAlign w:val="center"/>
          </w:tcPr>
          <w:p w:rsidR="00354956" w:rsidRPr="00153DEA" w:rsidRDefault="00354956" w:rsidP="009C632C">
            <w:pPr>
              <w:rPr>
                <w:sz w:val="20"/>
              </w:rPr>
            </w:pPr>
            <w:r w:rsidRPr="00153DEA">
              <w:rPr>
                <w:sz w:val="20"/>
              </w:rPr>
              <w:t>30</w:t>
            </w:r>
          </w:p>
        </w:tc>
      </w:tr>
      <w:tr w:rsidR="00354956" w:rsidRPr="00153DEA" w:rsidTr="009C632C">
        <w:tc>
          <w:tcPr>
            <w:tcW w:w="493" w:type="dxa"/>
            <w:tcBorders>
              <w:bottom w:val="single" w:sz="4" w:space="0" w:color="auto"/>
            </w:tcBorders>
            <w:vAlign w:val="center"/>
          </w:tcPr>
          <w:p w:rsidR="00354956" w:rsidRPr="00153DEA" w:rsidRDefault="00354956" w:rsidP="009C632C">
            <w:pPr>
              <w:rPr>
                <w:sz w:val="20"/>
              </w:rPr>
            </w:pPr>
          </w:p>
        </w:tc>
        <w:tc>
          <w:tcPr>
            <w:tcW w:w="684" w:type="dxa"/>
            <w:tcBorders>
              <w:bottom w:val="single" w:sz="4" w:space="0" w:color="auto"/>
            </w:tcBorders>
            <w:vAlign w:val="center"/>
          </w:tcPr>
          <w:p w:rsidR="00354956" w:rsidRPr="00153DEA" w:rsidRDefault="00354956" w:rsidP="009C632C">
            <w:pPr>
              <w:rPr>
                <w:sz w:val="20"/>
              </w:rPr>
            </w:pPr>
          </w:p>
        </w:tc>
        <w:tc>
          <w:tcPr>
            <w:tcW w:w="1953" w:type="dxa"/>
            <w:gridSpan w:val="2"/>
            <w:tcBorders>
              <w:bottom w:val="single" w:sz="4" w:space="0" w:color="auto"/>
            </w:tcBorders>
            <w:vAlign w:val="center"/>
          </w:tcPr>
          <w:p w:rsidR="00354956" w:rsidRPr="00153DEA" w:rsidRDefault="00354956" w:rsidP="009C632C">
            <w:pPr>
              <w:rPr>
                <w:sz w:val="20"/>
              </w:rPr>
            </w:pPr>
          </w:p>
        </w:tc>
        <w:tc>
          <w:tcPr>
            <w:tcW w:w="344" w:type="dxa"/>
            <w:tcBorders>
              <w:bottom w:val="single" w:sz="4" w:space="0" w:color="auto"/>
            </w:tcBorders>
            <w:vAlign w:val="center"/>
          </w:tcPr>
          <w:p w:rsidR="00354956" w:rsidRPr="00153DEA" w:rsidRDefault="00354956" w:rsidP="009C632C">
            <w:pPr>
              <w:jc w:val="center"/>
              <w:rPr>
                <w:color w:val="000000"/>
                <w:sz w:val="20"/>
              </w:rPr>
            </w:pPr>
            <w:r w:rsidRPr="00153DEA">
              <w:rPr>
                <w:color w:val="000000"/>
                <w:sz w:val="20"/>
              </w:rPr>
              <w:t>В</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2"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21"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343"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321"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П</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В</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jc w:val="cente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rPr>
                <w:sz w:val="20"/>
              </w:rPr>
            </w:pPr>
            <w:r w:rsidRPr="00153DEA">
              <w:rPr>
                <w:sz w:val="20"/>
              </w:rPr>
              <w:t>Р</w:t>
            </w:r>
          </w:p>
        </w:tc>
        <w:tc>
          <w:tcPr>
            <w:tcW w:w="407" w:type="dxa"/>
            <w:tcBorders>
              <w:bottom w:val="single" w:sz="4" w:space="0" w:color="auto"/>
            </w:tcBorders>
            <w:vAlign w:val="center"/>
          </w:tcPr>
          <w:p w:rsidR="00354956" w:rsidRPr="00153DEA" w:rsidRDefault="00354956" w:rsidP="009C632C">
            <w:pPr>
              <w:rPr>
                <w:sz w:val="20"/>
              </w:rPr>
            </w:pPr>
            <w:r w:rsidRPr="00153DEA">
              <w:rPr>
                <w:sz w:val="20"/>
              </w:rPr>
              <w:t>В</w:t>
            </w:r>
          </w:p>
        </w:tc>
        <w:tc>
          <w:tcPr>
            <w:tcW w:w="407" w:type="dxa"/>
            <w:tcBorders>
              <w:bottom w:val="single" w:sz="4" w:space="0" w:color="auto"/>
            </w:tcBorders>
            <w:vAlign w:val="center"/>
          </w:tcPr>
          <w:p w:rsidR="00354956" w:rsidRPr="00153DEA" w:rsidRDefault="00354956" w:rsidP="009C632C">
            <w:pPr>
              <w:rPr>
                <w:sz w:val="20"/>
              </w:rPr>
            </w:pPr>
            <w:r w:rsidRPr="00153DEA">
              <w:rPr>
                <w:sz w:val="20"/>
              </w:rPr>
              <w:t>Р</w:t>
            </w:r>
          </w:p>
        </w:tc>
        <w:tc>
          <w:tcPr>
            <w:tcW w:w="741" w:type="dxa"/>
            <w:tcBorders>
              <w:bottom w:val="single" w:sz="4" w:space="0" w:color="auto"/>
            </w:tcBorders>
            <w:vAlign w:val="center"/>
          </w:tcPr>
          <w:p w:rsidR="00354956" w:rsidRPr="00153DEA" w:rsidRDefault="00354956" w:rsidP="009C632C">
            <w:pPr>
              <w:rPr>
                <w:sz w:val="20"/>
              </w:rPr>
            </w:pPr>
            <w:r w:rsidRPr="00153DEA">
              <w:rPr>
                <w:sz w:val="20"/>
              </w:rPr>
              <w:t>30</w:t>
            </w:r>
          </w:p>
        </w:tc>
      </w:tr>
      <w:tr w:rsidR="00354956" w:rsidRPr="00153DEA" w:rsidTr="009C632C">
        <w:tc>
          <w:tcPr>
            <w:tcW w:w="493" w:type="dxa"/>
            <w:tcBorders>
              <w:top w:val="single" w:sz="4" w:space="0" w:color="auto"/>
              <w:left w:val="single" w:sz="4" w:space="0" w:color="auto"/>
              <w:bottom w:val="nil"/>
              <w:right w:val="nil"/>
            </w:tcBorders>
            <w:vAlign w:val="center"/>
          </w:tcPr>
          <w:p w:rsidR="00354956" w:rsidRPr="00153DEA" w:rsidRDefault="00354956" w:rsidP="009C632C">
            <w:pPr>
              <w:rPr>
                <w:sz w:val="20"/>
              </w:rPr>
            </w:pPr>
          </w:p>
        </w:tc>
        <w:tc>
          <w:tcPr>
            <w:tcW w:w="684" w:type="dxa"/>
            <w:tcBorders>
              <w:top w:val="single" w:sz="4" w:space="0" w:color="auto"/>
              <w:left w:val="nil"/>
              <w:bottom w:val="nil"/>
              <w:right w:val="nil"/>
            </w:tcBorders>
            <w:vAlign w:val="center"/>
          </w:tcPr>
          <w:p w:rsidR="00354956" w:rsidRPr="00153DEA" w:rsidRDefault="00354956" w:rsidP="009C632C">
            <w:pPr>
              <w:rPr>
                <w:sz w:val="20"/>
              </w:rPr>
            </w:pPr>
          </w:p>
        </w:tc>
        <w:tc>
          <w:tcPr>
            <w:tcW w:w="1189" w:type="dxa"/>
            <w:tcBorders>
              <w:top w:val="single" w:sz="4" w:space="0" w:color="auto"/>
              <w:left w:val="nil"/>
              <w:bottom w:val="nil"/>
              <w:right w:val="nil"/>
            </w:tcBorders>
            <w:vAlign w:val="center"/>
          </w:tcPr>
          <w:p w:rsidR="00354956" w:rsidRPr="00153DEA" w:rsidRDefault="00354956" w:rsidP="009C632C">
            <w:pPr>
              <w:rPr>
                <w:sz w:val="20"/>
              </w:rPr>
            </w:pPr>
          </w:p>
        </w:tc>
        <w:tc>
          <w:tcPr>
            <w:tcW w:w="764" w:type="dxa"/>
            <w:tcBorders>
              <w:top w:val="single" w:sz="4" w:space="0" w:color="auto"/>
              <w:left w:val="nil"/>
              <w:bottom w:val="nil"/>
              <w:right w:val="nil"/>
            </w:tcBorders>
            <w:vAlign w:val="center"/>
          </w:tcPr>
          <w:p w:rsidR="00354956" w:rsidRPr="00153DEA" w:rsidRDefault="00354956" w:rsidP="009C632C">
            <w:pPr>
              <w:rPr>
                <w:sz w:val="20"/>
              </w:rPr>
            </w:pPr>
          </w:p>
        </w:tc>
        <w:tc>
          <w:tcPr>
            <w:tcW w:w="344"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2" w:type="dxa"/>
            <w:tcBorders>
              <w:top w:val="single" w:sz="4" w:space="0" w:color="auto"/>
              <w:left w:val="nil"/>
              <w:bottom w:val="nil"/>
              <w:right w:val="nil"/>
            </w:tcBorders>
            <w:vAlign w:val="center"/>
          </w:tcPr>
          <w:p w:rsidR="00354956" w:rsidRPr="00153DEA" w:rsidRDefault="00354956" w:rsidP="009C632C">
            <w:pPr>
              <w:rPr>
                <w:sz w:val="20"/>
              </w:rPr>
            </w:pPr>
          </w:p>
        </w:tc>
        <w:tc>
          <w:tcPr>
            <w:tcW w:w="321" w:type="dxa"/>
            <w:tcBorders>
              <w:top w:val="single" w:sz="4" w:space="0" w:color="auto"/>
              <w:left w:val="nil"/>
              <w:bottom w:val="nil"/>
              <w:right w:val="nil"/>
            </w:tcBorders>
            <w:vAlign w:val="center"/>
          </w:tcPr>
          <w:p w:rsidR="00354956" w:rsidRPr="00153DEA" w:rsidRDefault="00354956" w:rsidP="009C632C">
            <w:pPr>
              <w:rPr>
                <w:sz w:val="20"/>
              </w:rPr>
            </w:pPr>
          </w:p>
        </w:tc>
        <w:tc>
          <w:tcPr>
            <w:tcW w:w="343" w:type="dxa"/>
            <w:tcBorders>
              <w:top w:val="single" w:sz="4" w:space="0" w:color="auto"/>
              <w:left w:val="nil"/>
              <w:bottom w:val="nil"/>
              <w:right w:val="nil"/>
            </w:tcBorders>
            <w:vAlign w:val="center"/>
          </w:tcPr>
          <w:p w:rsidR="00354956" w:rsidRPr="00153DEA" w:rsidRDefault="00354956" w:rsidP="009C632C">
            <w:pPr>
              <w:rPr>
                <w:sz w:val="20"/>
              </w:rPr>
            </w:pPr>
          </w:p>
        </w:tc>
        <w:tc>
          <w:tcPr>
            <w:tcW w:w="321"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nil"/>
            </w:tcBorders>
            <w:vAlign w:val="center"/>
          </w:tcPr>
          <w:p w:rsidR="00354956" w:rsidRPr="00153DEA" w:rsidRDefault="00354956" w:rsidP="009C632C">
            <w:pPr>
              <w:rPr>
                <w:sz w:val="20"/>
              </w:rPr>
            </w:pPr>
          </w:p>
        </w:tc>
        <w:tc>
          <w:tcPr>
            <w:tcW w:w="407" w:type="dxa"/>
            <w:tcBorders>
              <w:top w:val="single" w:sz="4" w:space="0" w:color="auto"/>
              <w:left w:val="nil"/>
              <w:bottom w:val="nil"/>
              <w:right w:val="single" w:sz="4" w:space="0" w:color="auto"/>
            </w:tcBorders>
            <w:vAlign w:val="center"/>
          </w:tcPr>
          <w:p w:rsidR="00354956" w:rsidRPr="00153DEA" w:rsidRDefault="00354956" w:rsidP="009C632C">
            <w:pPr>
              <w:rPr>
                <w:sz w:val="20"/>
              </w:rPr>
            </w:pPr>
          </w:p>
        </w:tc>
        <w:tc>
          <w:tcPr>
            <w:tcW w:w="4477" w:type="dxa"/>
            <w:gridSpan w:val="11"/>
            <w:tcBorders>
              <w:top w:val="single" w:sz="4" w:space="0" w:color="auto"/>
              <w:left w:val="single" w:sz="4" w:space="0" w:color="auto"/>
            </w:tcBorders>
            <w:vAlign w:val="center"/>
          </w:tcPr>
          <w:p w:rsidR="00354956" w:rsidRDefault="00354956" w:rsidP="009C632C">
            <w:pPr>
              <w:rPr>
                <w:sz w:val="20"/>
              </w:rPr>
            </w:pPr>
            <w:r w:rsidRPr="00AD4883">
              <w:rPr>
                <w:sz w:val="20"/>
                <w:lang w:val="en-US"/>
              </w:rPr>
              <w:t>Total</w:t>
            </w:r>
            <w:r w:rsidRPr="00244671">
              <w:rPr>
                <w:sz w:val="20"/>
              </w:rPr>
              <w:t xml:space="preserve"> </w:t>
            </w:r>
            <w:r w:rsidRPr="00AD4883">
              <w:rPr>
                <w:sz w:val="20"/>
                <w:lang w:val="en-US"/>
              </w:rPr>
              <w:t>per</w:t>
            </w:r>
            <w:r w:rsidRPr="00244671">
              <w:rPr>
                <w:sz w:val="20"/>
              </w:rPr>
              <w:t xml:space="preserve"> </w:t>
            </w:r>
            <w:r w:rsidRPr="00AD4883">
              <w:rPr>
                <w:sz w:val="20"/>
                <w:lang w:val="en-US"/>
              </w:rPr>
              <w:t>month</w:t>
            </w:r>
            <w:r w:rsidRPr="00244671">
              <w:rPr>
                <w:sz w:val="20"/>
              </w:rPr>
              <w:t xml:space="preserve">, </w:t>
            </w:r>
            <w:r w:rsidRPr="00AD4883">
              <w:rPr>
                <w:sz w:val="20"/>
                <w:lang w:val="en-US"/>
              </w:rPr>
              <w:t>man</w:t>
            </w:r>
            <w:r w:rsidRPr="00244671">
              <w:rPr>
                <w:sz w:val="20"/>
              </w:rPr>
              <w:t>×</w:t>
            </w:r>
            <w:r w:rsidRPr="00AD4883">
              <w:rPr>
                <w:sz w:val="20"/>
                <w:lang w:val="en-US"/>
              </w:rPr>
              <w:t>days</w:t>
            </w:r>
            <w:r w:rsidRPr="00244671">
              <w:rPr>
                <w:sz w:val="20"/>
              </w:rPr>
              <w:t xml:space="preserve"> </w:t>
            </w:r>
          </w:p>
          <w:p w:rsidR="00354956" w:rsidRPr="00153DEA" w:rsidRDefault="00354956" w:rsidP="009C632C">
            <w:pPr>
              <w:rPr>
                <w:sz w:val="20"/>
              </w:rPr>
            </w:pPr>
            <w:r w:rsidRPr="00153DEA">
              <w:rPr>
                <w:sz w:val="20"/>
              </w:rPr>
              <w:lastRenderedPageBreak/>
              <w:t>Итого за месяц, человеко×дней</w:t>
            </w:r>
          </w:p>
        </w:tc>
        <w:tc>
          <w:tcPr>
            <w:tcW w:w="741" w:type="dxa"/>
            <w:tcBorders>
              <w:top w:val="single" w:sz="4" w:space="0" w:color="auto"/>
            </w:tcBorders>
            <w:vAlign w:val="center"/>
          </w:tcPr>
          <w:p w:rsidR="00354956" w:rsidRPr="00153DEA" w:rsidRDefault="00354956" w:rsidP="009C632C">
            <w:pPr>
              <w:rPr>
                <w:sz w:val="20"/>
              </w:rPr>
            </w:pPr>
            <w:r w:rsidRPr="00153DEA">
              <w:rPr>
                <w:sz w:val="20"/>
              </w:rPr>
              <w:lastRenderedPageBreak/>
              <w:t>60</w:t>
            </w:r>
          </w:p>
        </w:tc>
      </w:tr>
      <w:tr w:rsidR="00354956" w:rsidRPr="00153DEA" w:rsidTr="009C632C">
        <w:tc>
          <w:tcPr>
            <w:tcW w:w="493" w:type="dxa"/>
            <w:tcBorders>
              <w:top w:val="nil"/>
              <w:left w:val="single" w:sz="4" w:space="0" w:color="auto"/>
              <w:bottom w:val="single" w:sz="4" w:space="0" w:color="auto"/>
              <w:right w:val="nil"/>
            </w:tcBorders>
            <w:vAlign w:val="center"/>
          </w:tcPr>
          <w:p w:rsidR="00354956" w:rsidRPr="00153DEA" w:rsidRDefault="00354956" w:rsidP="009C632C">
            <w:pPr>
              <w:rPr>
                <w:sz w:val="20"/>
              </w:rPr>
            </w:pPr>
          </w:p>
        </w:tc>
        <w:tc>
          <w:tcPr>
            <w:tcW w:w="684" w:type="dxa"/>
            <w:tcBorders>
              <w:top w:val="nil"/>
              <w:left w:val="nil"/>
              <w:bottom w:val="single" w:sz="4" w:space="0" w:color="auto"/>
              <w:right w:val="nil"/>
            </w:tcBorders>
            <w:vAlign w:val="center"/>
          </w:tcPr>
          <w:p w:rsidR="00354956" w:rsidRPr="00153DEA" w:rsidRDefault="00354956" w:rsidP="009C632C">
            <w:pPr>
              <w:rPr>
                <w:sz w:val="20"/>
              </w:rPr>
            </w:pPr>
          </w:p>
        </w:tc>
        <w:tc>
          <w:tcPr>
            <w:tcW w:w="1189" w:type="dxa"/>
            <w:tcBorders>
              <w:top w:val="nil"/>
              <w:left w:val="nil"/>
              <w:bottom w:val="single" w:sz="4" w:space="0" w:color="auto"/>
              <w:right w:val="nil"/>
            </w:tcBorders>
            <w:vAlign w:val="center"/>
          </w:tcPr>
          <w:p w:rsidR="00354956" w:rsidRPr="00153DEA" w:rsidRDefault="00354956" w:rsidP="009C632C">
            <w:pPr>
              <w:rPr>
                <w:sz w:val="20"/>
              </w:rPr>
            </w:pPr>
          </w:p>
        </w:tc>
        <w:tc>
          <w:tcPr>
            <w:tcW w:w="764" w:type="dxa"/>
            <w:tcBorders>
              <w:top w:val="nil"/>
              <w:left w:val="nil"/>
              <w:bottom w:val="single" w:sz="4" w:space="0" w:color="auto"/>
              <w:right w:val="nil"/>
            </w:tcBorders>
            <w:vAlign w:val="center"/>
          </w:tcPr>
          <w:p w:rsidR="00354956" w:rsidRPr="00153DEA" w:rsidRDefault="00354956" w:rsidP="009C632C">
            <w:pPr>
              <w:rPr>
                <w:sz w:val="20"/>
              </w:rPr>
            </w:pPr>
          </w:p>
        </w:tc>
        <w:tc>
          <w:tcPr>
            <w:tcW w:w="344"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2" w:type="dxa"/>
            <w:tcBorders>
              <w:top w:val="nil"/>
              <w:left w:val="nil"/>
              <w:bottom w:val="single" w:sz="4" w:space="0" w:color="auto"/>
              <w:right w:val="nil"/>
            </w:tcBorders>
            <w:vAlign w:val="center"/>
          </w:tcPr>
          <w:p w:rsidR="00354956" w:rsidRPr="00153DEA" w:rsidRDefault="00354956" w:rsidP="009C632C">
            <w:pPr>
              <w:rPr>
                <w:sz w:val="20"/>
              </w:rPr>
            </w:pPr>
          </w:p>
        </w:tc>
        <w:tc>
          <w:tcPr>
            <w:tcW w:w="321" w:type="dxa"/>
            <w:tcBorders>
              <w:top w:val="nil"/>
              <w:left w:val="nil"/>
              <w:bottom w:val="single" w:sz="4" w:space="0" w:color="auto"/>
              <w:right w:val="nil"/>
            </w:tcBorders>
            <w:vAlign w:val="center"/>
          </w:tcPr>
          <w:p w:rsidR="00354956" w:rsidRPr="00153DEA" w:rsidRDefault="00354956" w:rsidP="009C632C">
            <w:pPr>
              <w:rPr>
                <w:sz w:val="20"/>
              </w:rPr>
            </w:pPr>
          </w:p>
        </w:tc>
        <w:tc>
          <w:tcPr>
            <w:tcW w:w="343" w:type="dxa"/>
            <w:tcBorders>
              <w:top w:val="nil"/>
              <w:left w:val="nil"/>
              <w:bottom w:val="single" w:sz="4" w:space="0" w:color="auto"/>
              <w:right w:val="nil"/>
            </w:tcBorders>
            <w:vAlign w:val="center"/>
          </w:tcPr>
          <w:p w:rsidR="00354956" w:rsidRPr="00153DEA" w:rsidRDefault="00354956" w:rsidP="009C632C">
            <w:pPr>
              <w:rPr>
                <w:sz w:val="20"/>
              </w:rPr>
            </w:pPr>
          </w:p>
        </w:tc>
        <w:tc>
          <w:tcPr>
            <w:tcW w:w="321"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nil"/>
            </w:tcBorders>
            <w:vAlign w:val="center"/>
          </w:tcPr>
          <w:p w:rsidR="00354956" w:rsidRPr="00153DEA" w:rsidRDefault="00354956" w:rsidP="009C632C">
            <w:pPr>
              <w:rPr>
                <w:sz w:val="20"/>
              </w:rPr>
            </w:pPr>
          </w:p>
        </w:tc>
        <w:tc>
          <w:tcPr>
            <w:tcW w:w="407" w:type="dxa"/>
            <w:tcBorders>
              <w:top w:val="nil"/>
              <w:left w:val="nil"/>
              <w:bottom w:val="single" w:sz="4" w:space="0" w:color="auto"/>
              <w:right w:val="single" w:sz="4" w:space="0" w:color="auto"/>
            </w:tcBorders>
            <w:vAlign w:val="center"/>
          </w:tcPr>
          <w:p w:rsidR="00354956" w:rsidRPr="00153DEA" w:rsidRDefault="00354956" w:rsidP="009C632C">
            <w:pPr>
              <w:rPr>
                <w:sz w:val="20"/>
              </w:rPr>
            </w:pPr>
          </w:p>
        </w:tc>
        <w:tc>
          <w:tcPr>
            <w:tcW w:w="4477" w:type="dxa"/>
            <w:gridSpan w:val="11"/>
            <w:tcBorders>
              <w:left w:val="single" w:sz="4" w:space="0" w:color="auto"/>
              <w:bottom w:val="single" w:sz="4" w:space="0" w:color="auto"/>
            </w:tcBorders>
            <w:vAlign w:val="center"/>
          </w:tcPr>
          <w:p w:rsidR="00354956" w:rsidRDefault="00354956" w:rsidP="009C632C">
            <w:pPr>
              <w:rPr>
                <w:sz w:val="20"/>
              </w:rPr>
            </w:pPr>
            <w:r w:rsidRPr="00AD4883">
              <w:rPr>
                <w:sz w:val="20"/>
                <w:lang w:val="en-US"/>
              </w:rPr>
              <w:t>Total</w:t>
            </w:r>
            <w:r w:rsidRPr="00244671">
              <w:rPr>
                <w:sz w:val="20"/>
              </w:rPr>
              <w:t xml:space="preserve"> </w:t>
            </w:r>
            <w:r w:rsidRPr="00AD4883">
              <w:rPr>
                <w:sz w:val="20"/>
                <w:lang w:val="en-US"/>
              </w:rPr>
              <w:t>per</w:t>
            </w:r>
            <w:r w:rsidRPr="00244671">
              <w:rPr>
                <w:sz w:val="20"/>
              </w:rPr>
              <w:t xml:space="preserve"> </w:t>
            </w:r>
            <w:r w:rsidRPr="00AD4883">
              <w:rPr>
                <w:sz w:val="20"/>
                <w:lang w:val="en-US"/>
              </w:rPr>
              <w:t>month</w:t>
            </w:r>
            <w:r w:rsidRPr="00244671">
              <w:rPr>
                <w:sz w:val="20"/>
              </w:rPr>
              <w:t xml:space="preserve">, </w:t>
            </w:r>
            <w:r w:rsidRPr="00AD4883">
              <w:rPr>
                <w:sz w:val="20"/>
                <w:lang w:val="en-US"/>
              </w:rPr>
              <w:t>man</w:t>
            </w:r>
            <w:r w:rsidRPr="00244671">
              <w:rPr>
                <w:sz w:val="20"/>
              </w:rPr>
              <w:t>×</w:t>
            </w:r>
            <w:r w:rsidRPr="00AD4883">
              <w:rPr>
                <w:sz w:val="20"/>
                <w:lang w:val="en-US"/>
              </w:rPr>
              <w:t>months</w:t>
            </w:r>
            <w:r w:rsidRPr="00244671">
              <w:rPr>
                <w:sz w:val="20"/>
              </w:rPr>
              <w:t xml:space="preserve"> </w:t>
            </w:r>
          </w:p>
          <w:p w:rsidR="00354956" w:rsidRPr="00153DEA" w:rsidRDefault="00354956" w:rsidP="009C632C">
            <w:pPr>
              <w:rPr>
                <w:sz w:val="20"/>
              </w:rPr>
            </w:pPr>
            <w:r w:rsidRPr="00153DEA">
              <w:rPr>
                <w:sz w:val="20"/>
              </w:rPr>
              <w:t>Итого за месяц, человеко×месяцев</w:t>
            </w:r>
          </w:p>
        </w:tc>
        <w:tc>
          <w:tcPr>
            <w:tcW w:w="741" w:type="dxa"/>
            <w:tcBorders>
              <w:bottom w:val="single" w:sz="4" w:space="0" w:color="auto"/>
            </w:tcBorders>
            <w:vAlign w:val="center"/>
          </w:tcPr>
          <w:p w:rsidR="00354956" w:rsidRPr="00153DEA" w:rsidRDefault="00354956" w:rsidP="009C632C">
            <w:pPr>
              <w:rPr>
                <w:sz w:val="20"/>
              </w:rPr>
            </w:pPr>
            <w:r w:rsidRPr="00153DEA">
              <w:rPr>
                <w:sz w:val="20"/>
              </w:rPr>
              <w:t>2,00</w:t>
            </w:r>
          </w:p>
        </w:tc>
      </w:tr>
    </w:tbl>
    <w:p w:rsidR="00354956" w:rsidRDefault="00354956" w:rsidP="00354956"/>
    <w:p w:rsidR="00354956" w:rsidRDefault="00354956" w:rsidP="00354956"/>
    <w:tbl>
      <w:tblPr>
        <w:tblW w:w="0" w:type="auto"/>
        <w:tblLook w:val="04A0"/>
      </w:tblPr>
      <w:tblGrid>
        <w:gridCol w:w="7077"/>
        <w:gridCol w:w="543"/>
        <w:gridCol w:w="6936"/>
      </w:tblGrid>
      <w:tr w:rsidR="00354956" w:rsidRPr="00C45E9C" w:rsidTr="009C632C">
        <w:tc>
          <w:tcPr>
            <w:tcW w:w="7479" w:type="dxa"/>
            <w:shd w:val="clear" w:color="auto" w:fill="auto"/>
          </w:tcPr>
          <w:p w:rsidR="00354956" w:rsidRPr="00C45E9C" w:rsidRDefault="00354956" w:rsidP="009C632C">
            <w:pPr>
              <w:rPr>
                <w:b/>
                <w:bCs/>
                <w:lang w:val="en-US"/>
              </w:rPr>
            </w:pPr>
            <w:r w:rsidRPr="00C45E9C">
              <w:rPr>
                <w:b/>
                <w:bCs/>
                <w:lang w:val="en-US"/>
              </w:rPr>
              <w:t>Legend in time sheet:</w:t>
            </w:r>
          </w:p>
          <w:p w:rsidR="00354956" w:rsidRPr="00C45E9C" w:rsidRDefault="00354956" w:rsidP="009C632C">
            <w:pPr>
              <w:spacing w:before="120"/>
              <w:rPr>
                <w:lang w:val="en-US"/>
              </w:rPr>
            </w:pPr>
            <w:r w:rsidRPr="00C45E9C">
              <w:rPr>
                <w:b/>
              </w:rPr>
              <w:t>Р</w:t>
            </w:r>
            <w:r w:rsidRPr="00C45E9C">
              <w:rPr>
                <w:lang w:val="en-US"/>
              </w:rPr>
              <w:t xml:space="preserve"> - working days in IRI, </w:t>
            </w:r>
            <w:r w:rsidRPr="00C45E9C">
              <w:rPr>
                <w:b/>
              </w:rPr>
              <w:t>В</w:t>
            </w:r>
            <w:r w:rsidRPr="00C45E9C">
              <w:rPr>
                <w:lang w:val="en-US"/>
              </w:rPr>
              <w:t xml:space="preserve"> - days off in IRI, </w:t>
            </w:r>
            <w:r w:rsidRPr="00C45E9C">
              <w:rPr>
                <w:b/>
              </w:rPr>
              <w:t>П</w:t>
            </w:r>
            <w:r w:rsidRPr="00C45E9C">
              <w:rPr>
                <w:lang w:val="en-US"/>
              </w:rPr>
              <w:t xml:space="preserve"> - holidays in IRI, </w:t>
            </w:r>
            <w:r w:rsidRPr="00C45E9C">
              <w:rPr>
                <w:b/>
              </w:rPr>
              <w:t>О</w:t>
            </w:r>
            <w:r w:rsidRPr="00C45E9C">
              <w:rPr>
                <w:lang w:val="en-US"/>
              </w:rPr>
              <w:t xml:space="preserve"> - leave, </w:t>
            </w:r>
            <w:r w:rsidRPr="00C45E9C">
              <w:rPr>
                <w:b/>
              </w:rPr>
              <w:t>Б</w:t>
            </w:r>
            <w:r w:rsidRPr="00C45E9C">
              <w:rPr>
                <w:lang w:val="en-US"/>
              </w:rPr>
              <w:t xml:space="preserve"> - Sick note, </w:t>
            </w:r>
            <w:r w:rsidRPr="00C45E9C">
              <w:rPr>
                <w:b/>
              </w:rPr>
              <w:t>К</w:t>
            </w:r>
            <w:r w:rsidRPr="00C45E9C">
              <w:rPr>
                <w:lang w:val="en-US"/>
              </w:rPr>
              <w:t xml:space="preserve"> - being on mission, </w:t>
            </w:r>
            <w:r w:rsidRPr="00C45E9C">
              <w:rPr>
                <w:b/>
              </w:rPr>
              <w:t>Н</w:t>
            </w:r>
            <w:r w:rsidRPr="00C45E9C">
              <w:rPr>
                <w:lang w:val="en-US"/>
              </w:rPr>
              <w:t xml:space="preserve"> - half-day.</w:t>
            </w:r>
          </w:p>
          <w:p w:rsidR="00354956" w:rsidRPr="00C45E9C" w:rsidRDefault="00354956" w:rsidP="009C632C">
            <w:pPr>
              <w:rPr>
                <w:lang w:val="en-US"/>
              </w:rPr>
            </w:pPr>
          </w:p>
          <w:p w:rsidR="00354956" w:rsidRPr="00C45E9C" w:rsidRDefault="00354956" w:rsidP="009C632C">
            <w:pPr>
              <w:spacing w:before="120"/>
              <w:jc w:val="both"/>
              <w:rPr>
                <w:lang w:val="en-US"/>
              </w:rPr>
            </w:pPr>
            <w:r w:rsidRPr="00C45E9C">
              <w:rPr>
                <w:lang w:val="en-US"/>
              </w:rPr>
              <w:t>Hours worked by the Contractor’s personnel are recorded into the time sheet on the basis of the weekly data of electronic system of access to BNPP-1. In case of this system failure the time worked by the Contractor’s personnel is confirmed by managers of  BNPP subdivisions.</w:t>
            </w:r>
          </w:p>
          <w:p w:rsidR="00354956" w:rsidRPr="00C45E9C" w:rsidRDefault="00354956" w:rsidP="009C632C">
            <w:pPr>
              <w:rPr>
                <w:b/>
                <w:bCs/>
                <w:lang w:val="en-US"/>
              </w:rPr>
            </w:pPr>
            <w:r w:rsidRPr="00C45E9C">
              <w:rPr>
                <w:lang w:val="en-US"/>
              </w:rPr>
              <w:t>Number of days IRI is determined by the method of division of total number of man/hours of a specialist of the Contractor staying in IRI, according to time sheet, by the normative number of hours in the specific month. Determination procedure of normative number of hours is described in Appendix No. 16 to the Contract.</w:t>
            </w:r>
          </w:p>
        </w:tc>
        <w:tc>
          <w:tcPr>
            <w:tcW w:w="567" w:type="dxa"/>
            <w:shd w:val="clear" w:color="auto" w:fill="auto"/>
          </w:tcPr>
          <w:p w:rsidR="00354956" w:rsidRPr="00C45E9C" w:rsidRDefault="00354956" w:rsidP="009C632C">
            <w:pPr>
              <w:rPr>
                <w:b/>
                <w:bCs/>
                <w:lang w:val="en-US"/>
              </w:rPr>
            </w:pPr>
          </w:p>
        </w:tc>
        <w:tc>
          <w:tcPr>
            <w:tcW w:w="7306" w:type="dxa"/>
            <w:shd w:val="clear" w:color="auto" w:fill="auto"/>
          </w:tcPr>
          <w:p w:rsidR="00354956" w:rsidRDefault="00354956" w:rsidP="009C632C">
            <w:r w:rsidRPr="00C45E9C">
              <w:rPr>
                <w:b/>
                <w:bCs/>
              </w:rPr>
              <w:t>Обозначения в табеле:</w:t>
            </w:r>
          </w:p>
          <w:p w:rsidR="00354956" w:rsidRDefault="00354956" w:rsidP="009C632C">
            <w:pPr>
              <w:spacing w:before="120"/>
            </w:pPr>
            <w:r w:rsidRPr="00C45E9C">
              <w:rPr>
                <w:b/>
              </w:rPr>
              <w:t>Р</w:t>
            </w:r>
            <w:r>
              <w:t xml:space="preserve"> - рабочие дни в ИРИ, </w:t>
            </w:r>
            <w:r w:rsidRPr="00C45E9C">
              <w:rPr>
                <w:b/>
              </w:rPr>
              <w:t>В</w:t>
            </w:r>
            <w:r>
              <w:t xml:space="preserve"> - выходные дни в ИРИ, </w:t>
            </w:r>
            <w:r w:rsidRPr="00C45E9C">
              <w:rPr>
                <w:b/>
              </w:rPr>
              <w:t>П</w:t>
            </w:r>
            <w:r>
              <w:t xml:space="preserve"> - праздничные дни в ИРИ, </w:t>
            </w:r>
            <w:r w:rsidRPr="00C45E9C">
              <w:rPr>
                <w:b/>
              </w:rPr>
              <w:t>О</w:t>
            </w:r>
            <w:r>
              <w:t xml:space="preserve"> - отпуск, </w:t>
            </w:r>
            <w:r w:rsidRPr="00C45E9C">
              <w:rPr>
                <w:b/>
              </w:rPr>
              <w:t>Б</w:t>
            </w:r>
            <w:r>
              <w:t xml:space="preserve"> - больничный, </w:t>
            </w:r>
            <w:r w:rsidRPr="00C45E9C">
              <w:rPr>
                <w:b/>
              </w:rPr>
              <w:t>К</w:t>
            </w:r>
            <w:r>
              <w:t xml:space="preserve"> - командировка, </w:t>
            </w:r>
            <w:r w:rsidRPr="00C45E9C">
              <w:rPr>
                <w:b/>
              </w:rPr>
              <w:t>Н</w:t>
            </w:r>
            <w:r>
              <w:t xml:space="preserve"> - неполный день.</w:t>
            </w:r>
          </w:p>
          <w:p w:rsidR="00354956" w:rsidRDefault="00354956" w:rsidP="009C632C">
            <w:pPr>
              <w:spacing w:before="120"/>
              <w:jc w:val="both"/>
            </w:pPr>
            <w:r>
              <w:t>В Табель заносятся  отработанные персоналом часы на основании еженедельных данных электронной системы прохода на АЭС. В случае сбоя этой системы отработанное специалистами Подрядчика время подтверждается руководителями структурных подразделений BNPP.</w:t>
            </w:r>
          </w:p>
          <w:p w:rsidR="00354956" w:rsidRPr="00C45E9C" w:rsidRDefault="00354956" w:rsidP="009C632C">
            <w:pPr>
              <w:rPr>
                <w:b/>
                <w:bCs/>
              </w:rPr>
            </w:pPr>
            <w:r>
              <w:t xml:space="preserve">Количество дней ИРИ определяются методом деления суммарного количества человеко-часов нахождения специалиста Подрядчика в ИРИ, согласно Табелю, на нормативное количество часов в данном конкретном месяце. Порядок определения нормативного количества часов </w:t>
            </w:r>
            <w:r w:rsidRPr="00A44480">
              <w:t>определяется в Приложении № 16 к Контракту.</w:t>
            </w:r>
          </w:p>
        </w:tc>
      </w:tr>
    </w:tbl>
    <w:p w:rsidR="00354956" w:rsidRDefault="00354956" w:rsidP="00354956">
      <w:pPr>
        <w:rPr>
          <w:b/>
          <w:bCs/>
          <w:color w:val="000000"/>
        </w:rPr>
      </w:pPr>
    </w:p>
    <w:p w:rsidR="00354956" w:rsidRPr="00C444C9" w:rsidRDefault="00354956" w:rsidP="00354956">
      <w:pPr>
        <w:rPr>
          <w:b/>
          <w:bCs/>
          <w:color w:val="000000"/>
          <w:lang w:val="en-US"/>
        </w:rPr>
      </w:pPr>
      <w:r w:rsidRPr="00C444C9">
        <w:rPr>
          <w:b/>
          <w:bCs/>
          <w:color w:val="000000"/>
          <w:lang w:val="en-US"/>
        </w:rPr>
        <w:t xml:space="preserve">Authorized representative of the Principal </w:t>
      </w:r>
      <w:r w:rsidRPr="00C444C9">
        <w:rPr>
          <w:b/>
          <w:bCs/>
          <w:color w:val="000000"/>
          <w:lang w:val="en-US"/>
        </w:rPr>
        <w:tab/>
      </w:r>
      <w:r w:rsidRPr="00C444C9">
        <w:rPr>
          <w:b/>
          <w:bCs/>
          <w:color w:val="000000"/>
          <w:lang w:val="en-US"/>
        </w:rPr>
        <w:tab/>
      </w:r>
      <w:r w:rsidRPr="00C444C9">
        <w:rPr>
          <w:b/>
          <w:bCs/>
          <w:color w:val="000000"/>
          <w:lang w:val="en-US"/>
        </w:rPr>
        <w:tab/>
      </w:r>
      <w:r w:rsidRPr="00C444C9">
        <w:rPr>
          <w:b/>
          <w:bCs/>
          <w:color w:val="000000"/>
          <w:lang w:val="en-US"/>
        </w:rPr>
        <w:tab/>
      </w:r>
      <w:r w:rsidRPr="00C444C9">
        <w:rPr>
          <w:b/>
          <w:bCs/>
          <w:color w:val="000000"/>
          <w:lang w:val="en-US"/>
        </w:rPr>
        <w:tab/>
      </w:r>
      <w:r w:rsidRPr="00C444C9">
        <w:rPr>
          <w:b/>
          <w:bCs/>
          <w:color w:val="000000"/>
          <w:lang w:val="en-US"/>
        </w:rPr>
        <w:tab/>
      </w:r>
      <w:r w:rsidRPr="00C444C9">
        <w:rPr>
          <w:b/>
          <w:bCs/>
          <w:color w:val="000000"/>
          <w:lang w:val="en-US"/>
        </w:rPr>
        <w:tab/>
      </w:r>
      <w:r w:rsidRPr="00C444C9">
        <w:rPr>
          <w:b/>
          <w:bCs/>
          <w:color w:val="000000"/>
          <w:lang w:val="en-US"/>
        </w:rPr>
        <w:tab/>
        <w:t>Authorized representative of the Contractor</w:t>
      </w:r>
    </w:p>
    <w:p w:rsidR="00354956" w:rsidRDefault="00354956" w:rsidP="00354956">
      <w:pPr>
        <w:rPr>
          <w:b/>
          <w:bCs/>
          <w:color w:val="000000"/>
        </w:rPr>
      </w:pPr>
      <w:r>
        <w:rPr>
          <w:b/>
          <w:bCs/>
          <w:color w:val="000000"/>
        </w:rPr>
        <w:t>Полномочный представитель Заказчика</w:t>
      </w:r>
      <w:r w:rsidRPr="00C43776">
        <w:rPr>
          <w:b/>
          <w:bCs/>
          <w:color w:val="000000"/>
        </w:rPr>
        <w:t xml:space="preserve"> </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Полномочный представитель Подрядчика</w:t>
      </w:r>
    </w:p>
    <w:p w:rsidR="00354956" w:rsidRPr="00354956" w:rsidRDefault="00901163" w:rsidP="00354956">
      <w:pPr>
        <w:spacing w:before="120" w:after="120"/>
        <w:rPr>
          <w:b/>
          <w:bCs/>
          <w:lang w:val="en-US"/>
        </w:rPr>
      </w:pPr>
      <w:r w:rsidRPr="00901163">
        <w:rPr>
          <w:b/>
          <w:bCs/>
          <w:lang w:val="en-US"/>
        </w:rPr>
        <w:t>________________</w:t>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t>_______________</w:t>
      </w:r>
    </w:p>
    <w:p w:rsidR="00354956" w:rsidRPr="00354956" w:rsidRDefault="00901163" w:rsidP="00354956">
      <w:pPr>
        <w:spacing w:before="120" w:after="120"/>
        <w:rPr>
          <w:b/>
          <w:bCs/>
          <w:lang w:val="en-US"/>
        </w:rPr>
      </w:pPr>
      <w:r w:rsidRPr="00901163">
        <w:rPr>
          <w:b/>
          <w:lang w:val="en-US"/>
        </w:rPr>
        <w:t>“_____”_____________ 20 ____</w:t>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bCs/>
          <w:lang w:val="en-US"/>
        </w:rPr>
        <w:tab/>
      </w:r>
      <w:r w:rsidRPr="00901163">
        <w:rPr>
          <w:b/>
          <w:lang w:val="en-US"/>
        </w:rPr>
        <w:t xml:space="preserve">“_____”_____________ 20 ____ </w:t>
      </w:r>
    </w:p>
    <w:p w:rsidR="00354956" w:rsidRPr="004A438B" w:rsidRDefault="00354956" w:rsidP="00354956">
      <w:pPr>
        <w:jc w:val="right"/>
        <w:rPr>
          <w:b/>
          <w:lang w:val="en-US"/>
        </w:rPr>
      </w:pPr>
      <w:r w:rsidRPr="004A438B">
        <w:rPr>
          <w:b/>
          <w:bCs/>
          <w:color w:val="000000"/>
          <w:lang w:val="en-US"/>
        </w:rPr>
        <w:br w:type="page"/>
      </w:r>
      <w:r w:rsidRPr="004A438B">
        <w:rPr>
          <w:b/>
          <w:lang w:val="en-US"/>
        </w:rPr>
        <w:lastRenderedPageBreak/>
        <w:t xml:space="preserve">Attachment 11.1 to the Appendix 11 </w:t>
      </w:r>
    </w:p>
    <w:p w:rsidR="00354956" w:rsidRPr="004A438B" w:rsidRDefault="00354956" w:rsidP="00354956">
      <w:pPr>
        <w:jc w:val="right"/>
        <w:rPr>
          <w:b/>
          <w:lang w:val="en-US"/>
        </w:rPr>
      </w:pPr>
      <w:r>
        <w:rPr>
          <w:b/>
        </w:rPr>
        <w:t>Приложение</w:t>
      </w:r>
      <w:r w:rsidRPr="004A438B">
        <w:rPr>
          <w:b/>
          <w:lang w:val="en-US"/>
        </w:rPr>
        <w:t xml:space="preserve"> 11.1 </w:t>
      </w:r>
      <w:r>
        <w:rPr>
          <w:b/>
        </w:rPr>
        <w:t>к</w:t>
      </w:r>
      <w:r w:rsidRPr="004A438B">
        <w:rPr>
          <w:b/>
          <w:lang w:val="en-US"/>
        </w:rPr>
        <w:t xml:space="preserve"> </w:t>
      </w:r>
      <w:r w:rsidRPr="00FB1A93">
        <w:rPr>
          <w:b/>
        </w:rPr>
        <w:t>Приложени</w:t>
      </w:r>
      <w:r>
        <w:rPr>
          <w:b/>
        </w:rPr>
        <w:t>ю</w:t>
      </w:r>
      <w:r w:rsidRPr="004A438B">
        <w:rPr>
          <w:b/>
          <w:lang w:val="en-US"/>
        </w:rPr>
        <w:t xml:space="preserve"> 11</w:t>
      </w:r>
    </w:p>
    <w:p w:rsidR="00354956" w:rsidRPr="004A438B" w:rsidRDefault="00354956" w:rsidP="00354956">
      <w:pPr>
        <w:rPr>
          <w:b/>
          <w:bCs/>
          <w:lang w:val="en-US"/>
        </w:rPr>
      </w:pPr>
    </w:p>
    <w:tbl>
      <w:tblPr>
        <w:tblW w:w="0" w:type="auto"/>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6"/>
        <w:gridCol w:w="2410"/>
        <w:gridCol w:w="5401"/>
      </w:tblGrid>
      <w:tr w:rsidR="00354956" w:rsidRPr="00992542" w:rsidTr="009C632C">
        <w:tc>
          <w:tcPr>
            <w:tcW w:w="1696" w:type="dxa"/>
          </w:tcPr>
          <w:p w:rsidR="00354956" w:rsidRDefault="00354956" w:rsidP="009C632C">
            <w:pPr>
              <w:pStyle w:val="20"/>
              <w:numPr>
                <w:ilvl w:val="0"/>
                <w:numId w:val="0"/>
              </w:numPr>
              <w:tabs>
                <w:tab w:val="left" w:pos="1134"/>
              </w:tabs>
              <w:rPr>
                <w:rFonts w:cs="Times New Roman"/>
                <w:b/>
                <w:szCs w:val="26"/>
              </w:rPr>
            </w:pPr>
            <w:r w:rsidRPr="00992542">
              <w:rPr>
                <w:rFonts w:cs="Times New Roman"/>
                <w:b/>
                <w:szCs w:val="26"/>
              </w:rPr>
              <w:t xml:space="preserve">Item </w:t>
            </w:r>
          </w:p>
          <w:p w:rsidR="00354956" w:rsidRPr="00992542" w:rsidRDefault="00354956" w:rsidP="009C632C">
            <w:pPr>
              <w:pStyle w:val="20"/>
              <w:numPr>
                <w:ilvl w:val="0"/>
                <w:numId w:val="0"/>
              </w:numPr>
              <w:tabs>
                <w:tab w:val="left" w:pos="1134"/>
              </w:tabs>
              <w:rPr>
                <w:rFonts w:cs="Times New Roman"/>
                <w:b/>
                <w:szCs w:val="26"/>
              </w:rPr>
            </w:pPr>
            <w:r w:rsidRPr="00CE0BD7">
              <w:rPr>
                <w:rFonts w:cs="Times New Roman"/>
                <w:b/>
                <w:szCs w:val="26"/>
              </w:rPr>
              <w:t>№ п/п</w:t>
            </w:r>
          </w:p>
        </w:tc>
        <w:tc>
          <w:tcPr>
            <w:tcW w:w="2410" w:type="dxa"/>
          </w:tcPr>
          <w:p w:rsidR="00354956" w:rsidRDefault="00354956" w:rsidP="009C632C">
            <w:pPr>
              <w:pStyle w:val="20"/>
              <w:numPr>
                <w:ilvl w:val="0"/>
                <w:numId w:val="0"/>
              </w:numPr>
              <w:tabs>
                <w:tab w:val="left" w:pos="1134"/>
              </w:tabs>
              <w:rPr>
                <w:rFonts w:cs="Times New Roman"/>
                <w:b/>
                <w:szCs w:val="26"/>
              </w:rPr>
            </w:pPr>
            <w:r w:rsidRPr="00992542">
              <w:rPr>
                <w:rFonts w:cs="Times New Roman"/>
                <w:b/>
                <w:szCs w:val="26"/>
              </w:rPr>
              <w:t xml:space="preserve">Reporting month </w:t>
            </w:r>
          </w:p>
          <w:p w:rsidR="00354956" w:rsidRPr="00992542" w:rsidRDefault="00354956" w:rsidP="009C632C">
            <w:pPr>
              <w:pStyle w:val="20"/>
              <w:numPr>
                <w:ilvl w:val="0"/>
                <w:numId w:val="0"/>
              </w:numPr>
              <w:tabs>
                <w:tab w:val="left" w:pos="1134"/>
              </w:tabs>
              <w:rPr>
                <w:rFonts w:cs="Times New Roman"/>
                <w:b/>
                <w:szCs w:val="26"/>
              </w:rPr>
            </w:pPr>
            <w:r w:rsidRPr="00CE0BD7">
              <w:rPr>
                <w:rFonts w:cs="Times New Roman"/>
                <w:b/>
                <w:szCs w:val="26"/>
              </w:rPr>
              <w:t>Отчетный месяц</w:t>
            </w:r>
          </w:p>
        </w:tc>
        <w:tc>
          <w:tcPr>
            <w:tcW w:w="5401" w:type="dxa"/>
          </w:tcPr>
          <w:p w:rsidR="00354956" w:rsidRPr="00992542" w:rsidRDefault="00354956" w:rsidP="009C632C">
            <w:pPr>
              <w:pStyle w:val="20"/>
              <w:numPr>
                <w:ilvl w:val="0"/>
                <w:numId w:val="0"/>
              </w:numPr>
              <w:tabs>
                <w:tab w:val="left" w:pos="1134"/>
              </w:tabs>
              <w:rPr>
                <w:rFonts w:cs="Times New Roman"/>
                <w:b/>
                <w:szCs w:val="26"/>
                <w:lang w:val="en-US"/>
              </w:rPr>
            </w:pPr>
            <w:r w:rsidRPr="00992542">
              <w:rPr>
                <w:rFonts w:cs="Times New Roman"/>
                <w:b/>
                <w:szCs w:val="26"/>
                <w:lang w:val="en-US"/>
              </w:rPr>
              <w:t xml:space="preserve">Total Price of the performed Services  based on the attached Timesheet </w:t>
            </w:r>
          </w:p>
          <w:p w:rsidR="00354956" w:rsidRPr="00992542" w:rsidRDefault="00354956" w:rsidP="009C632C">
            <w:pPr>
              <w:pStyle w:val="20"/>
              <w:numPr>
                <w:ilvl w:val="0"/>
                <w:numId w:val="0"/>
              </w:numPr>
              <w:tabs>
                <w:tab w:val="left" w:pos="1134"/>
              </w:tabs>
              <w:rPr>
                <w:rFonts w:cs="Times New Roman"/>
                <w:b/>
                <w:szCs w:val="26"/>
              </w:rPr>
            </w:pPr>
            <w:r w:rsidRPr="00CE0BD7">
              <w:rPr>
                <w:rFonts w:cs="Times New Roman"/>
                <w:b/>
                <w:szCs w:val="26"/>
              </w:rPr>
              <w:t>Итоговая</w:t>
            </w:r>
            <w:r w:rsidRPr="00992542">
              <w:rPr>
                <w:rFonts w:cs="Times New Roman"/>
                <w:b/>
                <w:szCs w:val="26"/>
              </w:rPr>
              <w:t xml:space="preserve"> </w:t>
            </w:r>
            <w:r w:rsidRPr="00CE0BD7">
              <w:rPr>
                <w:rFonts w:cs="Times New Roman"/>
                <w:b/>
                <w:szCs w:val="26"/>
              </w:rPr>
              <w:t>цена</w:t>
            </w:r>
            <w:r w:rsidRPr="00992542">
              <w:rPr>
                <w:rFonts w:cs="Times New Roman"/>
                <w:b/>
                <w:szCs w:val="26"/>
              </w:rPr>
              <w:t xml:space="preserve"> </w:t>
            </w:r>
            <w:r w:rsidRPr="00CE0BD7">
              <w:rPr>
                <w:rFonts w:cs="Times New Roman"/>
                <w:b/>
                <w:szCs w:val="26"/>
              </w:rPr>
              <w:t>за</w:t>
            </w:r>
            <w:r w:rsidRPr="00992542">
              <w:rPr>
                <w:rFonts w:cs="Times New Roman"/>
                <w:b/>
                <w:szCs w:val="26"/>
              </w:rPr>
              <w:t xml:space="preserve"> </w:t>
            </w:r>
            <w:r w:rsidRPr="00CE0BD7">
              <w:rPr>
                <w:rFonts w:cs="Times New Roman"/>
                <w:b/>
                <w:szCs w:val="26"/>
              </w:rPr>
              <w:t>оказанные</w:t>
            </w:r>
            <w:r w:rsidRPr="00992542">
              <w:rPr>
                <w:rFonts w:cs="Times New Roman"/>
                <w:b/>
                <w:szCs w:val="26"/>
              </w:rPr>
              <w:t xml:space="preserve"> </w:t>
            </w:r>
            <w:r w:rsidRPr="00CE0BD7">
              <w:rPr>
                <w:rFonts w:cs="Times New Roman"/>
                <w:b/>
                <w:szCs w:val="26"/>
              </w:rPr>
              <w:t>Услуги</w:t>
            </w:r>
            <w:r w:rsidRPr="00992542">
              <w:rPr>
                <w:rFonts w:cs="Times New Roman"/>
                <w:b/>
                <w:szCs w:val="26"/>
              </w:rPr>
              <w:t xml:space="preserve"> </w:t>
            </w:r>
            <w:r w:rsidRPr="00CE0BD7">
              <w:rPr>
                <w:rFonts w:cs="Times New Roman"/>
                <w:b/>
                <w:szCs w:val="26"/>
              </w:rPr>
              <w:t>на</w:t>
            </w:r>
            <w:r w:rsidRPr="00992542">
              <w:rPr>
                <w:rFonts w:cs="Times New Roman"/>
                <w:b/>
                <w:szCs w:val="26"/>
              </w:rPr>
              <w:t xml:space="preserve"> </w:t>
            </w:r>
            <w:r w:rsidRPr="00CE0BD7">
              <w:rPr>
                <w:rFonts w:cs="Times New Roman"/>
                <w:b/>
                <w:szCs w:val="26"/>
              </w:rPr>
              <w:t>основании</w:t>
            </w:r>
            <w:r w:rsidRPr="00992542">
              <w:rPr>
                <w:rFonts w:cs="Times New Roman"/>
                <w:b/>
                <w:szCs w:val="26"/>
              </w:rPr>
              <w:t xml:space="preserve"> </w:t>
            </w:r>
            <w:r w:rsidRPr="00CE0BD7">
              <w:rPr>
                <w:rFonts w:cs="Times New Roman"/>
                <w:b/>
                <w:szCs w:val="26"/>
              </w:rPr>
              <w:t>прилагаемого</w:t>
            </w:r>
            <w:r w:rsidRPr="00992542">
              <w:rPr>
                <w:rFonts w:cs="Times New Roman"/>
                <w:b/>
                <w:szCs w:val="26"/>
              </w:rPr>
              <w:t xml:space="preserve"> </w:t>
            </w:r>
            <w:r w:rsidRPr="00CE0BD7">
              <w:rPr>
                <w:rFonts w:cs="Times New Roman"/>
                <w:b/>
                <w:szCs w:val="26"/>
              </w:rPr>
              <w:t>Табеля</w:t>
            </w:r>
          </w:p>
        </w:tc>
      </w:tr>
      <w:tr w:rsidR="00354956" w:rsidRPr="00992542" w:rsidTr="009C632C">
        <w:tc>
          <w:tcPr>
            <w:tcW w:w="1696" w:type="dxa"/>
          </w:tcPr>
          <w:p w:rsidR="00354956" w:rsidRPr="00992542" w:rsidRDefault="00354956" w:rsidP="009C632C">
            <w:pPr>
              <w:pStyle w:val="20"/>
              <w:numPr>
                <w:ilvl w:val="0"/>
                <w:numId w:val="0"/>
              </w:numPr>
              <w:tabs>
                <w:tab w:val="left" w:pos="1134"/>
              </w:tabs>
              <w:rPr>
                <w:rFonts w:cs="Times New Roman"/>
                <w:szCs w:val="26"/>
              </w:rPr>
            </w:pPr>
            <w:r w:rsidRPr="00992542">
              <w:rPr>
                <w:rFonts w:cs="Times New Roman"/>
                <w:szCs w:val="26"/>
              </w:rPr>
              <w:t>1</w:t>
            </w:r>
          </w:p>
        </w:tc>
        <w:tc>
          <w:tcPr>
            <w:tcW w:w="2410" w:type="dxa"/>
          </w:tcPr>
          <w:p w:rsidR="00354956" w:rsidRPr="00992542" w:rsidRDefault="00354956" w:rsidP="009C632C">
            <w:pPr>
              <w:pStyle w:val="20"/>
              <w:numPr>
                <w:ilvl w:val="0"/>
                <w:numId w:val="0"/>
              </w:numPr>
              <w:tabs>
                <w:tab w:val="left" w:pos="1134"/>
              </w:tabs>
              <w:rPr>
                <w:rFonts w:cs="Times New Roman"/>
                <w:szCs w:val="26"/>
              </w:rPr>
            </w:pPr>
          </w:p>
        </w:tc>
        <w:tc>
          <w:tcPr>
            <w:tcW w:w="5401" w:type="dxa"/>
          </w:tcPr>
          <w:p w:rsidR="00354956" w:rsidRPr="00992542" w:rsidRDefault="00354956" w:rsidP="009C632C">
            <w:pPr>
              <w:pStyle w:val="20"/>
              <w:numPr>
                <w:ilvl w:val="0"/>
                <w:numId w:val="0"/>
              </w:numPr>
              <w:tabs>
                <w:tab w:val="left" w:pos="1134"/>
              </w:tabs>
              <w:rPr>
                <w:rFonts w:cs="Times New Roman"/>
                <w:szCs w:val="26"/>
              </w:rPr>
            </w:pPr>
          </w:p>
        </w:tc>
      </w:tr>
    </w:tbl>
    <w:p w:rsidR="00354956" w:rsidRPr="00992542" w:rsidRDefault="00354956" w:rsidP="00354956">
      <w:pPr>
        <w:spacing w:before="120"/>
        <w:jc w:val="both"/>
      </w:pPr>
    </w:p>
    <w:p w:rsidR="00354956" w:rsidRPr="00354956" w:rsidRDefault="00901163" w:rsidP="00354956">
      <w:pPr>
        <w:pStyle w:val="20"/>
        <w:numPr>
          <w:ilvl w:val="0"/>
          <w:numId w:val="0"/>
        </w:numPr>
        <w:tabs>
          <w:tab w:val="left" w:pos="1134"/>
        </w:tabs>
        <w:ind w:left="680"/>
        <w:rPr>
          <w:rFonts w:cs="Times New Roman"/>
          <w:b/>
          <w:szCs w:val="26"/>
          <w:lang w:val="en-US"/>
        </w:rPr>
      </w:pPr>
      <w:r w:rsidRPr="00901163">
        <w:rPr>
          <w:rFonts w:cs="Times New Roman"/>
          <w:b/>
          <w:szCs w:val="26"/>
          <w:lang w:val="en-US"/>
        </w:rPr>
        <w:t>Approval by representative of the Principal at BNPP-1:</w:t>
      </w:r>
    </w:p>
    <w:p w:rsidR="00354956" w:rsidRDefault="00354956" w:rsidP="00354956">
      <w:pPr>
        <w:pStyle w:val="20"/>
        <w:numPr>
          <w:ilvl w:val="0"/>
          <w:numId w:val="0"/>
        </w:numPr>
        <w:tabs>
          <w:tab w:val="left" w:pos="1134"/>
        </w:tabs>
        <w:ind w:left="680"/>
        <w:rPr>
          <w:rFonts w:cs="Times New Roman"/>
          <w:b/>
          <w:szCs w:val="26"/>
        </w:rPr>
      </w:pPr>
      <w:r w:rsidRPr="00992542">
        <w:rPr>
          <w:rFonts w:cs="Times New Roman"/>
          <w:b/>
          <w:szCs w:val="26"/>
        </w:rPr>
        <w:t>Утверждаю (представитель Заказчика на АЭС "Бушер")</w:t>
      </w:r>
      <w:r>
        <w:rPr>
          <w:rFonts w:cs="Times New Roman"/>
          <w:b/>
          <w:szCs w:val="26"/>
        </w:rPr>
        <w:t>:</w:t>
      </w:r>
      <w:r w:rsidRPr="00992542">
        <w:rPr>
          <w:rFonts w:cs="Times New Roman"/>
          <w:b/>
          <w:szCs w:val="26"/>
        </w:rPr>
        <w:t xml:space="preserve"> </w:t>
      </w:r>
    </w:p>
    <w:p w:rsidR="00354956" w:rsidRPr="0019735E" w:rsidRDefault="00354956" w:rsidP="00354956">
      <w:pPr>
        <w:pStyle w:val="20"/>
        <w:numPr>
          <w:ilvl w:val="0"/>
          <w:numId w:val="0"/>
        </w:numPr>
        <w:tabs>
          <w:tab w:val="left" w:pos="1134"/>
        </w:tabs>
        <w:ind w:left="680"/>
        <w:rPr>
          <w:rFonts w:cs="Times New Roman"/>
          <w:b/>
          <w:szCs w:val="26"/>
        </w:rPr>
      </w:pPr>
    </w:p>
    <w:p w:rsidR="00354956" w:rsidRPr="0019735E" w:rsidRDefault="00354956" w:rsidP="00354956">
      <w:pPr>
        <w:ind w:firstLine="709"/>
        <w:rPr>
          <w:b/>
          <w:bCs/>
          <w:sz w:val="26"/>
          <w:szCs w:val="26"/>
          <w:lang w:val="en-US"/>
        </w:rPr>
      </w:pPr>
      <w:r w:rsidRPr="0019735E">
        <w:rPr>
          <w:b/>
          <w:bCs/>
          <w:sz w:val="26"/>
          <w:szCs w:val="26"/>
          <w:lang w:val="en-US"/>
        </w:rPr>
        <w:t xml:space="preserve">The Principal </w:t>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t>The Contractor</w:t>
      </w:r>
    </w:p>
    <w:p w:rsidR="00354956" w:rsidRPr="0019735E" w:rsidRDefault="00354956" w:rsidP="00354956">
      <w:pPr>
        <w:ind w:firstLine="709"/>
        <w:rPr>
          <w:b/>
          <w:bCs/>
          <w:sz w:val="26"/>
          <w:szCs w:val="26"/>
          <w:lang w:val="en-US"/>
        </w:rPr>
      </w:pPr>
      <w:r w:rsidRPr="0019735E">
        <w:rPr>
          <w:b/>
          <w:bCs/>
          <w:sz w:val="26"/>
          <w:szCs w:val="26"/>
        </w:rPr>
        <w:t>Заказчик</w:t>
      </w:r>
      <w:r w:rsidRPr="0019735E">
        <w:rPr>
          <w:b/>
          <w:bCs/>
          <w:sz w:val="26"/>
          <w:szCs w:val="26"/>
          <w:lang w:val="en-US"/>
        </w:rPr>
        <w:t xml:space="preserve"> </w:t>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lang w:val="en-US"/>
        </w:rPr>
        <w:tab/>
      </w:r>
      <w:r w:rsidRPr="0019735E">
        <w:rPr>
          <w:b/>
          <w:bCs/>
          <w:sz w:val="26"/>
          <w:szCs w:val="26"/>
        </w:rPr>
        <w:t>Подрядчик</w:t>
      </w: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Default="00354956" w:rsidP="00307EA1">
      <w:pPr>
        <w:tabs>
          <w:tab w:val="left" w:pos="8640"/>
        </w:tabs>
        <w:spacing w:line="360" w:lineRule="auto"/>
        <w:ind w:right="27"/>
        <w:jc w:val="both"/>
        <w:rPr>
          <w:lang w:val="en-US"/>
        </w:rPr>
      </w:pPr>
    </w:p>
    <w:p w:rsidR="00A10115" w:rsidRPr="00EB0F98" w:rsidRDefault="00A10115"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354956" w:rsidRDefault="00354956" w:rsidP="00354956">
      <w:pPr>
        <w:jc w:val="right"/>
        <w:rPr>
          <w:b/>
          <w:bCs/>
          <w:iCs/>
        </w:rPr>
      </w:pPr>
      <w:r w:rsidRPr="00331945">
        <w:rPr>
          <w:b/>
          <w:bCs/>
          <w:iCs/>
          <w:lang w:val="en-US"/>
        </w:rPr>
        <w:lastRenderedPageBreak/>
        <w:t>Appendix</w:t>
      </w:r>
      <w:r w:rsidR="00901163" w:rsidRPr="00901163">
        <w:rPr>
          <w:b/>
          <w:bCs/>
          <w:iCs/>
        </w:rPr>
        <w:t xml:space="preserve"> 12 </w:t>
      </w:r>
    </w:p>
    <w:p w:rsidR="00354956" w:rsidRPr="00354956" w:rsidRDefault="00354956" w:rsidP="00354956">
      <w:pPr>
        <w:jc w:val="right"/>
        <w:rPr>
          <w:b/>
          <w:bCs/>
          <w:iCs/>
        </w:rPr>
      </w:pPr>
      <w:r w:rsidRPr="00F6317D">
        <w:rPr>
          <w:b/>
          <w:bCs/>
          <w:iCs/>
        </w:rPr>
        <w:t>Приложение</w:t>
      </w:r>
      <w:r w:rsidR="00901163" w:rsidRPr="00901163">
        <w:rPr>
          <w:b/>
          <w:bCs/>
          <w:iCs/>
        </w:rPr>
        <w:t xml:space="preserve"> 12</w:t>
      </w:r>
    </w:p>
    <w:p w:rsidR="00354956" w:rsidRPr="00354956" w:rsidRDefault="00354956" w:rsidP="00354956">
      <w:pPr>
        <w:jc w:val="center"/>
        <w:rPr>
          <w:b/>
        </w:rPr>
      </w:pPr>
      <w:r w:rsidRPr="00331945">
        <w:rPr>
          <w:b/>
          <w:lang w:val="en-US"/>
        </w:rPr>
        <w:t>Monthly</w:t>
      </w:r>
      <w:r w:rsidR="00901163" w:rsidRPr="00901163">
        <w:rPr>
          <w:b/>
        </w:rPr>
        <w:t xml:space="preserve"> </w:t>
      </w:r>
      <w:r w:rsidRPr="00331945">
        <w:rPr>
          <w:b/>
          <w:lang w:val="en-US"/>
        </w:rPr>
        <w:t>Report</w:t>
      </w:r>
      <w:r w:rsidR="00901163" w:rsidRPr="00901163">
        <w:rPr>
          <w:b/>
        </w:rPr>
        <w:t xml:space="preserve"> </w:t>
      </w:r>
      <w:r w:rsidRPr="00331945">
        <w:rPr>
          <w:b/>
          <w:lang w:val="en-US"/>
        </w:rPr>
        <w:t>Format</w:t>
      </w:r>
    </w:p>
    <w:p w:rsidR="00354956" w:rsidRDefault="00354956" w:rsidP="00354956">
      <w:pPr>
        <w:jc w:val="center"/>
        <w:rPr>
          <w:b/>
        </w:rPr>
      </w:pPr>
      <w:r w:rsidRPr="00331945">
        <w:rPr>
          <w:b/>
        </w:rPr>
        <w:t>Формат месячного отчета Подрядчика по оказанию услуг</w:t>
      </w:r>
    </w:p>
    <w:p w:rsidR="00354956" w:rsidRDefault="00354956" w:rsidP="00354956">
      <w:pPr>
        <w:jc w:val="center"/>
        <w:rPr>
          <w:b/>
        </w:rPr>
      </w:pPr>
    </w:p>
    <w:tbl>
      <w:tblPr>
        <w:tblW w:w="152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693"/>
        <w:gridCol w:w="6734"/>
        <w:gridCol w:w="7831"/>
      </w:tblGrid>
      <w:tr w:rsidR="00354956" w:rsidRPr="00F75F4E" w:rsidTr="009C632C">
        <w:trPr>
          <w:trHeight w:val="20"/>
          <w:tblHeader/>
        </w:trPr>
        <w:tc>
          <w:tcPr>
            <w:tcW w:w="693" w:type="dxa"/>
            <w:shd w:val="clear" w:color="auto" w:fill="auto"/>
          </w:tcPr>
          <w:p w:rsidR="00354956" w:rsidRPr="00F75F4E" w:rsidRDefault="00354956" w:rsidP="009C632C">
            <w:pPr>
              <w:jc w:val="center"/>
              <w:rPr>
                <w:b/>
              </w:rPr>
            </w:pPr>
            <w:r w:rsidRPr="00F75F4E">
              <w:rPr>
                <w:b/>
                <w:lang w:val="en-US"/>
              </w:rPr>
              <w:t>No.</w:t>
            </w:r>
            <w:r w:rsidRPr="00F75F4E">
              <w:rPr>
                <w:b/>
              </w:rPr>
              <w:t xml:space="preserve"> </w:t>
            </w:r>
          </w:p>
          <w:p w:rsidR="00354956" w:rsidRPr="00F75F4E" w:rsidRDefault="00354956" w:rsidP="009C632C">
            <w:pPr>
              <w:jc w:val="center"/>
              <w:rPr>
                <w:b/>
                <w:lang w:val="en-US"/>
              </w:rPr>
            </w:pPr>
            <w:r w:rsidRPr="00F75F4E">
              <w:rPr>
                <w:b/>
              </w:rPr>
              <w:t>№ п/п</w:t>
            </w:r>
          </w:p>
        </w:tc>
        <w:tc>
          <w:tcPr>
            <w:tcW w:w="6734" w:type="dxa"/>
            <w:shd w:val="clear" w:color="auto" w:fill="auto"/>
          </w:tcPr>
          <w:p w:rsidR="00354956" w:rsidRPr="00354956" w:rsidRDefault="00354956" w:rsidP="009C632C">
            <w:pPr>
              <w:jc w:val="center"/>
              <w:rPr>
                <w:b/>
                <w:lang w:val="en-US"/>
              </w:rPr>
            </w:pPr>
            <w:r w:rsidRPr="00F75F4E">
              <w:rPr>
                <w:b/>
                <w:lang w:val="en-US"/>
              </w:rPr>
              <w:t xml:space="preserve">Description of the Contractor ‘s personnel services </w:t>
            </w:r>
          </w:p>
          <w:p w:rsidR="00354956" w:rsidRPr="00F75F4E" w:rsidRDefault="00354956" w:rsidP="009C632C">
            <w:pPr>
              <w:jc w:val="center"/>
              <w:rPr>
                <w:b/>
                <w:lang w:val="en-US"/>
              </w:rPr>
            </w:pPr>
            <w:r w:rsidRPr="00F75F4E">
              <w:rPr>
                <w:b/>
              </w:rPr>
              <w:t>Описание</w:t>
            </w:r>
            <w:r w:rsidRPr="00F75F4E">
              <w:rPr>
                <w:b/>
                <w:lang w:val="en-US"/>
              </w:rPr>
              <w:t xml:space="preserve"> </w:t>
            </w:r>
            <w:r w:rsidRPr="00F75F4E">
              <w:rPr>
                <w:b/>
              </w:rPr>
              <w:t>услуг</w:t>
            </w:r>
            <w:r w:rsidRPr="00F75F4E">
              <w:rPr>
                <w:b/>
                <w:lang w:val="en-US"/>
              </w:rPr>
              <w:t xml:space="preserve"> </w:t>
            </w:r>
            <w:r w:rsidRPr="00F75F4E">
              <w:rPr>
                <w:b/>
              </w:rPr>
              <w:t>персонала</w:t>
            </w:r>
            <w:r w:rsidRPr="00F75F4E">
              <w:rPr>
                <w:b/>
                <w:lang w:val="en-US"/>
              </w:rPr>
              <w:t xml:space="preserve"> </w:t>
            </w:r>
            <w:r w:rsidRPr="00F75F4E">
              <w:rPr>
                <w:b/>
              </w:rPr>
              <w:t>Подрядчика</w:t>
            </w:r>
          </w:p>
        </w:tc>
        <w:tc>
          <w:tcPr>
            <w:tcW w:w="7831" w:type="dxa"/>
            <w:shd w:val="clear" w:color="auto" w:fill="auto"/>
          </w:tcPr>
          <w:p w:rsidR="00354956" w:rsidRPr="00354956" w:rsidRDefault="00354956" w:rsidP="009C632C">
            <w:pPr>
              <w:jc w:val="center"/>
              <w:rPr>
                <w:b/>
                <w:lang w:val="en-US"/>
              </w:rPr>
            </w:pPr>
            <w:r w:rsidRPr="00F75F4E">
              <w:rPr>
                <w:b/>
                <w:lang w:val="en-US"/>
              </w:rPr>
              <w:t xml:space="preserve">List of works in the framework of rendering of services, for which information on performance shall be provided for the reporting period </w:t>
            </w:r>
          </w:p>
          <w:p w:rsidR="00354956" w:rsidRPr="00F75F4E" w:rsidRDefault="00354956" w:rsidP="009C632C">
            <w:pPr>
              <w:jc w:val="center"/>
              <w:rPr>
                <w:b/>
              </w:rPr>
            </w:pPr>
            <w:r w:rsidRPr="00F75F4E">
              <w:rPr>
                <w:b/>
              </w:rPr>
              <w:t>Перечень работ в рамках оказания услуг, по которым предоставляется информация о выполнении за отчетный период</w:t>
            </w:r>
          </w:p>
        </w:tc>
      </w:tr>
      <w:tr w:rsidR="00354956" w:rsidRPr="00F75F4E" w:rsidTr="009C632C">
        <w:tc>
          <w:tcPr>
            <w:tcW w:w="693" w:type="dxa"/>
            <w:vMerge w:val="restart"/>
            <w:shd w:val="clear" w:color="auto" w:fill="auto"/>
          </w:tcPr>
          <w:p w:rsidR="00354956" w:rsidRPr="00F75F4E" w:rsidRDefault="00354956" w:rsidP="009C632C">
            <w:pPr>
              <w:jc w:val="center"/>
            </w:pPr>
            <w:r>
              <w:t>1</w:t>
            </w:r>
          </w:p>
        </w:tc>
        <w:tc>
          <w:tcPr>
            <w:tcW w:w="6734" w:type="dxa"/>
            <w:vMerge w:val="restart"/>
            <w:shd w:val="clear" w:color="auto" w:fill="auto"/>
          </w:tcPr>
          <w:p w:rsidR="00354956" w:rsidRPr="00354956" w:rsidRDefault="00901163" w:rsidP="009C632C">
            <w:pPr>
              <w:rPr>
                <w:lang w:val="en-US"/>
              </w:rPr>
            </w:pPr>
            <w:r w:rsidRPr="00901163">
              <w:rPr>
                <w:lang w:val="en-US"/>
              </w:rPr>
              <w:t xml:space="preserve">General information. Performance of all functions and duties in the framework of approved job descriptions of the personnel </w:t>
            </w:r>
          </w:p>
          <w:p w:rsidR="00354956" w:rsidRPr="00354956" w:rsidRDefault="00354956" w:rsidP="009C632C">
            <w:pPr>
              <w:rPr>
                <w:lang w:val="en-US"/>
              </w:rPr>
            </w:pPr>
          </w:p>
          <w:p w:rsidR="00354956" w:rsidRPr="00E71783" w:rsidRDefault="00354956" w:rsidP="009C632C">
            <w:r w:rsidRPr="00E71783">
              <w:t xml:space="preserve">Общие данные. </w:t>
            </w:r>
            <w:r w:rsidRPr="00F75F4E">
              <w:t>Выполнение</w:t>
            </w:r>
            <w:r w:rsidRPr="00E71783">
              <w:t xml:space="preserve"> </w:t>
            </w:r>
            <w:r w:rsidRPr="00F75F4E">
              <w:t>всех</w:t>
            </w:r>
            <w:r w:rsidRPr="00E71783">
              <w:t xml:space="preserve"> </w:t>
            </w:r>
            <w:r w:rsidRPr="00F75F4E">
              <w:t>функций</w:t>
            </w:r>
            <w:r w:rsidRPr="00E71783">
              <w:t xml:space="preserve"> </w:t>
            </w:r>
            <w:r w:rsidRPr="00F75F4E">
              <w:t>и</w:t>
            </w:r>
            <w:r w:rsidRPr="00E71783">
              <w:t xml:space="preserve"> </w:t>
            </w:r>
            <w:r w:rsidRPr="00F75F4E">
              <w:t>обязанностей</w:t>
            </w:r>
            <w:r w:rsidRPr="00E71783">
              <w:t xml:space="preserve"> </w:t>
            </w:r>
            <w:r w:rsidRPr="00F75F4E">
              <w:t>в</w:t>
            </w:r>
            <w:r w:rsidRPr="00E71783">
              <w:t xml:space="preserve"> </w:t>
            </w:r>
            <w:r w:rsidRPr="00F75F4E">
              <w:t>рамках</w:t>
            </w:r>
            <w:r w:rsidRPr="00E71783">
              <w:t xml:space="preserve"> </w:t>
            </w:r>
            <w:r w:rsidRPr="00F75F4E">
              <w:t>утвержденных</w:t>
            </w:r>
            <w:r w:rsidRPr="00E71783">
              <w:t xml:space="preserve"> </w:t>
            </w:r>
            <w:r w:rsidRPr="00F75F4E">
              <w:t>Должностных</w:t>
            </w:r>
            <w:r w:rsidRPr="00E71783">
              <w:t xml:space="preserve"> </w:t>
            </w:r>
            <w:r w:rsidRPr="00F75F4E">
              <w:t>инструкций</w:t>
            </w:r>
            <w:r w:rsidRPr="00E71783">
              <w:t xml:space="preserve"> </w:t>
            </w:r>
            <w:r w:rsidRPr="00F75F4E">
              <w:t>персонала</w:t>
            </w:r>
            <w:r w:rsidRPr="00E71783">
              <w:t>.</w:t>
            </w:r>
          </w:p>
        </w:tc>
        <w:tc>
          <w:tcPr>
            <w:tcW w:w="7831" w:type="dxa"/>
            <w:shd w:val="clear" w:color="auto" w:fill="auto"/>
          </w:tcPr>
          <w:p w:rsidR="00354956" w:rsidRPr="00354956" w:rsidRDefault="00354956" w:rsidP="009C632C">
            <w:pPr>
              <w:rPr>
                <w:lang w:val="en-US"/>
              </w:rPr>
            </w:pPr>
            <w:r w:rsidRPr="00E71783">
              <w:rPr>
                <w:lang w:val="en-US"/>
              </w:rPr>
              <w:t xml:space="preserve">1. </w:t>
            </w:r>
            <w:r w:rsidRPr="00F75F4E">
              <w:rPr>
                <w:lang w:val="en-US"/>
              </w:rPr>
              <w:t>Total</w:t>
            </w:r>
            <w:r w:rsidRPr="00E71783">
              <w:rPr>
                <w:lang w:val="en-US"/>
              </w:rPr>
              <w:t xml:space="preserve"> </w:t>
            </w:r>
            <w:r w:rsidRPr="00F75F4E">
              <w:rPr>
                <w:lang w:val="en-US"/>
              </w:rPr>
              <w:t>number</w:t>
            </w:r>
            <w:r w:rsidRPr="00E71783">
              <w:rPr>
                <w:lang w:val="en-US"/>
              </w:rPr>
              <w:t xml:space="preserve"> </w:t>
            </w:r>
            <w:r w:rsidRPr="00F75F4E">
              <w:rPr>
                <w:lang w:val="en-US"/>
              </w:rPr>
              <w:t>of</w:t>
            </w:r>
            <w:r w:rsidRPr="00E71783">
              <w:rPr>
                <w:lang w:val="en-US"/>
              </w:rPr>
              <w:t xml:space="preserve"> </w:t>
            </w:r>
            <w:r w:rsidRPr="00F75F4E">
              <w:rPr>
                <w:lang w:val="en-US"/>
              </w:rPr>
              <w:t>the</w:t>
            </w:r>
            <w:r w:rsidRPr="00E71783">
              <w:rPr>
                <w:lang w:val="en-US"/>
              </w:rPr>
              <w:t xml:space="preserve"> </w:t>
            </w:r>
            <w:r w:rsidRPr="00F75F4E">
              <w:rPr>
                <w:lang w:val="en-US"/>
              </w:rPr>
              <w:t>Contractor</w:t>
            </w:r>
            <w:r w:rsidRPr="00E71783">
              <w:rPr>
                <w:lang w:val="en-US"/>
              </w:rPr>
              <w:t>’</w:t>
            </w:r>
            <w:r w:rsidRPr="00F75F4E">
              <w:rPr>
                <w:lang w:val="en-US"/>
              </w:rPr>
              <w:t>s</w:t>
            </w:r>
            <w:r w:rsidRPr="00E71783">
              <w:rPr>
                <w:lang w:val="en-US"/>
              </w:rPr>
              <w:t xml:space="preserve"> </w:t>
            </w:r>
            <w:r w:rsidRPr="00F75F4E">
              <w:rPr>
                <w:lang w:val="en-US"/>
              </w:rPr>
              <w:t>personnel</w:t>
            </w:r>
            <w:r w:rsidR="00901163" w:rsidRPr="00901163">
              <w:rPr>
                <w:lang w:val="en-US"/>
              </w:rPr>
              <w:t xml:space="preserve">, </w:t>
            </w:r>
            <w:r w:rsidRPr="00F75F4E">
              <w:rPr>
                <w:lang w:val="en-US"/>
              </w:rPr>
              <w:t>involved</w:t>
            </w:r>
            <w:r w:rsidR="00901163" w:rsidRPr="00901163">
              <w:rPr>
                <w:lang w:val="en-US"/>
              </w:rPr>
              <w:t xml:space="preserve"> </w:t>
            </w:r>
            <w:r w:rsidRPr="00F75F4E">
              <w:rPr>
                <w:lang w:val="en-US"/>
              </w:rPr>
              <w:t>in</w:t>
            </w:r>
            <w:r w:rsidR="00901163" w:rsidRPr="00901163">
              <w:rPr>
                <w:lang w:val="en-US"/>
              </w:rPr>
              <w:t xml:space="preserve"> </w:t>
            </w:r>
            <w:r w:rsidRPr="00F75F4E">
              <w:rPr>
                <w:lang w:val="en-US"/>
              </w:rPr>
              <w:t>rendering</w:t>
            </w:r>
            <w:r w:rsidR="00901163" w:rsidRPr="00901163">
              <w:rPr>
                <w:lang w:val="en-US"/>
              </w:rPr>
              <w:t xml:space="preserve"> </w:t>
            </w:r>
            <w:r w:rsidRPr="00F75F4E">
              <w:rPr>
                <w:lang w:val="en-US"/>
              </w:rPr>
              <w:t>of</w:t>
            </w:r>
            <w:r w:rsidR="00901163" w:rsidRPr="00901163">
              <w:rPr>
                <w:lang w:val="en-US"/>
              </w:rPr>
              <w:t xml:space="preserve"> </w:t>
            </w:r>
            <w:r w:rsidRPr="00F75F4E">
              <w:rPr>
                <w:lang w:val="en-US"/>
              </w:rPr>
              <w:t>services</w:t>
            </w:r>
            <w:r w:rsidR="00901163" w:rsidRPr="00901163">
              <w:rPr>
                <w:lang w:val="en-US"/>
              </w:rPr>
              <w:t xml:space="preserve">, </w:t>
            </w:r>
            <w:r w:rsidRPr="00F75F4E">
              <w:rPr>
                <w:lang w:val="en-US"/>
              </w:rPr>
              <w:t>shall</w:t>
            </w:r>
            <w:r w:rsidR="00901163" w:rsidRPr="00901163">
              <w:rPr>
                <w:lang w:val="en-US"/>
              </w:rPr>
              <w:t xml:space="preserve"> </w:t>
            </w:r>
            <w:r w:rsidRPr="00F75F4E">
              <w:rPr>
                <w:lang w:val="en-US"/>
              </w:rPr>
              <w:t>be</w:t>
            </w:r>
            <w:r w:rsidR="00901163" w:rsidRPr="00901163">
              <w:rPr>
                <w:lang w:val="en-US"/>
              </w:rPr>
              <w:t xml:space="preserve"> </w:t>
            </w:r>
            <w:r w:rsidRPr="00F75F4E">
              <w:rPr>
                <w:lang w:val="en-US"/>
              </w:rPr>
              <w:t>specified</w:t>
            </w:r>
            <w:r w:rsidR="00901163" w:rsidRPr="00901163">
              <w:rPr>
                <w:lang w:val="en-US"/>
              </w:rPr>
              <w:t xml:space="preserve">. </w:t>
            </w:r>
          </w:p>
          <w:p w:rsidR="00354956" w:rsidRPr="00354956" w:rsidRDefault="00354956" w:rsidP="009C632C">
            <w:pPr>
              <w:rPr>
                <w:lang w:val="en-US"/>
              </w:rPr>
            </w:pPr>
          </w:p>
          <w:p w:rsidR="00354956" w:rsidRPr="00F75F4E" w:rsidRDefault="00354956" w:rsidP="009C632C">
            <w:r w:rsidRPr="00F75F4E">
              <w:t>1. Приводится общее количество персонала Подрядчика, участвующего в оказании услуг.</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pPr>
              <w:rPr>
                <w:lang w:val="en-US"/>
              </w:rPr>
            </w:pPr>
            <w:r w:rsidRPr="00F75F4E">
              <w:rPr>
                <w:lang w:val="en-US"/>
              </w:rPr>
              <w:t>2. In case of any comments the list of comments to the Contractor’s personnel shall be included.</w:t>
            </w:r>
          </w:p>
          <w:p w:rsidR="00354956" w:rsidRPr="00F75F4E" w:rsidRDefault="00354956" w:rsidP="009C632C">
            <w:pPr>
              <w:rPr>
                <w:lang w:val="en-US"/>
              </w:rPr>
            </w:pPr>
          </w:p>
          <w:p w:rsidR="00354956" w:rsidRPr="00F75F4E" w:rsidRDefault="00354956" w:rsidP="009C632C">
            <w:r w:rsidRPr="00F75F4E">
              <w:t>2. При наличии замечаний, приводится перечень замечаний к персоналу Подрядчика.</w:t>
            </w:r>
          </w:p>
        </w:tc>
      </w:tr>
      <w:tr w:rsidR="00354956" w:rsidRPr="00F75F4E" w:rsidTr="009C632C">
        <w:trPr>
          <w:trHeight w:val="20"/>
        </w:trPr>
        <w:tc>
          <w:tcPr>
            <w:tcW w:w="693" w:type="dxa"/>
            <w:tcBorders>
              <w:bottom w:val="single" w:sz="4" w:space="0" w:color="auto"/>
            </w:tcBorders>
            <w:shd w:val="clear" w:color="auto" w:fill="auto"/>
            <w:vAlign w:val="center"/>
          </w:tcPr>
          <w:p w:rsidR="00354956" w:rsidRPr="00F75F4E" w:rsidRDefault="00354956" w:rsidP="009C632C">
            <w:pPr>
              <w:jc w:val="center"/>
            </w:pPr>
            <w:r w:rsidRPr="00F75F4E">
              <w:t>2</w:t>
            </w:r>
          </w:p>
        </w:tc>
        <w:tc>
          <w:tcPr>
            <w:tcW w:w="6734" w:type="dxa"/>
            <w:tcBorders>
              <w:bottom w:val="single" w:sz="4" w:space="0" w:color="auto"/>
            </w:tcBorders>
            <w:shd w:val="clear" w:color="auto" w:fill="auto"/>
            <w:vAlign w:val="center"/>
          </w:tcPr>
          <w:p w:rsidR="00354956" w:rsidRPr="00F75F4E" w:rsidRDefault="00354956" w:rsidP="009C632C">
            <w:r w:rsidRPr="00F75F4E">
              <w:t xml:space="preserve"> Авторское сопровождение Генерального конструктора РУ (ОАО ОКБ «Гидропресс»)</w:t>
            </w:r>
          </w:p>
        </w:tc>
        <w:tc>
          <w:tcPr>
            <w:tcW w:w="7831" w:type="dxa"/>
            <w:tcBorders>
              <w:bottom w:val="single" w:sz="4" w:space="0" w:color="auto"/>
            </w:tcBorders>
            <w:shd w:val="clear" w:color="auto" w:fill="auto"/>
            <w:vAlign w:val="center"/>
          </w:tcPr>
          <w:p w:rsidR="00354956" w:rsidRPr="00F75F4E" w:rsidRDefault="00354956" w:rsidP="009C632C">
            <w:r w:rsidRPr="00F75F4E">
              <w:t>Конструкторская и техническая поддержка при эксплуатации (включая ТОиР), модернизации и реконструкции РУ</w:t>
            </w:r>
          </w:p>
        </w:tc>
      </w:tr>
      <w:tr w:rsidR="00354956" w:rsidRPr="00F75F4E" w:rsidTr="009C632C">
        <w:trPr>
          <w:trHeight w:val="20"/>
        </w:trPr>
        <w:tc>
          <w:tcPr>
            <w:tcW w:w="693" w:type="dxa"/>
            <w:tcBorders>
              <w:bottom w:val="single" w:sz="4" w:space="0" w:color="auto"/>
            </w:tcBorders>
            <w:shd w:val="clear" w:color="auto" w:fill="auto"/>
            <w:vAlign w:val="center"/>
          </w:tcPr>
          <w:p w:rsidR="00354956" w:rsidRPr="00F75F4E" w:rsidRDefault="00354956" w:rsidP="009C632C">
            <w:pPr>
              <w:jc w:val="center"/>
            </w:pPr>
            <w:r w:rsidRPr="00F75F4E">
              <w:t>3</w:t>
            </w:r>
          </w:p>
        </w:tc>
        <w:tc>
          <w:tcPr>
            <w:tcW w:w="6734" w:type="dxa"/>
            <w:tcBorders>
              <w:bottom w:val="single" w:sz="4" w:space="0" w:color="auto"/>
            </w:tcBorders>
            <w:shd w:val="clear" w:color="auto" w:fill="auto"/>
            <w:vAlign w:val="center"/>
          </w:tcPr>
          <w:p w:rsidR="00354956" w:rsidRPr="00F75F4E" w:rsidRDefault="00354956" w:rsidP="009C632C">
            <w:r w:rsidRPr="00F75F4E">
              <w:t>Авторское сопровождение Генерального проектировщика АЭС (ОАО «Атомэнергопроект»)</w:t>
            </w:r>
          </w:p>
        </w:tc>
        <w:tc>
          <w:tcPr>
            <w:tcW w:w="7831" w:type="dxa"/>
            <w:tcBorders>
              <w:bottom w:val="single" w:sz="4" w:space="0" w:color="auto"/>
            </w:tcBorders>
            <w:shd w:val="clear" w:color="auto" w:fill="auto"/>
            <w:vAlign w:val="center"/>
          </w:tcPr>
          <w:p w:rsidR="00354956" w:rsidRPr="00F75F4E" w:rsidRDefault="00354956" w:rsidP="009C632C">
            <w:r w:rsidRPr="00F75F4E">
              <w:t>Техническая поддержка при эксплуатации, модернизации и реконструкции атомной станции</w:t>
            </w:r>
          </w:p>
        </w:tc>
      </w:tr>
      <w:tr w:rsidR="00354956" w:rsidRPr="00F75F4E" w:rsidTr="009C632C">
        <w:trPr>
          <w:trHeight w:val="20"/>
        </w:trPr>
        <w:tc>
          <w:tcPr>
            <w:tcW w:w="693" w:type="dxa"/>
            <w:shd w:val="clear" w:color="auto" w:fill="auto"/>
            <w:vAlign w:val="center"/>
          </w:tcPr>
          <w:p w:rsidR="00354956" w:rsidRPr="00F75F4E" w:rsidRDefault="00354956" w:rsidP="009C632C">
            <w:pPr>
              <w:jc w:val="center"/>
            </w:pPr>
            <w:r>
              <w:t>4</w:t>
            </w:r>
          </w:p>
        </w:tc>
        <w:tc>
          <w:tcPr>
            <w:tcW w:w="6734" w:type="dxa"/>
            <w:shd w:val="clear" w:color="auto" w:fill="auto"/>
            <w:vAlign w:val="center"/>
          </w:tcPr>
          <w:p w:rsidR="00354956" w:rsidRPr="00F75F4E" w:rsidRDefault="00354956" w:rsidP="009C632C">
            <w:r w:rsidRPr="00F75F4E">
              <w:t>Авторское сопровождение ОАО «Силовые машины»</w:t>
            </w:r>
          </w:p>
        </w:tc>
        <w:tc>
          <w:tcPr>
            <w:tcW w:w="7831" w:type="dxa"/>
            <w:shd w:val="clear" w:color="auto" w:fill="auto"/>
            <w:vAlign w:val="center"/>
          </w:tcPr>
          <w:p w:rsidR="00354956" w:rsidRPr="00F75F4E" w:rsidRDefault="00354956" w:rsidP="009C632C">
            <w:r w:rsidRPr="00F75F4E">
              <w:t xml:space="preserve">Техническая поддержка при эксплуатации (включая ТОиР), модернизации турбины и генератора </w:t>
            </w:r>
          </w:p>
        </w:tc>
      </w:tr>
      <w:tr w:rsidR="00354956" w:rsidRPr="00F75F4E" w:rsidTr="009C632C">
        <w:trPr>
          <w:trHeight w:val="20"/>
        </w:trPr>
        <w:tc>
          <w:tcPr>
            <w:tcW w:w="693" w:type="dxa"/>
            <w:shd w:val="clear" w:color="auto" w:fill="auto"/>
            <w:vAlign w:val="center"/>
          </w:tcPr>
          <w:p w:rsidR="00354956" w:rsidRPr="00F75F4E" w:rsidRDefault="00354956" w:rsidP="009C632C">
            <w:pPr>
              <w:jc w:val="center"/>
            </w:pPr>
            <w:r>
              <w:t>5</w:t>
            </w:r>
          </w:p>
        </w:tc>
        <w:tc>
          <w:tcPr>
            <w:tcW w:w="6734" w:type="dxa"/>
            <w:shd w:val="clear" w:color="auto" w:fill="auto"/>
            <w:vAlign w:val="center"/>
          </w:tcPr>
          <w:p w:rsidR="00354956" w:rsidRPr="00F75F4E" w:rsidRDefault="00354956" w:rsidP="009C632C">
            <w:r w:rsidRPr="00F75F4E">
              <w:t>Авторское сопровождение ОАО «ЦКБМ»</w:t>
            </w:r>
          </w:p>
        </w:tc>
        <w:tc>
          <w:tcPr>
            <w:tcW w:w="7831" w:type="dxa"/>
            <w:shd w:val="clear" w:color="auto" w:fill="auto"/>
            <w:vAlign w:val="center"/>
          </w:tcPr>
          <w:p w:rsidR="00354956" w:rsidRPr="00F75F4E" w:rsidRDefault="00354956" w:rsidP="009C632C">
            <w:r w:rsidRPr="00F75F4E">
              <w:t>Техническая поддержка при эксплуатации (включая ТОиР), модернизации ГЦН</w:t>
            </w:r>
          </w:p>
        </w:tc>
      </w:tr>
      <w:tr w:rsidR="00354956" w:rsidRPr="00F75F4E" w:rsidTr="009C632C">
        <w:trPr>
          <w:trHeight w:val="20"/>
        </w:trPr>
        <w:tc>
          <w:tcPr>
            <w:tcW w:w="693" w:type="dxa"/>
            <w:shd w:val="clear" w:color="auto" w:fill="auto"/>
            <w:vAlign w:val="center"/>
          </w:tcPr>
          <w:p w:rsidR="00354956" w:rsidRPr="00F75F4E" w:rsidRDefault="00354956" w:rsidP="009C632C">
            <w:pPr>
              <w:jc w:val="center"/>
            </w:pPr>
            <w:r>
              <w:t>6</w:t>
            </w:r>
          </w:p>
        </w:tc>
        <w:tc>
          <w:tcPr>
            <w:tcW w:w="6734" w:type="dxa"/>
            <w:shd w:val="clear" w:color="auto" w:fill="auto"/>
            <w:vAlign w:val="center"/>
          </w:tcPr>
          <w:p w:rsidR="00354956" w:rsidRPr="00F75F4E" w:rsidRDefault="00354956" w:rsidP="009C632C">
            <w:r w:rsidRPr="00F75F4E">
              <w:t>Авторское сопровождение ОАО «ОКБМ Африкантов»</w:t>
            </w:r>
          </w:p>
        </w:tc>
        <w:tc>
          <w:tcPr>
            <w:tcW w:w="7831" w:type="dxa"/>
            <w:shd w:val="clear" w:color="auto" w:fill="auto"/>
            <w:vAlign w:val="center"/>
          </w:tcPr>
          <w:p w:rsidR="00354956" w:rsidRPr="00F75F4E" w:rsidRDefault="00354956" w:rsidP="009C632C">
            <w:r w:rsidRPr="00F75F4E">
              <w:t>Выдача рекомендаций по высоковольтным электродвигателям (питательные насосы, циркуляционный насос и т.д.), разработка технических предложений по актуальным проблемам, с которыми можно столкнуться при эксплуатации на площадке АЭС Бушер-1</w:t>
            </w:r>
          </w:p>
        </w:tc>
      </w:tr>
      <w:tr w:rsidR="00354956" w:rsidRPr="00F75F4E" w:rsidTr="009C632C">
        <w:trPr>
          <w:trHeight w:val="20"/>
        </w:trPr>
        <w:tc>
          <w:tcPr>
            <w:tcW w:w="693" w:type="dxa"/>
            <w:tcBorders>
              <w:top w:val="single" w:sz="4" w:space="0" w:color="auto"/>
            </w:tcBorders>
            <w:shd w:val="clear" w:color="auto" w:fill="auto"/>
            <w:vAlign w:val="center"/>
          </w:tcPr>
          <w:p w:rsidR="00354956" w:rsidRPr="00F75F4E" w:rsidRDefault="00354956" w:rsidP="009C632C">
            <w:pPr>
              <w:jc w:val="center"/>
            </w:pPr>
            <w:r>
              <w:t>7</w:t>
            </w:r>
          </w:p>
        </w:tc>
        <w:tc>
          <w:tcPr>
            <w:tcW w:w="6734" w:type="dxa"/>
            <w:tcBorders>
              <w:top w:val="single" w:sz="4" w:space="0" w:color="auto"/>
            </w:tcBorders>
            <w:shd w:val="clear" w:color="auto" w:fill="auto"/>
            <w:vAlign w:val="center"/>
          </w:tcPr>
          <w:p w:rsidR="00354956" w:rsidRPr="00F75F4E" w:rsidRDefault="00354956" w:rsidP="009C632C">
            <w:r w:rsidRPr="00F75F4E">
              <w:t xml:space="preserve">Техническая поддержка эксплуатации ядерного топлива и в области физики реактора </w:t>
            </w:r>
          </w:p>
        </w:tc>
        <w:tc>
          <w:tcPr>
            <w:tcW w:w="7831" w:type="dxa"/>
            <w:tcBorders>
              <w:top w:val="single" w:sz="4" w:space="0" w:color="auto"/>
            </w:tcBorders>
            <w:shd w:val="clear" w:color="auto" w:fill="auto"/>
            <w:vAlign w:val="center"/>
          </w:tcPr>
          <w:p w:rsidR="00354956" w:rsidRPr="00F75F4E" w:rsidRDefault="00354956" w:rsidP="009C632C">
            <w:r w:rsidRPr="00F75F4E">
              <w:t xml:space="preserve">Оказание помощи в сопоставлении параметров, относящихся к расчетам активной зоны реактора с измеренными значениями и выдача </w:t>
            </w:r>
            <w:r w:rsidRPr="00F75F4E">
              <w:lastRenderedPageBreak/>
              <w:t xml:space="preserve">необходимых рекомендаций. </w:t>
            </w:r>
          </w:p>
          <w:p w:rsidR="00354956" w:rsidRPr="00F75F4E" w:rsidRDefault="00354956" w:rsidP="009C632C">
            <w:r w:rsidRPr="00F75F4E">
              <w:t xml:space="preserve">Анализ режимов эксплуатации с точки зрения соответствия пределов безопасности и условий безопасной эксплуатации, расчет основных параметров реактора в ходе физических испытаний и увеличения мощности, прогнозирование изменений параметров реактора в сравнении с нормальной эксплуатацией. </w:t>
            </w:r>
          </w:p>
          <w:p w:rsidR="00354956" w:rsidRPr="00F75F4E" w:rsidRDefault="00354956" w:rsidP="009C632C">
            <w:r w:rsidRPr="00F75F4E">
              <w:t>Рекомендации по усовершенствованию контроля состояния отработавших ТВС во время хранения в БВ, по использованию дополнительного оборудования для очистки БВ, реактора от отложений</w:t>
            </w:r>
          </w:p>
        </w:tc>
      </w:tr>
      <w:tr w:rsidR="00354956" w:rsidRPr="00F75F4E" w:rsidTr="009C632C">
        <w:trPr>
          <w:trHeight w:val="20"/>
        </w:trPr>
        <w:tc>
          <w:tcPr>
            <w:tcW w:w="693" w:type="dxa"/>
            <w:vMerge w:val="restart"/>
            <w:shd w:val="clear" w:color="auto" w:fill="auto"/>
            <w:vAlign w:val="center"/>
          </w:tcPr>
          <w:p w:rsidR="00354956" w:rsidRPr="00F75F4E" w:rsidRDefault="00354956" w:rsidP="009C632C">
            <w:pPr>
              <w:jc w:val="center"/>
            </w:pPr>
            <w:r>
              <w:lastRenderedPageBreak/>
              <w:t>8</w:t>
            </w:r>
          </w:p>
        </w:tc>
        <w:tc>
          <w:tcPr>
            <w:tcW w:w="6734" w:type="dxa"/>
            <w:vMerge w:val="restart"/>
            <w:shd w:val="clear" w:color="auto" w:fill="auto"/>
            <w:vAlign w:val="center"/>
          </w:tcPr>
          <w:p w:rsidR="00354956" w:rsidRPr="00F75F4E" w:rsidRDefault="00354956" w:rsidP="009C632C">
            <w:r w:rsidRPr="00F75F4E">
              <w:t>Техническая поддержка эксплуатации систем и оборудования реакторного, турбинного отделения, электрической части, АСУ ТП, ТТО</w:t>
            </w:r>
          </w:p>
        </w:tc>
        <w:tc>
          <w:tcPr>
            <w:tcW w:w="7831" w:type="dxa"/>
            <w:shd w:val="clear" w:color="auto" w:fill="auto"/>
            <w:vAlign w:val="center"/>
          </w:tcPr>
          <w:p w:rsidR="00354956" w:rsidRPr="00F75F4E" w:rsidRDefault="00354956" w:rsidP="009C632C">
            <w:r w:rsidRPr="00F75F4E">
              <w:t>1. Передача опыта в области эксплуатации оборудования реакторного и турбинного отделения, в том числе выдача рекомендаций и консультации по разработке документации по эксплуатации, включая СОАИ и РУТА.</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2. Оказание помощи АЭС Бушер-1 в создании противоаварийного центра, по действиям при ядерных/радиационных авариях.</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3. Проведение периодического технического контроля техобслуживания, поверки и устранение дефектов элементов защиты блока генератор-трансформатор, выполнение анализ возможных неполадок, предложение технических решений.</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4. Проведение периодического технического контроля (надзора), разработка технических предложений по проблемам, которые могут возникнуть с оборудованием в ходе эксплуатации КЭ СУЗ, УСБИ, СКУД, системам диагностики, АКНП, ТПТС, СВБУ, СРВПЭ и т.д.</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 xml:space="preserve">5. Выполнение планового ТО вычислительных комплексов верхнего и нижнего уровней СВРК. Сравнительный анализ технических средств СВРК при эксплуатации системы, проверка характеристик функциональных устройств и блоков, выполнение поверки и контроль работоспособности технических и программных средств, блоков ввода аналоговых сигналов, выполнение процедуры перегрузки топлива в базе данных СВРК. Проведение технических консультаций и подготовка </w:t>
            </w:r>
            <w:r w:rsidRPr="00F75F4E">
              <w:lastRenderedPageBreak/>
              <w:t>обоснованных технических предложений при наличии проблем с оборудованием и программным обеспечением, выдача рекомендаций по предотвращению возможных отказов оборудования, функциональных устройств и блоков, блоков ввода аналоговых сигналов.</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6. Анализ водно-химического режима и технической поддержки при ведении ВХР и эксплуатации систем спецводоочистки 1 и 2 контуров АЭС Бушер-1. Передача опыта применения новых методов и оборудования для поддержания ВХР систем АЭС. Разработка технических рекомендаций при ухудшении ВХР.</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7. Участие в профилактическом осмотре и испытаниях перегрузочной машины. Инструктаж операторов по техническим аспектам эксплуатации перегрузочной машины перед ее эксплуатацией. Разработка технических предложений при обнаружении проблем по механической и электрической части, КИП перегрузочной машины и принятие участия в решении проблем. Выполнять анализ проведенного техобслуживания и выдвигать предложения по обслуживанию и консервации, технической модификации и подготовке перечня запчастей для перегрузочной машины и т.д.</w:t>
            </w:r>
          </w:p>
          <w:p w:rsidR="00354956" w:rsidRPr="00F75F4E" w:rsidRDefault="00354956" w:rsidP="009C632C">
            <w:r w:rsidRPr="00F75F4E">
              <w:rPr>
                <w:rFonts w:eastAsia="Arial"/>
                <w:w w:val="105"/>
              </w:rPr>
              <w:t>Выдача рекомендаций по полярному крану, разработка технических предложений по актуальным проблемам, с которыми можно столкнуться на площадке при эксплуатации и техобслуживании полярного крана.</w:t>
            </w:r>
          </w:p>
        </w:tc>
      </w:tr>
      <w:tr w:rsidR="00354956" w:rsidRPr="00F75F4E" w:rsidTr="009C632C">
        <w:trPr>
          <w:trHeight w:val="20"/>
        </w:trPr>
        <w:tc>
          <w:tcPr>
            <w:tcW w:w="693" w:type="dxa"/>
            <w:vMerge/>
            <w:shd w:val="clear" w:color="auto" w:fill="auto"/>
            <w:vAlign w:val="center"/>
          </w:tcPr>
          <w:p w:rsidR="00354956" w:rsidRPr="00F75F4E" w:rsidRDefault="00354956" w:rsidP="009C632C">
            <w:pPr>
              <w:jc w:val="center"/>
            </w:pPr>
          </w:p>
        </w:tc>
        <w:tc>
          <w:tcPr>
            <w:tcW w:w="6734" w:type="dxa"/>
            <w:vMerge/>
            <w:shd w:val="clear" w:color="auto" w:fill="auto"/>
            <w:vAlign w:val="center"/>
          </w:tcPr>
          <w:p w:rsidR="00354956" w:rsidRPr="00F75F4E" w:rsidRDefault="00354956" w:rsidP="009C632C"/>
        </w:tc>
        <w:tc>
          <w:tcPr>
            <w:tcW w:w="7831" w:type="dxa"/>
            <w:shd w:val="clear" w:color="auto" w:fill="auto"/>
            <w:vAlign w:val="center"/>
          </w:tcPr>
          <w:p w:rsidR="00354956" w:rsidRPr="00F75F4E" w:rsidRDefault="00354956" w:rsidP="009C632C">
            <w:r w:rsidRPr="00F75F4E">
              <w:t>8. Помощь в устранении эксплуатационных отказов в сети АСРК верхнего уровня.</w:t>
            </w:r>
          </w:p>
          <w:p w:rsidR="00354956" w:rsidRPr="00F75F4E" w:rsidRDefault="00354956" w:rsidP="009C632C">
            <w:r w:rsidRPr="00F75F4E">
              <w:t>Ответ на соответствующие вопросы, задаваемые специалистами АЭС Бушер-1 и разработка рекомендаций в отношении повышения эксплуатационной надежности АСРК.</w:t>
            </w:r>
          </w:p>
          <w:p w:rsidR="00354956" w:rsidRPr="00F75F4E" w:rsidRDefault="00354956" w:rsidP="009C632C">
            <w:r w:rsidRPr="00F75F4E">
              <w:t>Помощь специалистам АЭС Бушер-1 в разработке автономной базы данных, которая должна содержать накопленные данные.</w:t>
            </w:r>
          </w:p>
        </w:tc>
      </w:tr>
    </w:tbl>
    <w:p w:rsidR="00354956" w:rsidRDefault="00354956" w:rsidP="00354956"/>
    <w:p w:rsidR="00354956" w:rsidRPr="00354956" w:rsidRDefault="00901163" w:rsidP="00354956">
      <w:pPr>
        <w:ind w:left="1440" w:hanging="1440"/>
        <w:rPr>
          <w:lang w:val="en-US"/>
        </w:rPr>
      </w:pPr>
      <w:r w:rsidRPr="00901163">
        <w:rPr>
          <w:lang w:val="en-US"/>
        </w:rPr>
        <w:lastRenderedPageBreak/>
        <w:t>Note: in the process of production activity the format of the Contractor’s monthly report may be changed by agreement of the Parties.</w:t>
      </w:r>
    </w:p>
    <w:p w:rsidR="00354956" w:rsidRPr="00354956" w:rsidRDefault="00354956" w:rsidP="00354956">
      <w:pPr>
        <w:ind w:left="1440" w:hanging="1440"/>
        <w:rPr>
          <w:lang w:val="en-US"/>
        </w:rPr>
      </w:pPr>
    </w:p>
    <w:p w:rsidR="00354956" w:rsidRPr="00354956" w:rsidRDefault="00354956" w:rsidP="00354956">
      <w:r w:rsidRPr="00173E01">
        <w:t>Примечание: в процессе производственной деятельности в формат месячного отче</w:t>
      </w:r>
      <w:r>
        <w:t>та Подрядчика, по согласованию С</w:t>
      </w:r>
      <w:r w:rsidRPr="00173E01">
        <w:t>торон</w:t>
      </w:r>
      <w:r w:rsidR="00901163" w:rsidRPr="00901163">
        <w:t xml:space="preserve">, </w:t>
      </w:r>
      <w:r w:rsidRPr="00173E01">
        <w:t>могут</w:t>
      </w:r>
      <w:r w:rsidR="00901163" w:rsidRPr="00901163">
        <w:t xml:space="preserve"> </w:t>
      </w:r>
      <w:r w:rsidRPr="00173E01">
        <w:t>быть</w:t>
      </w:r>
      <w:r w:rsidR="00901163" w:rsidRPr="00901163">
        <w:t xml:space="preserve"> </w:t>
      </w:r>
      <w:r w:rsidRPr="00173E01">
        <w:t>внесены</w:t>
      </w:r>
      <w:r w:rsidR="00901163" w:rsidRPr="00901163">
        <w:t xml:space="preserve"> </w:t>
      </w:r>
      <w:r w:rsidRPr="00173E01">
        <w:t>изменения</w:t>
      </w:r>
      <w:r w:rsidR="00901163" w:rsidRPr="00901163">
        <w:t>.</w:t>
      </w:r>
    </w:p>
    <w:p w:rsidR="00354956" w:rsidRPr="00354956" w:rsidRDefault="00354956" w:rsidP="00354956">
      <w:pPr>
        <w:jc w:val="right"/>
      </w:pPr>
    </w:p>
    <w:p w:rsidR="00354956" w:rsidRPr="00F36B9A" w:rsidRDefault="00354956" w:rsidP="00354956">
      <w:pPr>
        <w:jc w:val="right"/>
      </w:pPr>
      <w:r w:rsidRPr="00716C4E">
        <w:t xml:space="preserve">                                                                                                                                                                 </w:t>
      </w:r>
      <w:r w:rsidR="00075E43" w:rsidRPr="00075E43">
        <w:rPr>
          <w:lang w:val="en-US"/>
          <w:rPrChange w:id="1400" w:author="boychenko-tv" w:date="2014-03-27T15:05:00Z">
            <w:rPr/>
          </w:rPrChange>
        </w:rPr>
        <w:t>The</w:t>
      </w:r>
      <w:r w:rsidRPr="00F36B9A">
        <w:t xml:space="preserve"> </w:t>
      </w:r>
      <w:r w:rsidR="00075E43" w:rsidRPr="00075E43">
        <w:rPr>
          <w:lang w:val="en-US"/>
          <w:rPrChange w:id="1401" w:author="boychenko-tv" w:date="2014-03-27T15:05:00Z">
            <w:rPr/>
          </w:rPrChange>
        </w:rPr>
        <w:t>Contractor</w:t>
      </w:r>
      <w:r w:rsidRPr="00F36B9A">
        <w:t>’</w:t>
      </w:r>
      <w:r w:rsidR="00075E43" w:rsidRPr="00075E43">
        <w:rPr>
          <w:lang w:val="en-US"/>
          <w:rPrChange w:id="1402" w:author="boychenko-tv" w:date="2014-03-27T15:05:00Z">
            <w:rPr/>
          </w:rPrChange>
        </w:rPr>
        <w:t>s</w:t>
      </w:r>
      <w:r w:rsidRPr="00F36B9A">
        <w:t xml:space="preserve"> </w:t>
      </w:r>
      <w:r w:rsidR="00075E43" w:rsidRPr="00075E43">
        <w:rPr>
          <w:lang w:val="en-US"/>
          <w:rPrChange w:id="1403" w:author="boychenko-tv" w:date="2014-03-27T15:05:00Z">
            <w:rPr/>
          </w:rPrChange>
        </w:rPr>
        <w:t>representative</w:t>
      </w:r>
    </w:p>
    <w:p w:rsidR="00354956" w:rsidRPr="00F36B9A" w:rsidRDefault="00354956" w:rsidP="00354956">
      <w:pPr>
        <w:jc w:val="right"/>
      </w:pPr>
      <w:r w:rsidRPr="00173E01">
        <w:t>Представитель</w:t>
      </w:r>
      <w:r w:rsidR="00901163" w:rsidRPr="00F36B9A">
        <w:t xml:space="preserve"> </w:t>
      </w:r>
      <w:r w:rsidRPr="00173E01">
        <w:t>Подрядчика</w:t>
      </w:r>
    </w:p>
    <w:p w:rsidR="00354956" w:rsidRPr="00FA3821" w:rsidRDefault="00354956" w:rsidP="00354956">
      <w:pPr>
        <w:jc w:val="right"/>
      </w:pPr>
    </w:p>
    <w:p w:rsidR="00354956" w:rsidRPr="00F36B9A" w:rsidRDefault="00901163" w:rsidP="00354956">
      <w:pPr>
        <w:jc w:val="right"/>
      </w:pPr>
      <w:r w:rsidRPr="006D6694">
        <w:t xml:space="preserve">                                                                                                                                                                      ______________ </w:t>
      </w:r>
      <w:r w:rsidR="00354956" w:rsidRPr="00716C4E">
        <w:rPr>
          <w:lang w:val="en-US"/>
        </w:rPr>
        <w:t>Full</w:t>
      </w:r>
      <w:r w:rsidRPr="00F36B9A">
        <w:t xml:space="preserve"> </w:t>
      </w:r>
      <w:r w:rsidR="00354956" w:rsidRPr="00716C4E">
        <w:rPr>
          <w:lang w:val="en-US"/>
        </w:rPr>
        <w:t>name</w:t>
      </w:r>
      <w:r w:rsidRPr="00F36B9A">
        <w:t>/</w:t>
      </w:r>
      <w:r w:rsidR="00354956" w:rsidRPr="00173E01">
        <w:t>ФИО</w:t>
      </w:r>
    </w:p>
    <w:p w:rsidR="00354956" w:rsidRPr="00FA3821" w:rsidRDefault="00354956" w:rsidP="00354956"/>
    <w:p w:rsidR="00354956" w:rsidRPr="006D6694" w:rsidRDefault="00354956" w:rsidP="00354956"/>
    <w:p w:rsidR="00354956" w:rsidRPr="00B50A8E" w:rsidRDefault="00354956" w:rsidP="00354956"/>
    <w:p w:rsidR="00354956" w:rsidRPr="00354956" w:rsidRDefault="00901163" w:rsidP="00354956">
      <w:pPr>
        <w:spacing w:line="280" w:lineRule="exact"/>
        <w:ind w:left="1620"/>
        <w:rPr>
          <w:b/>
          <w:sz w:val="28"/>
          <w:szCs w:val="28"/>
          <w:lang w:val="en-US"/>
        </w:rPr>
      </w:pPr>
      <w:r w:rsidRPr="00901163">
        <w:rPr>
          <w:b/>
          <w:sz w:val="28"/>
          <w:szCs w:val="28"/>
          <w:lang w:val="en-US"/>
        </w:rPr>
        <w:t xml:space="preserve">The Principal                                                                                               The Contractor     </w:t>
      </w:r>
    </w:p>
    <w:p w:rsidR="00354956" w:rsidRPr="00716C4E" w:rsidRDefault="00354956" w:rsidP="00354956">
      <w:pPr>
        <w:spacing w:line="280" w:lineRule="exact"/>
        <w:ind w:left="1620"/>
        <w:rPr>
          <w:b/>
          <w:bCs/>
          <w:sz w:val="28"/>
          <w:szCs w:val="28"/>
          <w:lang w:val="en-US"/>
        </w:rPr>
      </w:pPr>
      <w:r w:rsidRPr="00173E01">
        <w:rPr>
          <w:b/>
          <w:sz w:val="28"/>
          <w:szCs w:val="28"/>
        </w:rPr>
        <w:t>ЗАКАЗЧИК</w:t>
      </w:r>
      <w:r w:rsidRPr="00716C4E">
        <w:rPr>
          <w:b/>
          <w:bCs/>
          <w:sz w:val="28"/>
          <w:szCs w:val="28"/>
          <w:lang w:val="en-US"/>
        </w:rPr>
        <w:t xml:space="preserve"> </w:t>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716C4E">
        <w:rPr>
          <w:b/>
          <w:bCs/>
          <w:sz w:val="28"/>
          <w:szCs w:val="28"/>
          <w:lang w:val="en-US"/>
        </w:rPr>
        <w:tab/>
      </w:r>
      <w:r w:rsidRPr="00173E01">
        <w:rPr>
          <w:b/>
          <w:sz w:val="28"/>
          <w:szCs w:val="28"/>
        </w:rPr>
        <w:t>ПОДРЯДЧИК</w:t>
      </w: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F04B9D" w:rsidRDefault="00F04B9D" w:rsidP="00354956">
      <w:pPr>
        <w:jc w:val="right"/>
        <w:rPr>
          <w:b/>
          <w:bCs/>
          <w:iCs/>
          <w:lang w:val="en-US"/>
        </w:rPr>
        <w:sectPr w:rsidR="00F04B9D" w:rsidSect="00A10115">
          <w:pgSz w:w="16834" w:h="11909" w:orient="landscape"/>
          <w:pgMar w:top="1060" w:right="1241" w:bottom="360" w:left="1253" w:header="720" w:footer="720" w:gutter="0"/>
          <w:cols w:space="60"/>
          <w:noEndnote/>
        </w:sectPr>
      </w:pPr>
    </w:p>
    <w:p w:rsidR="00354956" w:rsidRPr="00354956" w:rsidRDefault="00901163" w:rsidP="00354956">
      <w:pPr>
        <w:jc w:val="right"/>
        <w:rPr>
          <w:b/>
          <w:bCs/>
          <w:iCs/>
          <w:lang w:val="en-US"/>
        </w:rPr>
      </w:pPr>
      <w:r w:rsidRPr="00901163">
        <w:rPr>
          <w:b/>
          <w:bCs/>
          <w:iCs/>
          <w:lang w:val="en-US"/>
        </w:rPr>
        <w:lastRenderedPageBreak/>
        <w:t xml:space="preserve">Appendix 13 </w:t>
      </w:r>
    </w:p>
    <w:p w:rsidR="00F04B9D" w:rsidRPr="00C932AF" w:rsidRDefault="00F04B9D" w:rsidP="00354956">
      <w:pPr>
        <w:jc w:val="right"/>
        <w:rPr>
          <w:b/>
          <w:bCs/>
          <w:iCs/>
          <w:lang w:val="en-US"/>
          <w:rPrChange w:id="1404" w:author="Unknown" w:date="1901-01-23T08:48:00Z">
            <w:rPr>
              <w:b/>
              <w:bCs/>
              <w:iCs/>
            </w:rPr>
          </w:rPrChange>
        </w:rPr>
        <w:sectPr w:rsidR="00F04B9D" w:rsidRPr="00C932AF" w:rsidSect="00F04B9D">
          <w:type w:val="continuous"/>
          <w:pgSz w:w="16834" w:h="11909" w:orient="landscape"/>
          <w:pgMar w:top="1060" w:right="1241" w:bottom="360" w:left="1253" w:header="720" w:footer="720" w:gutter="0"/>
          <w:cols w:space="60"/>
          <w:noEndnote/>
        </w:sectPr>
      </w:pPr>
    </w:p>
    <w:p w:rsidR="00354956" w:rsidRPr="00354956" w:rsidRDefault="00354956" w:rsidP="00354956">
      <w:pPr>
        <w:jc w:val="right"/>
        <w:rPr>
          <w:b/>
          <w:bCs/>
          <w:iCs/>
          <w:lang w:val="en-US"/>
        </w:rPr>
      </w:pPr>
      <w:r w:rsidRPr="00F6317D">
        <w:rPr>
          <w:b/>
          <w:bCs/>
          <w:iCs/>
        </w:rPr>
        <w:lastRenderedPageBreak/>
        <w:t>Приложение</w:t>
      </w:r>
      <w:r w:rsidR="00901163" w:rsidRPr="00901163">
        <w:rPr>
          <w:b/>
          <w:bCs/>
          <w:iCs/>
          <w:lang w:val="en-US"/>
        </w:rPr>
        <w:t xml:space="preserve"> 13</w:t>
      </w:r>
    </w:p>
    <w:p w:rsidR="00354956" w:rsidRPr="00354956" w:rsidRDefault="00F04B9D" w:rsidP="00F04B9D">
      <w:pPr>
        <w:tabs>
          <w:tab w:val="left" w:pos="705"/>
        </w:tabs>
        <w:ind w:left="142"/>
        <w:rPr>
          <w:b/>
          <w:sz w:val="28"/>
          <w:szCs w:val="28"/>
          <w:lang w:val="en-US"/>
        </w:rPr>
      </w:pPr>
      <w:r>
        <w:rPr>
          <w:b/>
          <w:sz w:val="28"/>
          <w:szCs w:val="28"/>
          <w:lang w:val="en-US"/>
        </w:rPr>
        <w:tab/>
      </w:r>
    </w:p>
    <w:p w:rsidR="00354956" w:rsidRPr="00354956" w:rsidRDefault="00901163" w:rsidP="00354956">
      <w:pPr>
        <w:ind w:left="142"/>
        <w:jc w:val="center"/>
        <w:rPr>
          <w:b/>
          <w:sz w:val="28"/>
          <w:szCs w:val="28"/>
          <w:lang w:val="en-US"/>
        </w:rPr>
      </w:pPr>
      <w:r w:rsidRPr="00901163">
        <w:rPr>
          <w:b/>
          <w:sz w:val="28"/>
          <w:szCs w:val="28"/>
          <w:lang w:val="en-US"/>
        </w:rPr>
        <w:t>Certificate of Release of annual Retention</w:t>
      </w:r>
    </w:p>
    <w:p w:rsidR="00354956" w:rsidRPr="005C63D9" w:rsidRDefault="00354956" w:rsidP="00354956">
      <w:pPr>
        <w:ind w:left="142"/>
        <w:jc w:val="center"/>
        <w:rPr>
          <w:b/>
          <w:sz w:val="28"/>
          <w:szCs w:val="28"/>
        </w:rPr>
      </w:pPr>
      <w:r w:rsidRPr="005C63D9">
        <w:rPr>
          <w:b/>
          <w:sz w:val="28"/>
          <w:szCs w:val="28"/>
        </w:rPr>
        <w:t>Сертификат освобождения годового удержанного платежа</w:t>
      </w:r>
    </w:p>
    <w:p w:rsidR="00354956" w:rsidRPr="005C63D9" w:rsidRDefault="00354956" w:rsidP="00354956">
      <w:pPr>
        <w:jc w:val="center"/>
      </w:pPr>
    </w:p>
    <w:tbl>
      <w:tblPr>
        <w:tblW w:w="0" w:type="auto"/>
        <w:tblLook w:val="04A0"/>
      </w:tblPr>
      <w:tblGrid>
        <w:gridCol w:w="4644"/>
        <w:gridCol w:w="284"/>
        <w:gridCol w:w="5153"/>
      </w:tblGrid>
      <w:tr w:rsidR="00354956" w:rsidRPr="00DE7823" w:rsidTr="009C632C">
        <w:tc>
          <w:tcPr>
            <w:tcW w:w="4644" w:type="dxa"/>
            <w:shd w:val="clear" w:color="auto" w:fill="auto"/>
          </w:tcPr>
          <w:p w:rsidR="00354956" w:rsidRPr="00354956" w:rsidRDefault="00901163" w:rsidP="009C632C">
            <w:pPr>
              <w:pStyle w:val="af6"/>
              <w:jc w:val="both"/>
              <w:rPr>
                <w:rFonts w:ascii="Times New Roman" w:hAnsi="Times New Roman" w:cs="Arial"/>
                <w:sz w:val="24"/>
                <w:szCs w:val="24"/>
                <w:lang w:val="en-US"/>
              </w:rPr>
            </w:pPr>
            <w:r w:rsidRPr="00901163">
              <w:rPr>
                <w:rFonts w:ascii="Times New Roman" w:hAnsi="Times New Roman" w:cs="Arial"/>
                <w:sz w:val="24"/>
                <w:szCs w:val="24"/>
                <w:lang w:val="en-US"/>
              </w:rPr>
              <w:t>We, as signed below, on behalf of the Contractor by ……….…………………….,</w:t>
            </w:r>
          </w:p>
          <w:p w:rsidR="00354956" w:rsidRPr="00DE7823" w:rsidRDefault="00354956" w:rsidP="009C632C">
            <w:pPr>
              <w:pStyle w:val="af6"/>
              <w:jc w:val="both"/>
              <w:rPr>
                <w:rFonts w:ascii="Times New Roman" w:hAnsi="Times New Roman" w:cs="Arial"/>
                <w:sz w:val="24"/>
                <w:szCs w:val="24"/>
                <w:lang w:val="en-US"/>
              </w:rPr>
            </w:pPr>
            <w:r w:rsidRPr="00DE7823">
              <w:rPr>
                <w:rFonts w:ascii="Times New Roman" w:hAnsi="Times New Roman" w:cs="Arial"/>
                <w:sz w:val="24"/>
                <w:szCs w:val="24"/>
                <w:lang w:val="en-US"/>
              </w:rPr>
              <w:t xml:space="preserve">on behalf of the Principal by ………...……, </w:t>
            </w:r>
          </w:p>
          <w:p w:rsidR="00354956" w:rsidRPr="00354956" w:rsidRDefault="00901163" w:rsidP="009C632C">
            <w:pPr>
              <w:pStyle w:val="af6"/>
              <w:jc w:val="both"/>
              <w:rPr>
                <w:rFonts w:ascii="Times New Roman" w:hAnsi="Times New Roman" w:cs="Arial"/>
                <w:sz w:val="24"/>
                <w:szCs w:val="24"/>
                <w:lang w:val="en-US"/>
              </w:rPr>
            </w:pPr>
            <w:r w:rsidRPr="00901163">
              <w:rPr>
                <w:rFonts w:ascii="Times New Roman" w:hAnsi="Times New Roman" w:cs="Arial"/>
                <w:sz w:val="24"/>
                <w:szCs w:val="24"/>
                <w:lang w:val="en-US"/>
              </w:rPr>
              <w:t>confirm the fulfillment of the Contractor's obligations regarding Good Performance of the Contractor's obligation under the Contract on Rendering of Engineering Services and Technical Support of Operation of the Bushehr NPP unit No. 1 at year ___________.</w:t>
            </w:r>
          </w:p>
          <w:p w:rsidR="00354956" w:rsidRPr="00354956" w:rsidRDefault="00901163" w:rsidP="009C632C">
            <w:pPr>
              <w:pStyle w:val="af6"/>
              <w:jc w:val="both"/>
              <w:rPr>
                <w:rFonts w:ascii="Times New Roman" w:hAnsi="Times New Roman" w:cs="Arial"/>
                <w:sz w:val="24"/>
                <w:szCs w:val="24"/>
                <w:lang w:val="en-US"/>
              </w:rPr>
            </w:pPr>
            <w:r w:rsidRPr="00901163">
              <w:rPr>
                <w:rFonts w:ascii="Times New Roman" w:hAnsi="Times New Roman" w:cs="Arial"/>
                <w:sz w:val="24"/>
                <w:szCs w:val="24"/>
                <w:lang w:val="en-US"/>
              </w:rPr>
              <w:t>Signing of this Certificate should be the basis to draw up an invoice by JSC “Concern Rosenergoatom” for payment of annually Retention money as per Letter of Credit No. …………., which sum is due for performed Services as per the Contract.</w:t>
            </w:r>
          </w:p>
          <w:p w:rsidR="00354956" w:rsidRPr="00354956" w:rsidRDefault="00354956" w:rsidP="009C632C">
            <w:pPr>
              <w:pStyle w:val="af6"/>
              <w:jc w:val="both"/>
              <w:rPr>
                <w:rFonts w:ascii="Times New Roman" w:hAnsi="Times New Roman" w:cs="Arial"/>
                <w:sz w:val="24"/>
                <w:szCs w:val="24"/>
                <w:lang w:val="en-US"/>
              </w:rPr>
            </w:pPr>
          </w:p>
          <w:p w:rsidR="00354956" w:rsidRPr="00DE7823" w:rsidRDefault="00354956" w:rsidP="009C632C">
            <w:pPr>
              <w:pStyle w:val="af6"/>
              <w:jc w:val="both"/>
              <w:rPr>
                <w:rFonts w:ascii="Times New Roman" w:hAnsi="Times New Roman" w:cs="Arial"/>
                <w:sz w:val="24"/>
                <w:szCs w:val="24"/>
                <w:lang w:val="en-US"/>
              </w:rPr>
            </w:pPr>
            <w:r w:rsidRPr="00DE7823">
              <w:rPr>
                <w:rFonts w:ascii="Times New Roman" w:hAnsi="Times New Roman" w:cs="Arial"/>
                <w:sz w:val="24"/>
                <w:szCs w:val="24"/>
                <w:lang w:val="en-US"/>
              </w:rPr>
              <w:t>Amount of retention: USD…………………. (…………………….…....……US Dollars).</w:t>
            </w:r>
          </w:p>
          <w:p w:rsidR="00354956" w:rsidRPr="00DE7823" w:rsidRDefault="00354956" w:rsidP="009C632C">
            <w:pPr>
              <w:pStyle w:val="af6"/>
              <w:jc w:val="both"/>
              <w:rPr>
                <w:rFonts w:ascii="Times New Roman" w:hAnsi="Times New Roman" w:cs="Arial"/>
                <w:sz w:val="24"/>
                <w:szCs w:val="24"/>
                <w:lang w:val="en-US"/>
              </w:rPr>
            </w:pPr>
          </w:p>
          <w:p w:rsidR="00354956" w:rsidRPr="00354956" w:rsidRDefault="00901163" w:rsidP="009C632C">
            <w:pPr>
              <w:pStyle w:val="af6"/>
              <w:jc w:val="both"/>
              <w:rPr>
                <w:rFonts w:ascii="Times New Roman" w:hAnsi="Times New Roman" w:cs="Arial"/>
                <w:sz w:val="24"/>
                <w:szCs w:val="24"/>
                <w:lang w:val="en-US"/>
              </w:rPr>
            </w:pPr>
            <w:r w:rsidRPr="00901163">
              <w:rPr>
                <w:rFonts w:ascii="Times New Roman" w:hAnsi="Times New Roman" w:cs="Arial"/>
                <w:sz w:val="24"/>
                <w:szCs w:val="24"/>
                <w:lang w:val="en-US"/>
              </w:rPr>
              <w:t>Fulfillment of the Contractor's obligations regarding Good Performance under the Contract for year 20--- has been confirmed by the representative of the Principal at the BNPP-1 on the related performed Services.</w:t>
            </w:r>
          </w:p>
          <w:p w:rsidR="00354956" w:rsidRPr="00354956" w:rsidRDefault="00354956" w:rsidP="009C632C">
            <w:pPr>
              <w:pStyle w:val="af6"/>
              <w:jc w:val="both"/>
              <w:rPr>
                <w:rFonts w:ascii="Times New Roman" w:hAnsi="Times New Roman" w:cs="Arial"/>
                <w:sz w:val="24"/>
                <w:szCs w:val="24"/>
                <w:lang w:val="en-US"/>
              </w:rPr>
            </w:pPr>
          </w:p>
        </w:tc>
        <w:tc>
          <w:tcPr>
            <w:tcW w:w="284" w:type="dxa"/>
            <w:shd w:val="clear" w:color="auto" w:fill="auto"/>
          </w:tcPr>
          <w:p w:rsidR="00354956" w:rsidRPr="00354956" w:rsidRDefault="00354956" w:rsidP="009C632C">
            <w:pPr>
              <w:jc w:val="both"/>
              <w:rPr>
                <w:rFonts w:ascii="Calibri" w:eastAsia="Calibri" w:hAnsi="Calibri" w:cs="Arial"/>
                <w:sz w:val="22"/>
                <w:szCs w:val="22"/>
                <w:lang w:val="en-US"/>
              </w:rPr>
            </w:pPr>
          </w:p>
        </w:tc>
        <w:tc>
          <w:tcPr>
            <w:tcW w:w="5153" w:type="dxa"/>
            <w:shd w:val="clear" w:color="auto" w:fill="auto"/>
          </w:tcPr>
          <w:p w:rsidR="00354956" w:rsidRPr="00DE7823" w:rsidRDefault="00354956" w:rsidP="009C632C">
            <w:pPr>
              <w:pStyle w:val="af6"/>
              <w:jc w:val="both"/>
              <w:rPr>
                <w:rFonts w:ascii="Times New Roman" w:hAnsi="Times New Roman" w:cs="Arial"/>
                <w:sz w:val="24"/>
                <w:szCs w:val="24"/>
              </w:rPr>
            </w:pPr>
            <w:r w:rsidRPr="00DE7823">
              <w:rPr>
                <w:rFonts w:ascii="Times New Roman" w:hAnsi="Times New Roman" w:cs="Arial"/>
                <w:sz w:val="24"/>
                <w:szCs w:val="24"/>
              </w:rPr>
              <w:t xml:space="preserve">Мы, нижеподписавшиеся, со стороны Подрядчика …………..……………..………….., </w:t>
            </w:r>
          </w:p>
          <w:p w:rsidR="00354956" w:rsidRPr="00DE7823" w:rsidRDefault="00354956" w:rsidP="009C632C">
            <w:pPr>
              <w:pStyle w:val="af6"/>
              <w:jc w:val="both"/>
              <w:rPr>
                <w:rFonts w:ascii="Times New Roman" w:hAnsi="Times New Roman" w:cs="Arial"/>
                <w:sz w:val="24"/>
                <w:szCs w:val="24"/>
              </w:rPr>
            </w:pPr>
            <w:r w:rsidRPr="00DE7823">
              <w:rPr>
                <w:rFonts w:ascii="Times New Roman" w:hAnsi="Times New Roman" w:cs="Arial"/>
                <w:sz w:val="24"/>
                <w:szCs w:val="24"/>
              </w:rPr>
              <w:t xml:space="preserve">со стороны Заказчика …………………….., подтверждаем качественное выполнение обязательств Подрядчика по Контракту на оказание услуг в области эксплуатации энергоблока № 1 АЭС «Бушер» в __________ году.  </w:t>
            </w:r>
          </w:p>
          <w:p w:rsidR="00354956" w:rsidRPr="00DE7823" w:rsidRDefault="00354956" w:rsidP="009C632C">
            <w:pPr>
              <w:pStyle w:val="af6"/>
              <w:jc w:val="both"/>
              <w:rPr>
                <w:rFonts w:ascii="Times New Roman" w:hAnsi="Times New Roman" w:cs="Arial"/>
                <w:sz w:val="24"/>
                <w:szCs w:val="24"/>
              </w:rPr>
            </w:pPr>
          </w:p>
          <w:p w:rsidR="00354956" w:rsidRPr="00DE7823" w:rsidRDefault="00354956" w:rsidP="009C632C">
            <w:pPr>
              <w:pStyle w:val="af6"/>
              <w:jc w:val="both"/>
              <w:rPr>
                <w:rFonts w:ascii="Times New Roman" w:hAnsi="Times New Roman" w:cs="Arial"/>
                <w:sz w:val="24"/>
                <w:szCs w:val="24"/>
              </w:rPr>
            </w:pPr>
            <w:r w:rsidRPr="00DE7823">
              <w:rPr>
                <w:rFonts w:ascii="Times New Roman" w:hAnsi="Times New Roman" w:cs="Arial"/>
                <w:sz w:val="24"/>
                <w:szCs w:val="24"/>
              </w:rPr>
              <w:t xml:space="preserve">Подписание данного Сертификата является основанием для выставления компанией ОАО «Концерн Росэнергоатом» счета на оплату годового Удержанного платежа  согласно аккредитиву № ……………. Сумма счета подлежит оплате за предоставленные Услуги согласно Контракту.  </w:t>
            </w:r>
          </w:p>
          <w:p w:rsidR="00354956" w:rsidRPr="00DE7823" w:rsidRDefault="00354956" w:rsidP="009C632C">
            <w:pPr>
              <w:pStyle w:val="af6"/>
              <w:jc w:val="both"/>
              <w:rPr>
                <w:rFonts w:ascii="Times New Roman" w:hAnsi="Times New Roman" w:cs="Arial"/>
                <w:sz w:val="24"/>
                <w:szCs w:val="24"/>
              </w:rPr>
            </w:pPr>
          </w:p>
          <w:p w:rsidR="00354956" w:rsidRPr="00DE7823" w:rsidRDefault="00354956" w:rsidP="009C632C">
            <w:pPr>
              <w:pStyle w:val="af6"/>
              <w:jc w:val="both"/>
              <w:rPr>
                <w:rFonts w:ascii="Times New Roman" w:hAnsi="Times New Roman" w:cs="Arial"/>
                <w:sz w:val="24"/>
                <w:szCs w:val="24"/>
              </w:rPr>
            </w:pPr>
            <w:r w:rsidRPr="00DE7823">
              <w:rPr>
                <w:rFonts w:ascii="Times New Roman" w:hAnsi="Times New Roman" w:cs="Arial"/>
                <w:sz w:val="24"/>
                <w:szCs w:val="24"/>
              </w:rPr>
              <w:t>Сумма удержанного платежа: ……………… Долларов США (………… Долларов США).</w:t>
            </w:r>
          </w:p>
          <w:p w:rsidR="00354956" w:rsidRPr="00DE7823" w:rsidRDefault="00354956" w:rsidP="009C632C">
            <w:pPr>
              <w:pStyle w:val="af6"/>
              <w:jc w:val="both"/>
              <w:rPr>
                <w:rFonts w:ascii="Times New Roman" w:hAnsi="Times New Roman" w:cs="Arial"/>
                <w:sz w:val="24"/>
                <w:szCs w:val="24"/>
              </w:rPr>
            </w:pPr>
          </w:p>
          <w:p w:rsidR="00354956" w:rsidRPr="00DE7823" w:rsidRDefault="00354956" w:rsidP="009C632C">
            <w:pPr>
              <w:jc w:val="both"/>
              <w:rPr>
                <w:rFonts w:eastAsia="Calibri" w:cs="Arial"/>
                <w:lang w:eastAsia="en-US"/>
              </w:rPr>
            </w:pPr>
            <w:r w:rsidRPr="00DE7823">
              <w:rPr>
                <w:rFonts w:eastAsia="Calibri" w:cs="Arial"/>
                <w:lang w:eastAsia="en-US"/>
              </w:rPr>
              <w:t xml:space="preserve">Выполнение Подрядчиком обязательств по </w:t>
            </w:r>
            <w:r w:rsidRPr="00DE7823">
              <w:rPr>
                <w:rFonts w:eastAsia="Calibri" w:cs="Arial"/>
              </w:rPr>
              <w:t>Контракту</w:t>
            </w:r>
            <w:r w:rsidRPr="00DE7823">
              <w:rPr>
                <w:rFonts w:eastAsia="Calibri" w:cs="Arial"/>
                <w:lang w:eastAsia="en-US"/>
              </w:rPr>
              <w:t xml:space="preserve"> в части качественного выполнения работ за ________ год подтверждено представителем Заказчика на Площадке АЭС "Бушер" на основании соответствующих предоставленных Услуг.</w:t>
            </w:r>
          </w:p>
        </w:tc>
      </w:tr>
    </w:tbl>
    <w:p w:rsidR="00354956" w:rsidRDefault="00354956" w:rsidP="00354956">
      <w:pPr>
        <w:jc w:val="both"/>
      </w:pPr>
    </w:p>
    <w:p w:rsidR="00354956" w:rsidRPr="000B485C" w:rsidRDefault="00354956" w:rsidP="00354956">
      <w:pPr>
        <w:jc w:val="center"/>
        <w:rPr>
          <w:bCs/>
        </w:rPr>
      </w:pPr>
    </w:p>
    <w:p w:rsidR="00354956" w:rsidRPr="000B485C" w:rsidRDefault="00354956" w:rsidP="00354956">
      <w:pPr>
        <w:jc w:val="center"/>
        <w:rPr>
          <w:bCs/>
        </w:rPr>
      </w:pPr>
    </w:p>
    <w:tbl>
      <w:tblPr>
        <w:tblW w:w="10101" w:type="dxa"/>
        <w:jc w:val="center"/>
        <w:tblLook w:val="04A0"/>
      </w:tblPr>
      <w:tblGrid>
        <w:gridCol w:w="4503"/>
        <w:gridCol w:w="1709"/>
        <w:gridCol w:w="3889"/>
      </w:tblGrid>
      <w:tr w:rsidR="00354956" w:rsidRPr="006C6408" w:rsidTr="009C632C">
        <w:trPr>
          <w:jc w:val="center"/>
        </w:trPr>
        <w:tc>
          <w:tcPr>
            <w:tcW w:w="4503" w:type="dxa"/>
          </w:tcPr>
          <w:p w:rsidR="00354956" w:rsidRPr="00354956" w:rsidRDefault="00901163" w:rsidP="009C632C">
            <w:pPr>
              <w:spacing w:line="240" w:lineRule="exact"/>
              <w:rPr>
                <w:b/>
                <w:lang w:val="en-US"/>
              </w:rPr>
            </w:pPr>
            <w:r w:rsidRPr="00901163">
              <w:rPr>
                <w:b/>
                <w:lang w:val="en-US"/>
              </w:rPr>
              <w:t>Representative of the Principal</w:t>
            </w:r>
          </w:p>
          <w:p w:rsidR="00354956" w:rsidRPr="00354956" w:rsidRDefault="00354956" w:rsidP="009C632C">
            <w:pPr>
              <w:spacing w:line="240" w:lineRule="exact"/>
              <w:rPr>
                <w:rFonts w:ascii="Arial" w:hAnsi="Arial" w:cs="Arial"/>
                <w:lang w:val="en-US"/>
              </w:rPr>
            </w:pPr>
            <w:r>
              <w:rPr>
                <w:b/>
              </w:rPr>
              <w:t>Представитель</w:t>
            </w:r>
            <w:r w:rsidR="00901163" w:rsidRPr="00901163">
              <w:rPr>
                <w:b/>
                <w:lang w:val="en-US"/>
              </w:rPr>
              <w:t xml:space="preserve"> </w:t>
            </w:r>
            <w:r>
              <w:rPr>
                <w:b/>
              </w:rPr>
              <w:t>Заказчика</w:t>
            </w:r>
          </w:p>
        </w:tc>
        <w:tc>
          <w:tcPr>
            <w:tcW w:w="1709" w:type="dxa"/>
          </w:tcPr>
          <w:p w:rsidR="00354956" w:rsidRPr="00354956" w:rsidRDefault="00901163" w:rsidP="009C632C">
            <w:pPr>
              <w:spacing w:line="240" w:lineRule="exact"/>
              <w:jc w:val="both"/>
              <w:rPr>
                <w:rFonts w:ascii="Arial" w:hAnsi="Arial" w:cs="Arial"/>
                <w:lang w:val="en-US"/>
              </w:rPr>
            </w:pPr>
            <w:r w:rsidRPr="00901163">
              <w:rPr>
                <w:rFonts w:ascii="Arial" w:hAnsi="Arial" w:cs="Arial"/>
                <w:lang w:val="en-US"/>
              </w:rPr>
              <w:t xml:space="preserve">      </w:t>
            </w:r>
          </w:p>
        </w:tc>
        <w:tc>
          <w:tcPr>
            <w:tcW w:w="3889" w:type="dxa"/>
          </w:tcPr>
          <w:p w:rsidR="00354956" w:rsidRPr="00354956" w:rsidRDefault="00901163" w:rsidP="009C632C">
            <w:pPr>
              <w:spacing w:line="240" w:lineRule="exact"/>
              <w:rPr>
                <w:b/>
                <w:lang w:val="en-US"/>
              </w:rPr>
            </w:pPr>
            <w:r w:rsidRPr="00901163">
              <w:rPr>
                <w:b/>
                <w:lang w:val="en-US"/>
              </w:rPr>
              <w:t>Representative of the Contractor</w:t>
            </w:r>
          </w:p>
          <w:p w:rsidR="00354956" w:rsidRPr="00354956" w:rsidRDefault="00354956" w:rsidP="009C632C">
            <w:pPr>
              <w:spacing w:line="240" w:lineRule="exact"/>
              <w:rPr>
                <w:b/>
                <w:lang w:val="en-US"/>
              </w:rPr>
            </w:pPr>
            <w:r>
              <w:rPr>
                <w:b/>
              </w:rPr>
              <w:t>Представитель</w:t>
            </w:r>
            <w:r w:rsidR="00901163" w:rsidRPr="00901163">
              <w:rPr>
                <w:b/>
                <w:lang w:val="en-US"/>
              </w:rPr>
              <w:t xml:space="preserve"> </w:t>
            </w:r>
            <w:r>
              <w:rPr>
                <w:b/>
              </w:rPr>
              <w:t>Подрядчика</w:t>
            </w:r>
          </w:p>
        </w:tc>
      </w:tr>
    </w:tbl>
    <w:p w:rsidR="00354956" w:rsidRPr="00354956" w:rsidRDefault="00354956" w:rsidP="00354956">
      <w:pPr>
        <w:jc w:val="center"/>
        <w:rPr>
          <w:bCs/>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F04B9D" w:rsidRPr="00C932AF" w:rsidRDefault="00F04B9D" w:rsidP="00307EA1">
      <w:pPr>
        <w:tabs>
          <w:tab w:val="left" w:pos="8640"/>
        </w:tabs>
        <w:spacing w:line="360" w:lineRule="auto"/>
        <w:ind w:right="27"/>
        <w:jc w:val="both"/>
        <w:rPr>
          <w:lang w:val="en-US"/>
          <w:rPrChange w:id="1405" w:author="boychenko-tv" w:date="2014-03-27T15:05:00Z">
            <w:rPr/>
          </w:rPrChange>
        </w:rPr>
      </w:pPr>
    </w:p>
    <w:p w:rsidR="00F04B9D" w:rsidRPr="00C932AF" w:rsidRDefault="00F04B9D" w:rsidP="00307EA1">
      <w:pPr>
        <w:tabs>
          <w:tab w:val="left" w:pos="8640"/>
        </w:tabs>
        <w:spacing w:line="360" w:lineRule="auto"/>
        <w:ind w:right="27"/>
        <w:jc w:val="both"/>
        <w:rPr>
          <w:lang w:val="en-US"/>
          <w:rPrChange w:id="1406" w:author="boychenko-tv" w:date="2014-03-27T15:05:00Z">
            <w:rPr/>
          </w:rPrChange>
        </w:rPr>
      </w:pPr>
    </w:p>
    <w:p w:rsidR="00F04B9D" w:rsidRPr="00C932AF" w:rsidRDefault="00F04B9D" w:rsidP="00307EA1">
      <w:pPr>
        <w:tabs>
          <w:tab w:val="left" w:pos="8640"/>
        </w:tabs>
        <w:spacing w:line="360" w:lineRule="auto"/>
        <w:ind w:right="27"/>
        <w:jc w:val="both"/>
        <w:rPr>
          <w:lang w:val="en-US"/>
          <w:rPrChange w:id="1407" w:author="boychenko-tv" w:date="2014-03-27T15:05:00Z">
            <w:rPr/>
          </w:rPrChange>
        </w:rPr>
      </w:pPr>
    </w:p>
    <w:p w:rsidR="00F04B9D" w:rsidRPr="00EB0F98" w:rsidRDefault="00F04B9D" w:rsidP="00307EA1">
      <w:pPr>
        <w:tabs>
          <w:tab w:val="left" w:pos="8640"/>
        </w:tabs>
        <w:spacing w:line="360" w:lineRule="auto"/>
        <w:ind w:right="27"/>
        <w:jc w:val="both"/>
        <w:rPr>
          <w:lang w:val="en-US"/>
        </w:rPr>
      </w:pPr>
    </w:p>
    <w:p w:rsidR="00E41A23" w:rsidRPr="00C932AF" w:rsidRDefault="00E41A23" w:rsidP="00307EA1">
      <w:pPr>
        <w:tabs>
          <w:tab w:val="left" w:pos="8640"/>
        </w:tabs>
        <w:spacing w:line="360" w:lineRule="auto"/>
        <w:ind w:right="27"/>
        <w:jc w:val="both"/>
        <w:rPr>
          <w:lang w:val="en-US"/>
          <w:rPrChange w:id="1408" w:author="boychenko-tv" w:date="2014-03-27T15:05:00Z">
            <w:rPr/>
          </w:rPrChange>
        </w:rPr>
      </w:pPr>
    </w:p>
    <w:p w:rsidR="00354956" w:rsidRPr="00292A13" w:rsidRDefault="00354956" w:rsidP="00354956">
      <w:pPr>
        <w:jc w:val="right"/>
        <w:rPr>
          <w:rFonts w:eastAsia="Times New Roman"/>
          <w:b/>
          <w:bCs/>
          <w:iCs/>
          <w:lang w:val="en-US"/>
        </w:rPr>
      </w:pPr>
      <w:r w:rsidRPr="00292A13">
        <w:rPr>
          <w:rFonts w:eastAsia="Times New Roman"/>
          <w:b/>
          <w:bCs/>
          <w:iCs/>
          <w:lang w:val="en-US"/>
        </w:rPr>
        <w:t>Appendix 1</w:t>
      </w:r>
      <w:r w:rsidR="00901163" w:rsidRPr="00901163">
        <w:rPr>
          <w:rFonts w:eastAsia="Times New Roman"/>
          <w:b/>
          <w:bCs/>
          <w:iCs/>
          <w:lang w:val="en-US"/>
        </w:rPr>
        <w:t>4</w:t>
      </w:r>
      <w:r w:rsidRPr="00292A13">
        <w:rPr>
          <w:rFonts w:eastAsia="Times New Roman"/>
          <w:b/>
          <w:bCs/>
          <w:iCs/>
          <w:lang w:val="en-US"/>
        </w:rPr>
        <w:t xml:space="preserve"> </w:t>
      </w:r>
    </w:p>
    <w:p w:rsidR="00354956" w:rsidRPr="00354956" w:rsidRDefault="00354956" w:rsidP="00354956">
      <w:pPr>
        <w:jc w:val="right"/>
        <w:rPr>
          <w:rFonts w:eastAsia="Times New Roman"/>
          <w:b/>
          <w:bCs/>
          <w:iCs/>
          <w:lang w:val="en-US"/>
        </w:rPr>
      </w:pPr>
      <w:r w:rsidRPr="00F6317D">
        <w:rPr>
          <w:rFonts w:eastAsia="Times New Roman"/>
          <w:b/>
          <w:bCs/>
          <w:iCs/>
        </w:rPr>
        <w:t>Приложение</w:t>
      </w:r>
      <w:r w:rsidRPr="00292A13">
        <w:rPr>
          <w:rFonts w:eastAsia="Times New Roman"/>
          <w:b/>
          <w:bCs/>
          <w:iCs/>
          <w:lang w:val="en-US"/>
        </w:rPr>
        <w:t xml:space="preserve"> 1</w:t>
      </w:r>
      <w:r w:rsidR="00901163" w:rsidRPr="00901163">
        <w:rPr>
          <w:rFonts w:eastAsia="Times New Roman"/>
          <w:b/>
          <w:bCs/>
          <w:iCs/>
          <w:lang w:val="en-US"/>
        </w:rPr>
        <w:t>4</w:t>
      </w:r>
    </w:p>
    <w:p w:rsidR="00354956" w:rsidRPr="00354956" w:rsidRDefault="00354956" w:rsidP="00354956">
      <w:pPr>
        <w:jc w:val="center"/>
        <w:rPr>
          <w:sz w:val="22"/>
          <w:szCs w:val="22"/>
          <w:lang w:val="en-US"/>
        </w:rPr>
      </w:pPr>
    </w:p>
    <w:p w:rsidR="00354956" w:rsidRPr="00292A13" w:rsidRDefault="00354956" w:rsidP="00354956">
      <w:pPr>
        <w:jc w:val="center"/>
        <w:rPr>
          <w:b/>
          <w:bCs/>
          <w:color w:val="111111"/>
          <w:lang w:val="en-US"/>
        </w:rPr>
      </w:pPr>
      <w:r w:rsidRPr="00292A13">
        <w:rPr>
          <w:b/>
          <w:bCs/>
          <w:color w:val="111111"/>
          <w:lang w:val="en-US"/>
        </w:rPr>
        <w:t>Requirement of Qualification of the Contractor Personnel</w:t>
      </w:r>
    </w:p>
    <w:p w:rsidR="00354956" w:rsidRDefault="00354956" w:rsidP="00354956">
      <w:pPr>
        <w:jc w:val="center"/>
        <w:rPr>
          <w:b/>
          <w:bCs/>
          <w:color w:val="111111"/>
        </w:rPr>
      </w:pPr>
      <w:r w:rsidRPr="00F77054">
        <w:rPr>
          <w:b/>
          <w:bCs/>
          <w:color w:val="111111"/>
        </w:rPr>
        <w:t xml:space="preserve">Требования к квалификации </w:t>
      </w:r>
      <w:r w:rsidRPr="00B920FA">
        <w:rPr>
          <w:b/>
          <w:bCs/>
          <w:color w:val="111111"/>
        </w:rPr>
        <w:t xml:space="preserve">персонала </w:t>
      </w:r>
      <w:r w:rsidRPr="00292A13">
        <w:rPr>
          <w:b/>
          <w:bCs/>
          <w:color w:val="111111"/>
        </w:rPr>
        <w:t>Подрядчика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73"/>
        <w:gridCol w:w="4935"/>
        <w:gridCol w:w="2897"/>
      </w:tblGrid>
      <w:tr w:rsidR="00354956" w:rsidRPr="004D405B" w:rsidTr="009C632C">
        <w:tc>
          <w:tcPr>
            <w:tcW w:w="0" w:type="auto"/>
          </w:tcPr>
          <w:p w:rsidR="00354956" w:rsidRPr="005512DE" w:rsidRDefault="00354956" w:rsidP="009C632C">
            <w:pPr>
              <w:jc w:val="center"/>
              <w:rPr>
                <w:b/>
                <w:i/>
              </w:rPr>
            </w:pPr>
            <w:r w:rsidRPr="005512DE">
              <w:rPr>
                <w:b/>
                <w:i/>
                <w:lang w:val="en-US"/>
              </w:rPr>
              <w:t>Position</w:t>
            </w:r>
            <w:r w:rsidRPr="005512DE">
              <w:rPr>
                <w:b/>
                <w:i/>
              </w:rPr>
              <w:t xml:space="preserve"> </w:t>
            </w:r>
          </w:p>
          <w:p w:rsidR="00354956" w:rsidRPr="005512DE" w:rsidRDefault="00354956" w:rsidP="009C632C">
            <w:pPr>
              <w:jc w:val="center"/>
              <w:rPr>
                <w:b/>
                <w:i/>
              </w:rPr>
            </w:pPr>
            <w:r w:rsidRPr="005512DE">
              <w:rPr>
                <w:b/>
                <w:i/>
              </w:rPr>
              <w:t>Должность</w:t>
            </w:r>
          </w:p>
        </w:tc>
        <w:tc>
          <w:tcPr>
            <w:tcW w:w="0" w:type="auto"/>
          </w:tcPr>
          <w:p w:rsidR="00354956" w:rsidRPr="005512DE" w:rsidRDefault="00354956" w:rsidP="009C632C">
            <w:pPr>
              <w:jc w:val="center"/>
              <w:rPr>
                <w:b/>
                <w:i/>
                <w:lang w:val="en-US"/>
              </w:rPr>
            </w:pPr>
            <w:r w:rsidRPr="005512DE">
              <w:rPr>
                <w:b/>
                <w:i/>
                <w:lang w:val="en-US"/>
              </w:rPr>
              <w:t>Requirements to qualification</w:t>
            </w:r>
          </w:p>
          <w:p w:rsidR="00354956" w:rsidRPr="005512DE" w:rsidRDefault="00354956" w:rsidP="009C632C">
            <w:pPr>
              <w:jc w:val="center"/>
              <w:rPr>
                <w:b/>
                <w:i/>
                <w:lang w:val="en-US"/>
              </w:rPr>
            </w:pPr>
            <w:r w:rsidRPr="005512DE">
              <w:rPr>
                <w:b/>
                <w:i/>
                <w:lang w:val="en-US"/>
              </w:rPr>
              <w:t>Требования к квалификации</w:t>
            </w:r>
          </w:p>
        </w:tc>
        <w:tc>
          <w:tcPr>
            <w:tcW w:w="0" w:type="auto"/>
          </w:tcPr>
          <w:p w:rsidR="00354956" w:rsidRPr="004D405B" w:rsidRDefault="00354956" w:rsidP="009C632C">
            <w:pPr>
              <w:jc w:val="center"/>
              <w:rPr>
                <w:b/>
                <w:i/>
                <w:lang w:val="en-US"/>
              </w:rPr>
            </w:pPr>
            <w:r w:rsidRPr="004D405B">
              <w:rPr>
                <w:b/>
                <w:i/>
                <w:lang w:val="en-US"/>
              </w:rPr>
              <w:t xml:space="preserve">Documents, which confirm the personnel qualification </w:t>
            </w:r>
          </w:p>
          <w:p w:rsidR="00354956" w:rsidRPr="004D405B" w:rsidRDefault="00354956" w:rsidP="009C632C">
            <w:pPr>
              <w:jc w:val="center"/>
              <w:rPr>
                <w:b/>
                <w:i/>
              </w:rPr>
            </w:pPr>
            <w:r w:rsidRPr="004D405B">
              <w:rPr>
                <w:b/>
                <w:i/>
              </w:rPr>
              <w:t>Документы, подтверждающие квалификаци</w:t>
            </w:r>
            <w:r>
              <w:rPr>
                <w:b/>
                <w:i/>
              </w:rPr>
              <w:t>ю</w:t>
            </w:r>
            <w:r w:rsidRPr="004D405B">
              <w:rPr>
                <w:b/>
                <w:i/>
              </w:rPr>
              <w:t xml:space="preserve"> </w:t>
            </w:r>
            <w:r>
              <w:rPr>
                <w:b/>
                <w:i/>
              </w:rPr>
              <w:t>персонала</w:t>
            </w:r>
          </w:p>
        </w:tc>
      </w:tr>
      <w:tr w:rsidR="00354956" w:rsidRPr="005512DE" w:rsidTr="009C632C">
        <w:tc>
          <w:tcPr>
            <w:tcW w:w="0" w:type="auto"/>
          </w:tcPr>
          <w:p w:rsidR="00354956" w:rsidRPr="005512DE" w:rsidRDefault="00354956" w:rsidP="009C632C">
            <w:pPr>
              <w:ind w:right="-136"/>
            </w:pPr>
            <w:r w:rsidRPr="005512DE">
              <w:rPr>
                <w:lang w:val="en-US"/>
              </w:rPr>
              <w:t>Director</w:t>
            </w:r>
            <w:r>
              <w:t xml:space="preserve"> </w:t>
            </w:r>
            <w:r w:rsidRPr="00E61C8B">
              <w:rPr>
                <w:lang w:val="en-US"/>
              </w:rPr>
              <w:t>of</w:t>
            </w:r>
            <w:r w:rsidR="00901163" w:rsidRPr="00901163">
              <w:t xml:space="preserve"> </w:t>
            </w:r>
            <w:r w:rsidRPr="00E61C8B">
              <w:rPr>
                <w:lang w:val="en-US"/>
              </w:rPr>
              <w:t>representation</w:t>
            </w:r>
          </w:p>
          <w:p w:rsidR="00354956" w:rsidRPr="005512DE" w:rsidRDefault="00354956" w:rsidP="009C632C">
            <w:pPr>
              <w:ind w:right="-136"/>
              <w:rPr>
                <w:rFonts w:eastAsia="Times New Roman"/>
              </w:rPr>
            </w:pPr>
          </w:p>
          <w:p w:rsidR="00354956" w:rsidRPr="005512DE" w:rsidRDefault="00354956" w:rsidP="009C632C">
            <w:pPr>
              <w:ind w:right="-136"/>
              <w:rPr>
                <w:rFonts w:eastAsia="Times New Roman"/>
              </w:rPr>
            </w:pPr>
            <w:r w:rsidRPr="005512DE">
              <w:rPr>
                <w:rFonts w:eastAsia="Times New Roman"/>
              </w:rPr>
              <w:t>Руководитель/Директор представительства</w:t>
            </w:r>
          </w:p>
        </w:tc>
        <w:tc>
          <w:tcPr>
            <w:tcW w:w="0" w:type="auto"/>
          </w:tcPr>
          <w:p w:rsidR="00354956" w:rsidRPr="00354956" w:rsidRDefault="00901163" w:rsidP="009C632C">
            <w:pPr>
              <w:ind w:right="-136"/>
              <w:rPr>
                <w:rFonts w:eastAsia="Times New Roman"/>
                <w:lang w:val="en-US"/>
              </w:rPr>
            </w:pPr>
            <w:r w:rsidRPr="00901163">
              <w:rPr>
                <w:rFonts w:eastAsia="Times New Roman"/>
                <w:lang w:val="en-US"/>
              </w:rPr>
              <w:t>Higher vocational education and work experience at least 3 years at NPP managerial positions</w:t>
            </w:r>
          </w:p>
          <w:p w:rsidR="00354956" w:rsidRPr="00354956" w:rsidRDefault="00354956" w:rsidP="009C632C">
            <w:pPr>
              <w:ind w:right="-136"/>
              <w:rPr>
                <w:rFonts w:eastAsia="Times New Roman"/>
                <w:lang w:val="en-US"/>
              </w:rPr>
            </w:pPr>
          </w:p>
          <w:p w:rsidR="00354956" w:rsidRPr="005512DE" w:rsidRDefault="00354956" w:rsidP="009C632C">
            <w:pPr>
              <w:ind w:right="-136"/>
              <w:rPr>
                <w:rFonts w:eastAsia="Times New Roman"/>
              </w:rPr>
            </w:pPr>
            <w:r w:rsidRPr="005512DE">
              <w:rPr>
                <w:rFonts w:eastAsia="Times New Roman"/>
              </w:rPr>
              <w:t xml:space="preserve">Высшее профессиональное образование и стаж работы на руководящих должностях </w:t>
            </w:r>
            <w:r>
              <w:rPr>
                <w:rFonts w:eastAsia="Times New Roman"/>
              </w:rPr>
              <w:t>не менее 3 лет</w:t>
            </w:r>
          </w:p>
        </w:tc>
        <w:tc>
          <w:tcPr>
            <w:tcW w:w="0" w:type="auto"/>
            <w:vAlign w:val="center"/>
          </w:tcPr>
          <w:p w:rsidR="00354956" w:rsidRPr="00354956" w:rsidRDefault="00901163" w:rsidP="009C632C">
            <w:pPr>
              <w:rPr>
                <w:rFonts w:eastAsia="Times New Roman"/>
                <w:lang w:val="en-US"/>
              </w:rPr>
            </w:pPr>
            <w:r w:rsidRPr="00901163">
              <w:rPr>
                <w:rFonts w:eastAsia="Times New Roman"/>
                <w:lang w:val="en-US"/>
              </w:rPr>
              <w:t>Documents, which confirm qualification:</w:t>
            </w:r>
          </w:p>
          <w:p w:rsidR="00354956" w:rsidRPr="00B0327B" w:rsidRDefault="00354956" w:rsidP="009C632C">
            <w:pPr>
              <w:rPr>
                <w:rFonts w:eastAsia="Times New Roman"/>
                <w:lang w:val="en-US"/>
              </w:rPr>
            </w:pPr>
            <w:r w:rsidRPr="00B0327B">
              <w:rPr>
                <w:rFonts w:eastAsia="Times New Roman"/>
                <w:lang w:val="en-US"/>
              </w:rPr>
              <w:t>-copy of Diploma;</w:t>
            </w:r>
          </w:p>
          <w:p w:rsidR="00354956" w:rsidRPr="00354956" w:rsidRDefault="00901163" w:rsidP="009C632C">
            <w:pPr>
              <w:rPr>
                <w:rFonts w:eastAsia="Times New Roman"/>
              </w:rPr>
            </w:pPr>
            <w:r w:rsidRPr="00901163">
              <w:rPr>
                <w:rFonts w:eastAsia="Times New Roman"/>
              </w:rPr>
              <w:t>-</w:t>
            </w:r>
            <w:r w:rsidR="00354956" w:rsidRPr="00B0327B">
              <w:rPr>
                <w:rFonts w:eastAsia="Times New Roman"/>
                <w:lang w:val="en-US"/>
              </w:rPr>
              <w:t>statement</w:t>
            </w:r>
            <w:r w:rsidRPr="00901163">
              <w:rPr>
                <w:rFonts w:eastAsia="Times New Roman"/>
              </w:rPr>
              <w:t xml:space="preserve"> </w:t>
            </w:r>
            <w:r w:rsidR="00354956" w:rsidRPr="00B0327B">
              <w:rPr>
                <w:rFonts w:eastAsia="Times New Roman"/>
                <w:lang w:val="en-US"/>
              </w:rPr>
              <w:t>from</w:t>
            </w:r>
            <w:r w:rsidRPr="00901163">
              <w:rPr>
                <w:rFonts w:eastAsia="Times New Roman"/>
              </w:rPr>
              <w:t xml:space="preserve"> </w:t>
            </w:r>
            <w:r w:rsidR="00354956" w:rsidRPr="00B0327B">
              <w:rPr>
                <w:rFonts w:eastAsia="Times New Roman"/>
                <w:lang w:val="en-US"/>
              </w:rPr>
              <w:t>employment</w:t>
            </w:r>
            <w:r w:rsidRPr="00901163">
              <w:rPr>
                <w:rFonts w:eastAsia="Times New Roman"/>
              </w:rPr>
              <w:t xml:space="preserve"> </w:t>
            </w:r>
            <w:r w:rsidR="00354956" w:rsidRPr="00B0327B">
              <w:rPr>
                <w:rFonts w:eastAsia="Times New Roman"/>
                <w:lang w:val="en-US"/>
              </w:rPr>
              <w:t>record</w:t>
            </w:r>
            <w:r w:rsidRPr="00901163">
              <w:rPr>
                <w:rFonts w:eastAsia="Times New Roman"/>
              </w:rPr>
              <w:t>.</w:t>
            </w:r>
          </w:p>
          <w:p w:rsidR="00354956" w:rsidRPr="00354956" w:rsidRDefault="00354956" w:rsidP="009C632C">
            <w:pPr>
              <w:rPr>
                <w:rFonts w:eastAsia="Times New Roman"/>
              </w:rPr>
            </w:pPr>
          </w:p>
          <w:p w:rsidR="00354956" w:rsidRPr="005512DE" w:rsidRDefault="00354956" w:rsidP="009C632C">
            <w:pPr>
              <w:rPr>
                <w:rFonts w:eastAsia="Times New Roman"/>
              </w:rPr>
            </w:pPr>
            <w:r w:rsidRPr="005512DE">
              <w:rPr>
                <w:rFonts w:eastAsia="Times New Roman"/>
              </w:rPr>
              <w:t>Документы, подтверждающие квалификацию:</w:t>
            </w:r>
          </w:p>
          <w:p w:rsidR="00354956" w:rsidRPr="005512DE" w:rsidRDefault="00354956" w:rsidP="009C632C">
            <w:pPr>
              <w:rPr>
                <w:rFonts w:eastAsia="Times New Roman"/>
              </w:rPr>
            </w:pPr>
            <w:r w:rsidRPr="005512DE">
              <w:rPr>
                <w:rFonts w:eastAsia="Times New Roman"/>
              </w:rPr>
              <w:t>-копия диплома;</w:t>
            </w:r>
          </w:p>
          <w:p w:rsidR="00354956" w:rsidRPr="005512DE" w:rsidRDefault="00354956" w:rsidP="009C632C">
            <w:pPr>
              <w:rPr>
                <w:rFonts w:eastAsia="Times New Roman"/>
              </w:rPr>
            </w:pPr>
            <w:r w:rsidRPr="005512DE">
              <w:rPr>
                <w:rFonts w:eastAsia="Times New Roman"/>
              </w:rPr>
              <w:t>-выписка из трудовой книжки</w:t>
            </w:r>
            <w:r>
              <w:rPr>
                <w:rFonts w:eastAsia="Times New Roman"/>
              </w:rPr>
              <w:t>.</w:t>
            </w:r>
          </w:p>
        </w:tc>
      </w:tr>
      <w:tr w:rsidR="00354956" w:rsidRPr="005512DE" w:rsidTr="009C632C">
        <w:tc>
          <w:tcPr>
            <w:tcW w:w="0" w:type="auto"/>
            <w:vAlign w:val="center"/>
          </w:tcPr>
          <w:p w:rsidR="00354956" w:rsidRPr="005512DE" w:rsidRDefault="00354956" w:rsidP="009C632C">
            <w:pPr>
              <w:ind w:right="-136"/>
              <w:rPr>
                <w:rFonts w:eastAsia="Times New Roman"/>
              </w:rPr>
            </w:pPr>
            <w:r w:rsidRPr="005512DE">
              <w:rPr>
                <w:lang w:val="en-US"/>
              </w:rPr>
              <w:t>Chief technologist</w:t>
            </w:r>
            <w:r w:rsidRPr="005512DE">
              <w:rPr>
                <w:rFonts w:eastAsia="Times New Roman"/>
              </w:rPr>
              <w:t xml:space="preserve"> </w:t>
            </w:r>
          </w:p>
          <w:p w:rsidR="00354956" w:rsidRPr="005512DE" w:rsidRDefault="00354956" w:rsidP="009C632C">
            <w:pPr>
              <w:ind w:right="-136"/>
              <w:rPr>
                <w:rFonts w:eastAsia="Times New Roman"/>
              </w:rPr>
            </w:pPr>
          </w:p>
          <w:p w:rsidR="00354956" w:rsidRPr="005512DE" w:rsidRDefault="00354956" w:rsidP="009C632C">
            <w:pPr>
              <w:ind w:right="-136"/>
              <w:rPr>
                <w:rFonts w:eastAsia="Times New Roman"/>
              </w:rPr>
            </w:pPr>
            <w:r w:rsidRPr="005512DE">
              <w:rPr>
                <w:rFonts w:eastAsia="Times New Roman"/>
              </w:rPr>
              <w:t xml:space="preserve">Главный технолог </w:t>
            </w:r>
          </w:p>
        </w:tc>
        <w:tc>
          <w:tcPr>
            <w:tcW w:w="0" w:type="auto"/>
          </w:tcPr>
          <w:p w:rsidR="00354956" w:rsidRPr="00354956" w:rsidRDefault="00901163" w:rsidP="009C632C">
            <w:pPr>
              <w:rPr>
                <w:rFonts w:eastAsia="Times New Roman"/>
                <w:lang w:val="en-US"/>
              </w:rPr>
            </w:pPr>
            <w:r w:rsidRPr="00901163">
              <w:rPr>
                <w:rFonts w:eastAsia="Times New Roman"/>
                <w:lang w:val="en-US"/>
              </w:rPr>
              <w:t>Higher vocational (technical) education and work experience at least 3 years at positions of specialists and managerial positions at nuclear power plant</w:t>
            </w:r>
          </w:p>
          <w:p w:rsidR="00354956" w:rsidRPr="00354956" w:rsidRDefault="00354956" w:rsidP="009C632C">
            <w:pPr>
              <w:rPr>
                <w:rFonts w:eastAsia="Times New Roman"/>
                <w:lang w:val="en-US"/>
              </w:rPr>
            </w:pPr>
          </w:p>
          <w:p w:rsidR="00354956" w:rsidRPr="005512DE" w:rsidRDefault="00354956" w:rsidP="009C632C">
            <w:pPr>
              <w:rPr>
                <w:rFonts w:eastAsia="Times New Roman"/>
              </w:rPr>
            </w:pPr>
            <w:r w:rsidRPr="005512DE">
              <w:rPr>
                <w:rFonts w:eastAsia="Times New Roman"/>
              </w:rPr>
              <w:t>Высшее профессиональное (техническое) образование и стаж работы по специальности на инженерно-технических и руководящих должностях в атомной энергетике не менее 3 лет</w:t>
            </w:r>
          </w:p>
        </w:tc>
        <w:tc>
          <w:tcPr>
            <w:tcW w:w="0" w:type="auto"/>
            <w:vAlign w:val="center"/>
          </w:tcPr>
          <w:p w:rsidR="00354956" w:rsidRPr="00B0327B" w:rsidRDefault="00354956" w:rsidP="009C632C">
            <w:pPr>
              <w:rPr>
                <w:rFonts w:eastAsia="Times New Roman"/>
                <w:lang w:val="en-US"/>
              </w:rPr>
            </w:pPr>
            <w:r w:rsidRPr="00B0327B">
              <w:rPr>
                <w:rFonts w:eastAsia="Times New Roman"/>
                <w:lang w:val="en-US"/>
              </w:rPr>
              <w:t>Documents, which confirm qualification:</w:t>
            </w:r>
          </w:p>
          <w:p w:rsidR="00354956" w:rsidRPr="00B0327B" w:rsidRDefault="00354956" w:rsidP="009C632C">
            <w:pPr>
              <w:rPr>
                <w:rFonts w:eastAsia="Times New Roman"/>
                <w:lang w:val="en-US"/>
              </w:rPr>
            </w:pPr>
            <w:r w:rsidRPr="00B0327B">
              <w:rPr>
                <w:rFonts w:eastAsia="Times New Roman"/>
                <w:lang w:val="en-US"/>
              </w:rPr>
              <w:t>-copy of Diploma;</w:t>
            </w:r>
          </w:p>
          <w:p w:rsidR="00354956" w:rsidRPr="00B0327B" w:rsidRDefault="00354956" w:rsidP="009C632C">
            <w:pPr>
              <w:rPr>
                <w:rFonts w:eastAsia="Times New Roman"/>
              </w:rPr>
            </w:pPr>
            <w:r w:rsidRPr="00B0327B">
              <w:rPr>
                <w:rFonts w:eastAsia="Times New Roman"/>
              </w:rPr>
              <w:t>-</w:t>
            </w:r>
            <w:r w:rsidRPr="00B0327B">
              <w:rPr>
                <w:rFonts w:eastAsia="Times New Roman"/>
                <w:lang w:val="en-US"/>
              </w:rPr>
              <w:t>statement</w:t>
            </w:r>
            <w:r w:rsidRPr="00B0327B">
              <w:rPr>
                <w:rFonts w:eastAsia="Times New Roman"/>
              </w:rPr>
              <w:t xml:space="preserve"> </w:t>
            </w:r>
            <w:r w:rsidRPr="00B0327B">
              <w:rPr>
                <w:rFonts w:eastAsia="Times New Roman"/>
                <w:lang w:val="en-US"/>
              </w:rPr>
              <w:t>from</w:t>
            </w:r>
            <w:r w:rsidRPr="00B0327B">
              <w:rPr>
                <w:rFonts w:eastAsia="Times New Roman"/>
              </w:rPr>
              <w:t xml:space="preserve"> </w:t>
            </w:r>
            <w:r w:rsidRPr="00B0327B">
              <w:rPr>
                <w:rFonts w:eastAsia="Times New Roman"/>
                <w:lang w:val="en-US"/>
              </w:rPr>
              <w:t>employment</w:t>
            </w:r>
            <w:r w:rsidRPr="00B0327B">
              <w:rPr>
                <w:rFonts w:eastAsia="Times New Roman"/>
              </w:rPr>
              <w:t xml:space="preserve"> </w:t>
            </w:r>
            <w:r w:rsidRPr="00B0327B">
              <w:rPr>
                <w:rFonts w:eastAsia="Times New Roman"/>
                <w:lang w:val="en-US"/>
              </w:rPr>
              <w:t>record</w:t>
            </w:r>
            <w:r w:rsidRPr="00B0327B">
              <w:rPr>
                <w:rFonts w:eastAsia="Times New Roman"/>
              </w:rPr>
              <w:t>.</w:t>
            </w:r>
          </w:p>
          <w:p w:rsidR="00354956" w:rsidRPr="00B0327B" w:rsidRDefault="00354956" w:rsidP="009C632C">
            <w:pPr>
              <w:rPr>
                <w:rFonts w:eastAsia="Times New Roman"/>
              </w:rPr>
            </w:pPr>
          </w:p>
          <w:p w:rsidR="00354956" w:rsidRPr="005512DE" w:rsidRDefault="00354956" w:rsidP="009C632C">
            <w:pPr>
              <w:rPr>
                <w:rFonts w:eastAsia="Times New Roman"/>
              </w:rPr>
            </w:pPr>
            <w:r w:rsidRPr="005512DE">
              <w:rPr>
                <w:rFonts w:eastAsia="Times New Roman"/>
              </w:rPr>
              <w:t>Документы, подтверждающие квалификацию:</w:t>
            </w:r>
          </w:p>
          <w:p w:rsidR="00354956" w:rsidRPr="005512DE" w:rsidRDefault="00354956" w:rsidP="009C632C">
            <w:pPr>
              <w:rPr>
                <w:rFonts w:eastAsia="Times New Roman"/>
              </w:rPr>
            </w:pPr>
            <w:r w:rsidRPr="005512DE">
              <w:rPr>
                <w:rFonts w:eastAsia="Times New Roman"/>
              </w:rPr>
              <w:t>-копия диплома;</w:t>
            </w:r>
          </w:p>
          <w:p w:rsidR="00354956" w:rsidRPr="005512DE" w:rsidRDefault="00354956" w:rsidP="009C632C">
            <w:pPr>
              <w:rPr>
                <w:rFonts w:eastAsia="Times New Roman"/>
              </w:rPr>
            </w:pPr>
            <w:r w:rsidRPr="005512DE">
              <w:rPr>
                <w:rFonts w:eastAsia="Times New Roman"/>
              </w:rPr>
              <w:t>-выписка из трудовой книжки</w:t>
            </w:r>
            <w:r>
              <w:rPr>
                <w:rFonts w:eastAsia="Times New Roman"/>
              </w:rPr>
              <w:t>.</w:t>
            </w:r>
          </w:p>
        </w:tc>
      </w:tr>
    </w:tbl>
    <w:p w:rsidR="00354956" w:rsidRDefault="00354956" w:rsidP="00354956">
      <w:pPr>
        <w:rPr>
          <w:color w:val="111111"/>
        </w:rPr>
      </w:pPr>
    </w:p>
    <w:p w:rsidR="00354956" w:rsidRPr="00354956" w:rsidRDefault="00901163" w:rsidP="00354956">
      <w:pPr>
        <w:rPr>
          <w:color w:val="111111"/>
          <w:lang w:val="en-US"/>
        </w:rPr>
      </w:pPr>
      <w:r w:rsidRPr="00901163">
        <w:rPr>
          <w:color w:val="111111"/>
          <w:lang w:val="en-US"/>
        </w:rPr>
        <w:t>Note: The Contractor’s personnel are hired after the Principal’s consideration and approval of the documents confirming qualification.</w:t>
      </w:r>
    </w:p>
    <w:p w:rsidR="00354956" w:rsidRPr="00E91207" w:rsidRDefault="00354956" w:rsidP="00354956">
      <w:pPr>
        <w:rPr>
          <w:color w:val="111111"/>
        </w:rPr>
      </w:pPr>
      <w:r w:rsidRPr="00E91207">
        <w:rPr>
          <w:color w:val="111111"/>
        </w:rPr>
        <w:t>Примечание: прием персонала Подрядчика на работу проводится после рассмотрения и утверждения Заказчиком документов, подтверждающих квалификацию</w:t>
      </w:r>
    </w:p>
    <w:p w:rsidR="00354956" w:rsidRDefault="00354956" w:rsidP="00354956">
      <w:pPr>
        <w:rPr>
          <w:color w:val="111111"/>
          <w:sz w:val="22"/>
          <w:szCs w:val="22"/>
        </w:rPr>
      </w:pPr>
    </w:p>
    <w:p w:rsidR="00354956" w:rsidRDefault="00354956" w:rsidP="00354956">
      <w:pPr>
        <w:rPr>
          <w:b/>
          <w:lang w:val="en-US"/>
        </w:rPr>
      </w:pPr>
      <w:r w:rsidRPr="004E7A6C">
        <w:rPr>
          <w:b/>
          <w:lang w:val="en-US"/>
        </w:rPr>
        <w:t>The Principal                                                        The Contractor</w:t>
      </w:r>
    </w:p>
    <w:p w:rsidR="00354956" w:rsidRPr="0019491B" w:rsidRDefault="00354956" w:rsidP="00354956">
      <w:pPr>
        <w:rPr>
          <w:b/>
          <w:bCs/>
          <w:color w:val="111111"/>
          <w:lang w:val="en-US"/>
        </w:rPr>
      </w:pPr>
      <w:r w:rsidRPr="008B5DFF">
        <w:rPr>
          <w:b/>
          <w:color w:val="111111"/>
          <w:sz w:val="22"/>
          <w:szCs w:val="22"/>
        </w:rPr>
        <w:t>ЗАКАЗЧИК</w:t>
      </w:r>
      <w:r w:rsidRPr="0019491B">
        <w:rPr>
          <w:b/>
          <w:color w:val="111111"/>
          <w:sz w:val="22"/>
          <w:szCs w:val="22"/>
          <w:lang w:val="en-US"/>
        </w:rPr>
        <w:t xml:space="preserve">                                                                 </w:t>
      </w:r>
      <w:r w:rsidRPr="008B5DFF">
        <w:rPr>
          <w:b/>
          <w:color w:val="111111"/>
          <w:sz w:val="22"/>
          <w:szCs w:val="22"/>
        </w:rPr>
        <w:t>ПОДРЯДЧИК</w:t>
      </w: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F04B9D" w:rsidRPr="00C932AF" w:rsidRDefault="00F04B9D" w:rsidP="00307EA1">
      <w:pPr>
        <w:tabs>
          <w:tab w:val="left" w:pos="8640"/>
        </w:tabs>
        <w:spacing w:line="360" w:lineRule="auto"/>
        <w:ind w:right="27"/>
        <w:jc w:val="both"/>
        <w:rPr>
          <w:lang w:val="en-US"/>
          <w:rPrChange w:id="1409" w:author="boychenko-tv" w:date="2014-03-27T15:05:00Z">
            <w:rPr/>
          </w:rPrChange>
        </w:rPr>
      </w:pPr>
    </w:p>
    <w:p w:rsidR="00354956" w:rsidRPr="00354956" w:rsidRDefault="00901163" w:rsidP="00354956">
      <w:pPr>
        <w:jc w:val="right"/>
        <w:rPr>
          <w:b/>
          <w:bCs/>
          <w:iCs/>
          <w:lang w:val="en-US"/>
        </w:rPr>
      </w:pPr>
      <w:r w:rsidRPr="00901163">
        <w:rPr>
          <w:b/>
          <w:iCs/>
          <w:lang w:val="en-US"/>
        </w:rPr>
        <w:t xml:space="preserve">Appendix 15 </w:t>
      </w:r>
    </w:p>
    <w:p w:rsidR="00354956" w:rsidRPr="00354956" w:rsidRDefault="00354956" w:rsidP="00354956">
      <w:pPr>
        <w:jc w:val="right"/>
        <w:rPr>
          <w:b/>
          <w:bCs/>
          <w:iCs/>
          <w:lang w:val="en-US"/>
        </w:rPr>
      </w:pPr>
      <w:r w:rsidRPr="00F6317D">
        <w:rPr>
          <w:b/>
          <w:iCs/>
        </w:rPr>
        <w:t>Приложение</w:t>
      </w:r>
      <w:r w:rsidR="00901163" w:rsidRPr="00901163">
        <w:rPr>
          <w:b/>
          <w:iCs/>
          <w:lang w:val="en-US"/>
        </w:rPr>
        <w:t xml:space="preserve"> 15</w:t>
      </w:r>
    </w:p>
    <w:p w:rsidR="00354956" w:rsidRPr="00354956" w:rsidRDefault="00354956" w:rsidP="00354956">
      <w:pPr>
        <w:jc w:val="center"/>
        <w:rPr>
          <w:b/>
          <w:bCs/>
          <w:iCs/>
          <w:lang w:val="en-US"/>
        </w:rPr>
      </w:pPr>
    </w:p>
    <w:p w:rsidR="00354956" w:rsidRPr="00DA012A" w:rsidRDefault="00354956" w:rsidP="00354956">
      <w:pPr>
        <w:pStyle w:val="20"/>
        <w:numPr>
          <w:ilvl w:val="0"/>
          <w:numId w:val="0"/>
        </w:numPr>
        <w:tabs>
          <w:tab w:val="left" w:pos="1134"/>
        </w:tabs>
        <w:ind w:firstLine="680"/>
        <w:jc w:val="center"/>
        <w:rPr>
          <w:rFonts w:cs="Times New Roman"/>
          <w:b/>
          <w:szCs w:val="26"/>
          <w:lang w:val="en-US"/>
        </w:rPr>
      </w:pPr>
      <w:r w:rsidRPr="00DA012A">
        <w:rPr>
          <w:rFonts w:cs="Times New Roman"/>
          <w:b/>
          <w:szCs w:val="26"/>
          <w:lang w:val="en-US"/>
        </w:rPr>
        <w:t xml:space="preserve">Work Handover and Payment Schedule  </w:t>
      </w:r>
    </w:p>
    <w:p w:rsidR="00354956" w:rsidRPr="00DA012A" w:rsidRDefault="00354956" w:rsidP="00354956">
      <w:pPr>
        <w:pStyle w:val="20"/>
        <w:numPr>
          <w:ilvl w:val="0"/>
          <w:numId w:val="0"/>
        </w:numPr>
        <w:tabs>
          <w:tab w:val="left" w:pos="1134"/>
        </w:tabs>
        <w:ind w:firstLine="680"/>
        <w:jc w:val="center"/>
        <w:rPr>
          <w:rFonts w:cs="Times New Roman"/>
          <w:b/>
          <w:szCs w:val="26"/>
        </w:rPr>
      </w:pPr>
      <w:r>
        <w:rPr>
          <w:rFonts w:cs="Times New Roman"/>
          <w:b/>
          <w:szCs w:val="26"/>
        </w:rPr>
        <w:t>График</w:t>
      </w:r>
      <w:r w:rsidRPr="00DA012A">
        <w:rPr>
          <w:rFonts w:cs="Times New Roman"/>
          <w:b/>
          <w:szCs w:val="26"/>
        </w:rPr>
        <w:t xml:space="preserve"> приема-передачи работ </w:t>
      </w:r>
      <w:r>
        <w:rPr>
          <w:rFonts w:cs="Times New Roman"/>
          <w:b/>
          <w:szCs w:val="26"/>
        </w:rPr>
        <w:t>и оплаты</w:t>
      </w:r>
    </w:p>
    <w:tbl>
      <w:tblPr>
        <w:tblW w:w="0" w:type="auto"/>
        <w:tblInd w:w="108" w:type="dxa"/>
        <w:tblLook w:val="04A0"/>
      </w:tblPr>
      <w:tblGrid>
        <w:gridCol w:w="4678"/>
        <w:gridCol w:w="301"/>
        <w:gridCol w:w="5100"/>
      </w:tblGrid>
      <w:tr w:rsidR="00354956" w:rsidRPr="00185802" w:rsidTr="009C632C">
        <w:tc>
          <w:tcPr>
            <w:tcW w:w="4678" w:type="dxa"/>
            <w:shd w:val="clear" w:color="auto" w:fill="auto"/>
          </w:tcPr>
          <w:p w:rsidR="00354956" w:rsidRPr="00185802" w:rsidRDefault="00354956" w:rsidP="009C632C">
            <w:pPr>
              <w:pStyle w:val="20"/>
              <w:numPr>
                <w:ilvl w:val="0"/>
                <w:numId w:val="0"/>
              </w:numPr>
              <w:tabs>
                <w:tab w:val="left" w:pos="1134"/>
              </w:tabs>
              <w:rPr>
                <w:rFonts w:cs="Times New Roman"/>
                <w:sz w:val="24"/>
                <w:lang w:val="en-US"/>
              </w:rPr>
            </w:pPr>
            <w:r w:rsidRPr="00185802">
              <w:rPr>
                <w:rFonts w:cs="Times New Roman"/>
                <w:sz w:val="24"/>
                <w:lang w:val="en-US"/>
              </w:rPr>
              <w:t>This Procedure is made for timely works handover by the Parties and for signing the documents envisaged by this Appendix.</w:t>
            </w:r>
          </w:p>
          <w:p w:rsidR="00354956" w:rsidRPr="00185802" w:rsidRDefault="00354956" w:rsidP="009C632C">
            <w:pPr>
              <w:spacing w:before="120"/>
              <w:rPr>
                <w:b/>
                <w:lang w:val="en-US"/>
              </w:rPr>
            </w:pPr>
            <w:r w:rsidRPr="00185802">
              <w:rPr>
                <w:lang w:val="en-US"/>
              </w:rPr>
              <w:t xml:space="preserve">1. Upon expiration of each reporting month, the Contractor shall draw up the time-sheet on recording time of the Contractor's personnel residence at BNPP-1 within the reporting month (time-sheet form is provided in Appendix No.11 to this Contract) and officially submit it to the Principal at BNPP-1 Site for assessment and approval on the third day of the month following the reporting one.  </w:t>
            </w:r>
          </w:p>
          <w:p w:rsidR="00354956" w:rsidRPr="00185802" w:rsidRDefault="00354956" w:rsidP="009C632C">
            <w:pPr>
              <w:spacing w:before="120"/>
              <w:rPr>
                <w:b/>
                <w:lang w:val="en-US"/>
              </w:rPr>
            </w:pPr>
            <w:r w:rsidRPr="00185802">
              <w:rPr>
                <w:lang w:val="en-US"/>
              </w:rPr>
              <w:t xml:space="preserve">2. The representatives of the Principal at BNPP-1 Site shall review and approve the time-sheet of recording time based on the quantitative indices of rendered services of the Contractor's personnel residence in BNPP-1 together with its Attachment (see Appendix No.11) within the reporting month not later than three working days from the date of its receipt. </w:t>
            </w:r>
          </w:p>
          <w:p w:rsidR="00354956" w:rsidRPr="00185802" w:rsidRDefault="00354956" w:rsidP="009C632C">
            <w:pPr>
              <w:spacing w:before="120"/>
              <w:rPr>
                <w:b/>
                <w:lang w:val="en-US"/>
              </w:rPr>
            </w:pPr>
            <w:r w:rsidRPr="00185802">
              <w:rPr>
                <w:lang w:val="en-US"/>
              </w:rPr>
              <w:t xml:space="preserve">3. Not later than in two days from the date of the time-sheet on recording time of the Contractor's personnel residence in BNPP-1 approval by the Principal, the Contractor shall submit to the Principal the report on rendered services (performed works) for the reporting month as per the form envisaged by Appendix No. 12 to this Contract. </w:t>
            </w:r>
          </w:p>
          <w:p w:rsidR="00354956" w:rsidRPr="00185802" w:rsidRDefault="00354956" w:rsidP="009C632C">
            <w:pPr>
              <w:spacing w:before="120"/>
              <w:rPr>
                <w:lang w:val="en-US"/>
              </w:rPr>
            </w:pPr>
            <w:r w:rsidRPr="00185802">
              <w:rPr>
                <w:lang w:val="en-US"/>
              </w:rPr>
              <w:t xml:space="preserve">4. The Principal has the right to submit to the Contractor the comments to the report once within four working days. The Contractor shall eliminate the comments within four calendar days or provide clarifications and submit the final version of the report to the Principal. </w:t>
            </w:r>
          </w:p>
          <w:p w:rsidR="00354956" w:rsidRPr="00185802" w:rsidRDefault="00354956" w:rsidP="009C632C">
            <w:pPr>
              <w:spacing w:before="120"/>
              <w:rPr>
                <w:lang w:val="en-US"/>
              </w:rPr>
            </w:pPr>
            <w:r w:rsidRPr="00185802">
              <w:rPr>
                <w:lang w:val="en-US"/>
              </w:rPr>
              <w:t xml:space="preserve">5. After final report version submitted to the Principal, the latter shall not demand from the Contractor to introduce additional modifications to the report.  </w:t>
            </w:r>
          </w:p>
          <w:p w:rsidR="00354956" w:rsidRPr="00185802" w:rsidRDefault="00354956" w:rsidP="009C632C">
            <w:pPr>
              <w:spacing w:before="120"/>
              <w:rPr>
                <w:lang w:val="en-US"/>
              </w:rPr>
            </w:pPr>
            <w:r w:rsidRPr="00185802">
              <w:rPr>
                <w:lang w:val="en-US"/>
              </w:rPr>
              <w:lastRenderedPageBreak/>
              <w:t xml:space="preserve">6. Not later than in three calendar days from the date of approval the Time-Sheet on recording time of the Contractor's personnel residence in BNPP-1 within the reporting month by the Principal, the Contractor shall submit a copy of the approved Time Sheet together with its Attachment, Certificate of Acceptance performed Services and its invoice of the performed services to the Principal in Tehran (NPPD Co.). Nevertheless, the Contractor shall within shortest possible time submit the original copy of the submitted Time Sheet along with its Attachment to the Principal. The ground for submission of the Certificate of Acceptance performed Services shall be time sheet on recording time of the Contractor's personnel residence in BNPP-1 which has been approved by the Principal's representative at BNPP-1. </w:t>
            </w:r>
          </w:p>
          <w:p w:rsidR="00354956" w:rsidRPr="00185802" w:rsidRDefault="00354956" w:rsidP="009C632C">
            <w:pPr>
              <w:spacing w:before="120"/>
              <w:rPr>
                <w:lang w:val="en-US"/>
              </w:rPr>
            </w:pPr>
            <w:r w:rsidRPr="00185802">
              <w:rPr>
                <w:lang w:val="en-US"/>
              </w:rPr>
              <w:t>7. The Principal shall consider and sign the Certificate of Acceptance performed Services within seven working days from the date of its official receipt.</w:t>
            </w:r>
          </w:p>
          <w:p w:rsidR="00354956" w:rsidRPr="00354956" w:rsidRDefault="00354956" w:rsidP="009C632C">
            <w:pPr>
              <w:pStyle w:val="20"/>
              <w:numPr>
                <w:ilvl w:val="0"/>
                <w:numId w:val="0"/>
              </w:numPr>
              <w:tabs>
                <w:tab w:val="left" w:pos="1134"/>
              </w:tabs>
              <w:spacing w:after="0"/>
              <w:ind w:hanging="851"/>
              <w:rPr>
                <w:rFonts w:cs="Times New Roman"/>
                <w:sz w:val="24"/>
                <w:lang w:val="en-US"/>
              </w:rPr>
            </w:pPr>
          </w:p>
        </w:tc>
        <w:tc>
          <w:tcPr>
            <w:tcW w:w="301" w:type="dxa"/>
            <w:shd w:val="clear" w:color="auto" w:fill="auto"/>
          </w:tcPr>
          <w:p w:rsidR="00354956" w:rsidRPr="00354956" w:rsidRDefault="00354956" w:rsidP="009C632C">
            <w:pPr>
              <w:pStyle w:val="20"/>
              <w:numPr>
                <w:ilvl w:val="0"/>
                <w:numId w:val="0"/>
              </w:numPr>
              <w:tabs>
                <w:tab w:val="left" w:pos="1134"/>
              </w:tabs>
              <w:spacing w:after="0"/>
              <w:rPr>
                <w:rFonts w:cs="Times New Roman"/>
                <w:sz w:val="24"/>
                <w:lang w:val="en-US"/>
              </w:rPr>
            </w:pPr>
          </w:p>
        </w:tc>
        <w:tc>
          <w:tcPr>
            <w:tcW w:w="5100" w:type="dxa"/>
            <w:shd w:val="clear" w:color="auto" w:fill="auto"/>
          </w:tcPr>
          <w:p w:rsidR="00354956" w:rsidRPr="00354956" w:rsidRDefault="00901163" w:rsidP="009C632C">
            <w:pPr>
              <w:pStyle w:val="20"/>
              <w:numPr>
                <w:ilvl w:val="0"/>
                <w:numId w:val="0"/>
              </w:numPr>
              <w:tabs>
                <w:tab w:val="left" w:pos="1134"/>
              </w:tabs>
              <w:rPr>
                <w:rFonts w:cs="Times New Roman"/>
                <w:sz w:val="24"/>
              </w:rPr>
            </w:pPr>
            <w:r w:rsidRPr="00901163">
              <w:rPr>
                <w:rFonts w:cs="Times New Roman"/>
                <w:sz w:val="24"/>
              </w:rPr>
              <w:t>Настоящая Процедура разработана для своевременной сдачи-приемки работ Сторонами и подписания предусмотренных настоящим Приложением документов.</w:t>
            </w:r>
          </w:p>
          <w:p w:rsidR="00354956" w:rsidRPr="00185802" w:rsidRDefault="00354956" w:rsidP="009C632C">
            <w:pPr>
              <w:tabs>
                <w:tab w:val="left" w:pos="1134"/>
              </w:tabs>
              <w:ind w:hanging="720"/>
            </w:pPr>
            <w:r w:rsidRPr="00185802">
              <w:t>1.</w:t>
            </w:r>
            <w:r w:rsidRPr="00185802">
              <w:tab/>
              <w:t>1. По окончании каждого отчетного месяца Подрядчик оформляет Табель учета времени пребывания персонала Подрядчика на АЭС «Бушер» в отчетном месяце (форма табеля приведена в Приложении № 11 к настоящему Контракту) и официально представляет его Заказчику на рассмотрение и утверждение на площадке АЭС «Бушер» на третий день месяца, следующего за отчетным.</w:t>
            </w:r>
          </w:p>
          <w:p w:rsidR="00354956" w:rsidRPr="00185802" w:rsidRDefault="00354956" w:rsidP="009C632C">
            <w:pPr>
              <w:tabs>
                <w:tab w:val="left" w:pos="1134"/>
              </w:tabs>
              <w:ind w:hanging="720"/>
            </w:pPr>
            <w:r w:rsidRPr="00185802">
              <w:t>2.</w:t>
            </w:r>
            <w:r w:rsidRPr="00185802">
              <w:tab/>
              <w:t xml:space="preserve">2. Представители Заказчика на площадке АЭС «Бушер» рассматривают и согласовывают Табель учета времени на основании количественных коэффициентов оказания услуг по пребыванию персонала Подрядчика на АЭС «Бушер» вместе с Приложением к нему (см. Приложение № 11) в отчетном месяце не позднее трех рабочих дней с даты его получения. </w:t>
            </w:r>
          </w:p>
          <w:p w:rsidR="00354956" w:rsidRPr="00185802" w:rsidRDefault="00354956" w:rsidP="009C632C">
            <w:pPr>
              <w:tabs>
                <w:tab w:val="left" w:pos="1134"/>
              </w:tabs>
              <w:ind w:hanging="720"/>
            </w:pPr>
            <w:r w:rsidRPr="00185802">
              <w:t>3.</w:t>
            </w:r>
            <w:r w:rsidRPr="00185802">
              <w:tab/>
              <w:t>3. Подрядчик, не позднее двух дней с даты утверждения Заказчиком Табеля учета времени пребывания персонала Подрядчика на АЭС «Бушер», представляет Заказчику Отчет об оказанных услугах (выполненных работах) за отчетный месяц по форме предусмотренной Приложением № 12 к настоящему Контракту.</w:t>
            </w:r>
          </w:p>
          <w:p w:rsidR="00354956" w:rsidRPr="00354956" w:rsidRDefault="00354956" w:rsidP="009C632C">
            <w:pPr>
              <w:tabs>
                <w:tab w:val="left" w:pos="1134"/>
              </w:tabs>
              <w:ind w:hanging="720"/>
            </w:pPr>
            <w:r w:rsidRPr="00185802">
              <w:t>4.</w:t>
            </w:r>
            <w:r w:rsidRPr="00185802">
              <w:tab/>
              <w:t xml:space="preserve">4. Заказчик имеет право один раз в течение четырех календарных дней передать Подрядчику замечания по Отчету. </w:t>
            </w:r>
            <w:r w:rsidR="00901163" w:rsidRPr="00901163">
              <w:t>Подрядчик в течение четырех календарных дней должен устранить замечания или дать разъяснения и передать Заказчику окончательный вариант Отчета.</w:t>
            </w:r>
          </w:p>
          <w:p w:rsidR="00354956" w:rsidRPr="00185802" w:rsidRDefault="00354956" w:rsidP="009C632C">
            <w:pPr>
              <w:tabs>
                <w:tab w:val="left" w:pos="1134"/>
              </w:tabs>
              <w:ind w:hanging="720"/>
            </w:pPr>
            <w:r w:rsidRPr="00185802">
              <w:t>5.</w:t>
            </w:r>
            <w:r w:rsidRPr="00185802">
              <w:tab/>
              <w:t>5. После передачи окончательного варианта Отчета Заказчику, последний не будет требовать от Подрядчика вносить в Отчет дополнительные исправления.</w:t>
            </w:r>
          </w:p>
          <w:p w:rsidR="00354956" w:rsidRPr="00354956" w:rsidRDefault="00354956" w:rsidP="009C632C">
            <w:pPr>
              <w:tabs>
                <w:tab w:val="left" w:pos="1134"/>
              </w:tabs>
              <w:ind w:hanging="720"/>
            </w:pPr>
            <w:r w:rsidRPr="00185802">
              <w:t>6.</w:t>
            </w:r>
            <w:r w:rsidRPr="00185802">
              <w:tab/>
              <w:t xml:space="preserve">6. Не позднее трех календарных дней с даты утверждения Заказчиком Табеля учета </w:t>
            </w:r>
            <w:r w:rsidRPr="00185802">
              <w:lastRenderedPageBreak/>
              <w:t>рабочего времени пребывания персонала Подрядчика на АЭС «Бушер» в отчетном месяце, Подрядчик предоставляет Заказчику (</w:t>
            </w:r>
            <w:r w:rsidRPr="00185802">
              <w:rPr>
                <w:lang w:val="en-US"/>
              </w:rPr>
              <w:t>NPPD</w:t>
            </w:r>
            <w:r w:rsidRPr="00185802">
              <w:t xml:space="preserve">) в Тегеране копию утвержденного Табеля вместе с Приложением  к нему, Сертификат приемки оказанных услуг вместе с соответствующим Счетом за оказанные услуги. </w:t>
            </w:r>
            <w:r w:rsidR="00901163" w:rsidRPr="00901163">
              <w:t>Несмотря на это Подрядчик в кратчайшие возможные сроки представит Заказчику оригинальный экземпляр представленного ранее Табеля вместе с Приложением к нему. Основанием для выставления Сертификата приемки оказанных услуг является утвержденный представителем Заказчика на АЭС «Бушер» Табель учета времени пребывания персонала Подрядчика на АЭС «Бушер».</w:t>
            </w:r>
          </w:p>
          <w:p w:rsidR="00354956" w:rsidRPr="00185802" w:rsidRDefault="00354956" w:rsidP="009C632C">
            <w:pPr>
              <w:tabs>
                <w:tab w:val="left" w:pos="1134"/>
              </w:tabs>
              <w:ind w:hanging="720"/>
            </w:pPr>
            <w:r w:rsidRPr="00185802">
              <w:t>7.</w:t>
            </w:r>
            <w:r w:rsidRPr="00185802">
              <w:tab/>
              <w:t>7. Заказчик рассматривает и подписывает Сертификат приемки оказанных услуг в течение семи рабочих дней с даты его официального получения.</w:t>
            </w:r>
          </w:p>
          <w:p w:rsidR="00354956" w:rsidRPr="00185802" w:rsidRDefault="00354956" w:rsidP="009C632C">
            <w:pPr>
              <w:pStyle w:val="20"/>
              <w:numPr>
                <w:ilvl w:val="0"/>
                <w:numId w:val="0"/>
              </w:numPr>
              <w:tabs>
                <w:tab w:val="left" w:pos="1134"/>
              </w:tabs>
              <w:rPr>
                <w:rFonts w:cs="Times New Roman"/>
                <w:sz w:val="24"/>
              </w:rPr>
            </w:pPr>
          </w:p>
        </w:tc>
      </w:tr>
    </w:tbl>
    <w:p w:rsidR="00354956" w:rsidRDefault="00354956" w:rsidP="00354956">
      <w:pPr>
        <w:pStyle w:val="20"/>
        <w:numPr>
          <w:ilvl w:val="0"/>
          <w:numId w:val="0"/>
        </w:numPr>
        <w:tabs>
          <w:tab w:val="left" w:pos="1134"/>
        </w:tabs>
        <w:ind w:left="709"/>
        <w:rPr>
          <w:rFonts w:cs="Times New Roman"/>
          <w:szCs w:val="26"/>
        </w:rPr>
      </w:pPr>
      <w:r w:rsidRPr="00DA012A">
        <w:rPr>
          <w:rFonts w:cs="Times New Roman"/>
          <w:szCs w:val="26"/>
        </w:rPr>
        <w:lastRenderedPageBreak/>
        <w:tab/>
      </w:r>
    </w:p>
    <w:p w:rsidR="00354956" w:rsidRPr="00DA012A" w:rsidRDefault="00354956" w:rsidP="00354956">
      <w:pPr>
        <w:spacing w:before="120"/>
        <w:ind w:left="709"/>
        <w:rPr>
          <w:szCs w:val="26"/>
        </w:rPr>
      </w:pPr>
    </w:p>
    <w:p w:rsidR="00354956" w:rsidRPr="00DA012A" w:rsidRDefault="00354956" w:rsidP="00354956">
      <w:pPr>
        <w:pStyle w:val="20"/>
        <w:numPr>
          <w:ilvl w:val="0"/>
          <w:numId w:val="0"/>
        </w:numPr>
        <w:tabs>
          <w:tab w:val="left" w:pos="1134"/>
        </w:tabs>
        <w:ind w:left="680"/>
        <w:rPr>
          <w:rFonts w:cs="Times New Roman"/>
          <w:b/>
          <w:szCs w:val="26"/>
          <w:lang w:val="en-US"/>
        </w:rPr>
      </w:pPr>
      <w:r w:rsidRPr="00DA012A">
        <w:rPr>
          <w:rFonts w:cs="Times New Roman"/>
          <w:b/>
          <w:szCs w:val="26"/>
          <w:lang w:val="en-US"/>
        </w:rPr>
        <w:t xml:space="preserve">The Principal                                                               </w:t>
      </w:r>
      <w:r w:rsidR="00901163" w:rsidRPr="00901163">
        <w:rPr>
          <w:rFonts w:cs="Times New Roman"/>
          <w:b/>
          <w:szCs w:val="26"/>
          <w:lang w:val="en-US"/>
        </w:rPr>
        <w:t xml:space="preserve"> </w:t>
      </w:r>
      <w:r w:rsidRPr="00DA012A">
        <w:rPr>
          <w:rFonts w:cs="Times New Roman"/>
          <w:b/>
          <w:szCs w:val="26"/>
          <w:lang w:val="en-US"/>
        </w:rPr>
        <w:t xml:space="preserve">        The Contractor</w:t>
      </w:r>
    </w:p>
    <w:p w:rsidR="00354956" w:rsidRPr="00DA012A" w:rsidRDefault="00354956" w:rsidP="00354956">
      <w:pPr>
        <w:pStyle w:val="20"/>
        <w:numPr>
          <w:ilvl w:val="0"/>
          <w:numId w:val="0"/>
        </w:numPr>
        <w:tabs>
          <w:tab w:val="left" w:pos="1134"/>
        </w:tabs>
        <w:ind w:left="680"/>
        <w:rPr>
          <w:rFonts w:cs="Times New Roman"/>
          <w:b/>
          <w:sz w:val="24"/>
          <w:lang w:val="en-US"/>
        </w:rPr>
      </w:pPr>
      <w:r w:rsidRPr="005D1836">
        <w:rPr>
          <w:rFonts w:cs="Times New Roman"/>
          <w:b/>
          <w:sz w:val="24"/>
        </w:rPr>
        <w:t>ЗАКАЗЧИК</w:t>
      </w:r>
      <w:r w:rsidRPr="00DA012A">
        <w:rPr>
          <w:rFonts w:cs="Times New Roman"/>
          <w:b/>
          <w:sz w:val="24"/>
          <w:lang w:val="en-US"/>
        </w:rPr>
        <w:t xml:space="preserve">                                                                                    </w:t>
      </w:r>
      <w:r w:rsidRPr="005D1836">
        <w:rPr>
          <w:rFonts w:cs="Times New Roman"/>
          <w:b/>
          <w:sz w:val="24"/>
        </w:rPr>
        <w:t>ПОДРЯДЧИК</w:t>
      </w: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354956" w:rsidRPr="00EB0F98" w:rsidRDefault="00354956" w:rsidP="00307EA1">
      <w:pPr>
        <w:tabs>
          <w:tab w:val="left" w:pos="8640"/>
        </w:tabs>
        <w:spacing w:line="360" w:lineRule="auto"/>
        <w:ind w:right="27"/>
        <w:jc w:val="both"/>
        <w:rPr>
          <w:lang w:val="en-US"/>
        </w:rPr>
      </w:pPr>
    </w:p>
    <w:p w:rsidR="00F04B9D" w:rsidRPr="00C932AF" w:rsidRDefault="00F04B9D" w:rsidP="00307EA1">
      <w:pPr>
        <w:tabs>
          <w:tab w:val="left" w:pos="8640"/>
        </w:tabs>
        <w:spacing w:line="360" w:lineRule="auto"/>
        <w:ind w:right="27"/>
        <w:jc w:val="both"/>
        <w:rPr>
          <w:lang w:val="en-US"/>
          <w:rPrChange w:id="1410" w:author="boychenko-tv" w:date="2014-03-27T15:05:00Z">
            <w:rPr/>
          </w:rPrChange>
        </w:rPr>
      </w:pPr>
    </w:p>
    <w:p w:rsidR="00354956" w:rsidRPr="00202160" w:rsidRDefault="00354956" w:rsidP="00354956">
      <w:pPr>
        <w:jc w:val="right"/>
        <w:rPr>
          <w:b/>
          <w:bCs/>
          <w:iCs/>
          <w:lang w:val="en-US"/>
        </w:rPr>
      </w:pPr>
      <w:r w:rsidRPr="00202160">
        <w:rPr>
          <w:b/>
          <w:bCs/>
          <w:iCs/>
          <w:lang w:val="en-US"/>
        </w:rPr>
        <w:t xml:space="preserve">Appendix 16 </w:t>
      </w:r>
    </w:p>
    <w:p w:rsidR="00354956" w:rsidRPr="00202160" w:rsidRDefault="00354956" w:rsidP="00354956">
      <w:pPr>
        <w:jc w:val="right"/>
        <w:rPr>
          <w:b/>
          <w:bCs/>
          <w:iCs/>
          <w:lang w:val="en-US"/>
        </w:rPr>
      </w:pPr>
      <w:r w:rsidRPr="00F6317D">
        <w:rPr>
          <w:b/>
          <w:bCs/>
          <w:iCs/>
        </w:rPr>
        <w:t>Приложение</w:t>
      </w:r>
      <w:r w:rsidRPr="00202160">
        <w:rPr>
          <w:b/>
          <w:bCs/>
          <w:iCs/>
          <w:lang w:val="en-US"/>
        </w:rPr>
        <w:t xml:space="preserve"> 16</w:t>
      </w:r>
    </w:p>
    <w:p w:rsidR="00354956" w:rsidRPr="00202160" w:rsidRDefault="00354956" w:rsidP="00354956">
      <w:pPr>
        <w:jc w:val="right"/>
        <w:rPr>
          <w:b/>
          <w:bCs/>
          <w:sz w:val="28"/>
          <w:szCs w:val="28"/>
          <w:lang w:val="en-US"/>
        </w:rPr>
      </w:pPr>
    </w:p>
    <w:p w:rsidR="00354956" w:rsidRPr="00354956" w:rsidRDefault="00901163" w:rsidP="00354956">
      <w:pPr>
        <w:jc w:val="center"/>
        <w:rPr>
          <w:b/>
          <w:bCs/>
          <w:sz w:val="28"/>
          <w:szCs w:val="28"/>
          <w:lang w:val="en-US"/>
        </w:rPr>
      </w:pPr>
      <w:r w:rsidRPr="00901163">
        <w:rPr>
          <w:b/>
          <w:bCs/>
          <w:sz w:val="28"/>
          <w:szCs w:val="28"/>
          <w:lang w:val="en-US"/>
        </w:rPr>
        <w:t>BNPP-1 Working Regulation of the Contractor’s Personnel</w:t>
      </w:r>
    </w:p>
    <w:p w:rsidR="00354956" w:rsidRPr="00202160" w:rsidRDefault="00354956" w:rsidP="00354956">
      <w:pPr>
        <w:jc w:val="center"/>
        <w:rPr>
          <w:b/>
          <w:bCs/>
          <w:sz w:val="28"/>
          <w:szCs w:val="28"/>
        </w:rPr>
      </w:pPr>
      <w:r w:rsidRPr="00202160">
        <w:rPr>
          <w:b/>
          <w:bCs/>
          <w:sz w:val="28"/>
          <w:szCs w:val="28"/>
        </w:rPr>
        <w:t xml:space="preserve">Распорядок работы персонала Подрядчика на АЭС "Бушер" </w:t>
      </w:r>
    </w:p>
    <w:p w:rsidR="00354956" w:rsidRPr="00202160" w:rsidRDefault="00354956" w:rsidP="00354956">
      <w:pPr>
        <w:jc w:val="both"/>
        <w:rPr>
          <w:sz w:val="28"/>
          <w:szCs w:val="28"/>
        </w:rPr>
      </w:pPr>
    </w:p>
    <w:tbl>
      <w:tblPr>
        <w:tblW w:w="0" w:type="auto"/>
        <w:tblLook w:val="04A0"/>
      </w:tblPr>
      <w:tblGrid>
        <w:gridCol w:w="4219"/>
        <w:gridCol w:w="425"/>
        <w:gridCol w:w="5069"/>
      </w:tblGrid>
      <w:tr w:rsidR="00354956" w:rsidTr="009C632C">
        <w:tc>
          <w:tcPr>
            <w:tcW w:w="4219" w:type="dxa"/>
            <w:shd w:val="clear" w:color="auto" w:fill="auto"/>
          </w:tcPr>
          <w:p w:rsidR="00354956" w:rsidRPr="006E4E03" w:rsidRDefault="00354956" w:rsidP="009C632C">
            <w:pPr>
              <w:jc w:val="both"/>
              <w:rPr>
                <w:lang w:val="en-US"/>
              </w:rPr>
            </w:pPr>
            <w:r w:rsidRPr="006E4E03">
              <w:rPr>
                <w:lang w:val="en-US"/>
              </w:rPr>
              <w:t>The personnel of the Contractor will work according to the work time schedule of the Principal personnel, which includes the work days, holidays and mournful days. The days off, according to the work time schedule of the Principal personnel, will be: days off, holidays and mournful days.</w:t>
            </w:r>
          </w:p>
          <w:p w:rsidR="00354956" w:rsidRPr="00354956" w:rsidRDefault="00354956" w:rsidP="009C632C">
            <w:pPr>
              <w:jc w:val="both"/>
              <w:rPr>
                <w:lang w:val="en-US"/>
              </w:rPr>
            </w:pPr>
            <w:r w:rsidRPr="006E4E03">
              <w:rPr>
                <w:lang w:val="en-US"/>
              </w:rPr>
              <w:t xml:space="preserve">Duration of a work week of the Contractor’s personnel is 44 hours. </w:t>
            </w:r>
          </w:p>
          <w:p w:rsidR="00354956" w:rsidRPr="006E4E03" w:rsidRDefault="00354956" w:rsidP="009C632C">
            <w:pPr>
              <w:jc w:val="both"/>
              <w:rPr>
                <w:lang w:val="en-US"/>
              </w:rPr>
            </w:pPr>
            <w:r w:rsidRPr="006E4E03">
              <w:rPr>
                <w:lang w:val="en-US"/>
              </w:rPr>
              <w:t>The below is the schedule of the work week:</w:t>
            </w:r>
          </w:p>
          <w:p w:rsidR="006C6408" w:rsidRDefault="00354956">
            <w:pPr>
              <w:numPr>
                <w:ilvl w:val="0"/>
                <w:numId w:val="38"/>
              </w:numPr>
              <w:tabs>
                <w:tab w:val="clear" w:pos="1440"/>
                <w:tab w:val="num" w:pos="709"/>
              </w:tabs>
              <w:ind w:left="0" w:firstLine="426"/>
              <w:jc w:val="both"/>
              <w:pPrChange w:id="1411" w:author="boychenko-tv" w:date="2014-03-27T14:20:00Z">
                <w:pPr>
                  <w:numPr>
                    <w:numId w:val="55"/>
                  </w:numPr>
                  <w:tabs>
                    <w:tab w:val="num" w:pos="360"/>
                    <w:tab w:val="num" w:pos="709"/>
                  </w:tabs>
                  <w:ind w:left="720" w:firstLine="426"/>
                  <w:jc w:val="both"/>
                </w:pPr>
              </w:pPrChange>
            </w:pPr>
            <w:r w:rsidRPr="006E4E03">
              <w:rPr>
                <w:lang w:val="en-US"/>
              </w:rPr>
              <w:t>Work week</w:t>
            </w:r>
            <w:r w:rsidRPr="00D26DC1">
              <w:t xml:space="preserve"> – 5-</w:t>
            </w:r>
            <w:r w:rsidRPr="006E4E03">
              <w:rPr>
                <w:lang w:val="en-US"/>
              </w:rPr>
              <w:t>days</w:t>
            </w:r>
            <w:r w:rsidRPr="00D26DC1">
              <w:t>;</w:t>
            </w:r>
          </w:p>
          <w:p w:rsidR="006C6408" w:rsidRDefault="00354956">
            <w:pPr>
              <w:numPr>
                <w:ilvl w:val="0"/>
                <w:numId w:val="38"/>
              </w:numPr>
              <w:tabs>
                <w:tab w:val="clear" w:pos="1440"/>
                <w:tab w:val="num" w:pos="709"/>
              </w:tabs>
              <w:ind w:left="0" w:firstLine="426"/>
              <w:jc w:val="both"/>
              <w:rPr>
                <w:lang w:val="en-US"/>
              </w:rPr>
              <w:pPrChange w:id="1412" w:author="boychenko-tv" w:date="2014-03-27T14:20:00Z">
                <w:pPr>
                  <w:numPr>
                    <w:numId w:val="55"/>
                  </w:numPr>
                  <w:tabs>
                    <w:tab w:val="num" w:pos="360"/>
                    <w:tab w:val="num" w:pos="709"/>
                  </w:tabs>
                  <w:ind w:left="720" w:firstLine="426"/>
                  <w:jc w:val="both"/>
                </w:pPr>
              </w:pPrChange>
            </w:pPr>
            <w:r w:rsidRPr="006E4E03">
              <w:rPr>
                <w:lang w:val="en-US"/>
              </w:rPr>
              <w:t>Work days – Saturday, Sunday, Monday, Tuesday, Wednesday;</w:t>
            </w:r>
          </w:p>
          <w:p w:rsidR="006C6408" w:rsidRDefault="00354956">
            <w:pPr>
              <w:numPr>
                <w:ilvl w:val="0"/>
                <w:numId w:val="38"/>
              </w:numPr>
              <w:tabs>
                <w:tab w:val="clear" w:pos="1440"/>
                <w:tab w:val="num" w:pos="709"/>
              </w:tabs>
              <w:ind w:left="0" w:firstLine="426"/>
              <w:jc w:val="both"/>
              <w:rPr>
                <w:lang w:val="en-US"/>
              </w:rPr>
              <w:pPrChange w:id="1413" w:author="boychenko-tv" w:date="2014-03-27T14:20:00Z">
                <w:pPr>
                  <w:numPr>
                    <w:numId w:val="55"/>
                  </w:numPr>
                  <w:tabs>
                    <w:tab w:val="num" w:pos="360"/>
                    <w:tab w:val="num" w:pos="709"/>
                  </w:tabs>
                  <w:ind w:left="720" w:firstLine="426"/>
                  <w:jc w:val="both"/>
                </w:pPr>
              </w:pPrChange>
            </w:pPr>
            <w:r w:rsidRPr="006E4E03">
              <w:rPr>
                <w:lang w:val="en-US"/>
              </w:rPr>
              <w:t>Duration of a work day:</w:t>
            </w:r>
          </w:p>
          <w:p w:rsidR="00354956" w:rsidRPr="006E4E03" w:rsidRDefault="00354956" w:rsidP="009C632C">
            <w:pPr>
              <w:ind w:left="720"/>
              <w:jc w:val="both"/>
              <w:rPr>
                <w:lang w:val="en-US"/>
              </w:rPr>
            </w:pPr>
            <w:r w:rsidRPr="006E4E03">
              <w:rPr>
                <w:lang w:val="en-US"/>
              </w:rPr>
              <w:t>- 9 hours on Saturday, Sunday, Monday, Tuesday;</w:t>
            </w:r>
          </w:p>
          <w:p w:rsidR="00354956" w:rsidRPr="00D26DC1" w:rsidRDefault="00354956" w:rsidP="009C632C">
            <w:pPr>
              <w:ind w:left="720"/>
              <w:jc w:val="both"/>
            </w:pPr>
            <w:r>
              <w:t xml:space="preserve">- </w:t>
            </w:r>
            <w:r w:rsidRPr="00D26DC1">
              <w:t xml:space="preserve">8 </w:t>
            </w:r>
            <w:r w:rsidRPr="006E4E03">
              <w:rPr>
                <w:lang w:val="en-US"/>
              </w:rPr>
              <w:t>hours</w:t>
            </w:r>
            <w:r w:rsidRPr="00D26DC1">
              <w:t xml:space="preserve"> </w:t>
            </w:r>
            <w:r w:rsidRPr="006E4E03">
              <w:rPr>
                <w:lang w:val="en-US"/>
              </w:rPr>
              <w:t>on</w:t>
            </w:r>
            <w:r w:rsidRPr="00D26DC1">
              <w:t xml:space="preserve"> </w:t>
            </w:r>
            <w:r w:rsidRPr="006E4E03">
              <w:rPr>
                <w:lang w:val="en-US"/>
              </w:rPr>
              <w:t>Wednesday</w:t>
            </w:r>
            <w:r w:rsidRPr="00D26DC1">
              <w:t>;</w:t>
            </w:r>
          </w:p>
          <w:p w:rsidR="006C6408" w:rsidRDefault="00354956">
            <w:pPr>
              <w:numPr>
                <w:ilvl w:val="0"/>
                <w:numId w:val="38"/>
              </w:numPr>
              <w:tabs>
                <w:tab w:val="clear" w:pos="1440"/>
                <w:tab w:val="num" w:pos="709"/>
              </w:tabs>
              <w:ind w:left="0" w:firstLine="426"/>
              <w:jc w:val="both"/>
              <w:pPrChange w:id="1414" w:author="boychenko-tv" w:date="2014-03-27T14:20:00Z">
                <w:pPr>
                  <w:numPr>
                    <w:numId w:val="55"/>
                  </w:numPr>
                  <w:tabs>
                    <w:tab w:val="num" w:pos="360"/>
                    <w:tab w:val="num" w:pos="709"/>
                  </w:tabs>
                  <w:ind w:left="720" w:firstLine="426"/>
                  <w:jc w:val="both"/>
                </w:pPr>
              </w:pPrChange>
            </w:pPr>
            <w:r w:rsidRPr="006E4E03">
              <w:rPr>
                <w:lang w:val="en-US"/>
              </w:rPr>
              <w:t>Days off</w:t>
            </w:r>
            <w:r w:rsidRPr="00D26DC1">
              <w:t xml:space="preserve"> – </w:t>
            </w:r>
            <w:r w:rsidRPr="006E4E03">
              <w:rPr>
                <w:lang w:val="en-US"/>
              </w:rPr>
              <w:t>Thursday, Friday</w:t>
            </w:r>
            <w:r w:rsidRPr="00D26DC1">
              <w:t>.</w:t>
            </w:r>
          </w:p>
          <w:p w:rsidR="00354956" w:rsidRPr="006E4E03" w:rsidRDefault="00354956" w:rsidP="009C632C">
            <w:pPr>
              <w:tabs>
                <w:tab w:val="num" w:pos="1080"/>
              </w:tabs>
              <w:jc w:val="both"/>
              <w:rPr>
                <w:lang w:val="en-US"/>
              </w:rPr>
            </w:pPr>
            <w:r w:rsidRPr="006E4E03">
              <w:rPr>
                <w:lang w:val="en-US"/>
              </w:rPr>
              <w:t>The below is the schedule of a work day:</w:t>
            </w:r>
          </w:p>
          <w:p w:rsidR="006C6408" w:rsidRDefault="00354956">
            <w:pPr>
              <w:numPr>
                <w:ilvl w:val="1"/>
                <w:numId w:val="38"/>
              </w:numPr>
              <w:tabs>
                <w:tab w:val="clear" w:pos="1440"/>
                <w:tab w:val="num" w:pos="709"/>
              </w:tabs>
              <w:ind w:left="0" w:firstLine="426"/>
              <w:jc w:val="both"/>
              <w:rPr>
                <w:lang w:val="en-US"/>
              </w:rPr>
              <w:pPrChange w:id="1415" w:author="boychenko-tv" w:date="2014-03-27T14:20:00Z">
                <w:pPr>
                  <w:numPr>
                    <w:ilvl w:val="1"/>
                    <w:numId w:val="55"/>
                  </w:numPr>
                  <w:tabs>
                    <w:tab w:val="num" w:pos="360"/>
                    <w:tab w:val="num" w:pos="709"/>
                    <w:tab w:val="num" w:pos="1440"/>
                  </w:tabs>
                  <w:ind w:left="1440" w:firstLine="426"/>
                  <w:jc w:val="both"/>
                </w:pPr>
              </w:pPrChange>
            </w:pPr>
            <w:r w:rsidRPr="006E4E03">
              <w:rPr>
                <w:lang w:val="en-US"/>
              </w:rPr>
              <w:t xml:space="preserve">Duration of a work day </w:t>
            </w:r>
            <w:r w:rsidRPr="006E4E03">
              <w:rPr>
                <w:lang w:val="en-US"/>
              </w:rPr>
              <w:noBreakHyphen/>
              <w:t xml:space="preserve"> 9 hours (lunch included);</w:t>
            </w:r>
          </w:p>
          <w:p w:rsidR="006C6408" w:rsidRDefault="00354956">
            <w:pPr>
              <w:numPr>
                <w:ilvl w:val="1"/>
                <w:numId w:val="38"/>
              </w:numPr>
              <w:tabs>
                <w:tab w:val="clear" w:pos="1440"/>
                <w:tab w:val="num" w:pos="709"/>
              </w:tabs>
              <w:ind w:left="0" w:firstLine="426"/>
              <w:jc w:val="both"/>
              <w:rPr>
                <w:lang w:val="en-US"/>
              </w:rPr>
              <w:pPrChange w:id="1416" w:author="boychenko-tv" w:date="2014-03-27T14:20:00Z">
                <w:pPr>
                  <w:numPr>
                    <w:ilvl w:val="1"/>
                    <w:numId w:val="55"/>
                  </w:numPr>
                  <w:tabs>
                    <w:tab w:val="num" w:pos="360"/>
                    <w:tab w:val="num" w:pos="709"/>
                    <w:tab w:val="num" w:pos="1440"/>
                  </w:tabs>
                  <w:ind w:left="1440" w:firstLine="426"/>
                  <w:jc w:val="both"/>
                </w:pPr>
              </w:pPrChange>
            </w:pPr>
            <w:r w:rsidRPr="006E4E03">
              <w:rPr>
                <w:lang w:val="en-US"/>
              </w:rPr>
              <w:t>Beginning of a work day – 7:30;</w:t>
            </w:r>
          </w:p>
          <w:p w:rsidR="006C6408" w:rsidRDefault="00354956">
            <w:pPr>
              <w:numPr>
                <w:ilvl w:val="1"/>
                <w:numId w:val="38"/>
              </w:numPr>
              <w:tabs>
                <w:tab w:val="clear" w:pos="1440"/>
                <w:tab w:val="num" w:pos="709"/>
              </w:tabs>
              <w:ind w:left="0" w:firstLine="426"/>
              <w:jc w:val="both"/>
              <w:rPr>
                <w:lang w:val="en-US"/>
              </w:rPr>
              <w:pPrChange w:id="1417" w:author="boychenko-tv" w:date="2014-03-27T14:20:00Z">
                <w:pPr>
                  <w:numPr>
                    <w:ilvl w:val="1"/>
                    <w:numId w:val="55"/>
                  </w:numPr>
                  <w:tabs>
                    <w:tab w:val="num" w:pos="360"/>
                    <w:tab w:val="num" w:pos="709"/>
                    <w:tab w:val="num" w:pos="1440"/>
                  </w:tabs>
                  <w:ind w:left="1440" w:firstLine="426"/>
                  <w:jc w:val="both"/>
                </w:pPr>
              </w:pPrChange>
            </w:pPr>
            <w:r w:rsidRPr="006E4E03">
              <w:rPr>
                <w:lang w:val="en-US"/>
              </w:rPr>
              <w:t xml:space="preserve">Break for lunch – </w:t>
            </w:r>
            <w:r w:rsidRPr="00D26DC1">
              <w:t xml:space="preserve"> 1</w:t>
            </w:r>
            <w:r w:rsidRPr="006E4E03">
              <w:rPr>
                <w:lang w:val="en-US"/>
              </w:rPr>
              <w:t xml:space="preserve"> hour;</w:t>
            </w:r>
          </w:p>
          <w:p w:rsidR="006C6408" w:rsidRDefault="00354956">
            <w:pPr>
              <w:numPr>
                <w:ilvl w:val="1"/>
                <w:numId w:val="38"/>
              </w:numPr>
              <w:tabs>
                <w:tab w:val="clear" w:pos="1440"/>
                <w:tab w:val="num" w:pos="709"/>
              </w:tabs>
              <w:ind w:left="0" w:firstLine="426"/>
              <w:jc w:val="both"/>
              <w:rPr>
                <w:lang w:val="en-US"/>
              </w:rPr>
              <w:pPrChange w:id="1418" w:author="boychenko-tv" w:date="2014-03-27T14:20:00Z">
                <w:pPr>
                  <w:numPr>
                    <w:ilvl w:val="1"/>
                    <w:numId w:val="55"/>
                  </w:numPr>
                  <w:tabs>
                    <w:tab w:val="num" w:pos="360"/>
                    <w:tab w:val="num" w:pos="709"/>
                    <w:tab w:val="num" w:pos="1440"/>
                  </w:tabs>
                  <w:ind w:left="1440" w:firstLine="426"/>
                  <w:jc w:val="both"/>
                </w:pPr>
              </w:pPrChange>
            </w:pPr>
            <w:r w:rsidRPr="006E4E03">
              <w:rPr>
                <w:lang w:val="en-US"/>
              </w:rPr>
              <w:t>End of a work day – 16:30;</w:t>
            </w:r>
          </w:p>
          <w:p w:rsidR="006C6408" w:rsidRDefault="00354956">
            <w:pPr>
              <w:numPr>
                <w:ilvl w:val="1"/>
                <w:numId w:val="38"/>
              </w:numPr>
              <w:tabs>
                <w:tab w:val="clear" w:pos="1440"/>
                <w:tab w:val="num" w:pos="709"/>
              </w:tabs>
              <w:ind w:left="0" w:firstLine="426"/>
              <w:jc w:val="both"/>
              <w:rPr>
                <w:lang w:val="en-US"/>
              </w:rPr>
              <w:pPrChange w:id="1419" w:author="boychenko-tv" w:date="2014-03-27T14:20:00Z">
                <w:pPr>
                  <w:numPr>
                    <w:ilvl w:val="1"/>
                    <w:numId w:val="55"/>
                  </w:numPr>
                  <w:tabs>
                    <w:tab w:val="num" w:pos="360"/>
                    <w:tab w:val="num" w:pos="709"/>
                    <w:tab w:val="num" w:pos="1440"/>
                  </w:tabs>
                  <w:ind w:left="1440" w:firstLine="426"/>
                  <w:jc w:val="both"/>
                </w:pPr>
              </w:pPrChange>
            </w:pPr>
            <w:r w:rsidRPr="006E4E03">
              <w:rPr>
                <w:lang w:val="en-US"/>
              </w:rPr>
              <w:t>End of a work day on Wednesday – 15:30.</w:t>
            </w:r>
          </w:p>
          <w:p w:rsidR="00354956" w:rsidRPr="006E4E03" w:rsidRDefault="00354956" w:rsidP="009C632C">
            <w:pPr>
              <w:jc w:val="both"/>
              <w:rPr>
                <w:lang w:val="en-US"/>
              </w:rPr>
            </w:pPr>
            <w:r w:rsidRPr="006E4E03">
              <w:rPr>
                <w:lang w:val="en-US"/>
              </w:rPr>
              <w:t xml:space="preserve">Time of the work day beginning and time of the lunch break can be changed upon the preliminary notification of the Principal, providing that the total duration of the work day time – 9 hours – is retained. </w:t>
            </w:r>
          </w:p>
          <w:p w:rsidR="00354956" w:rsidRPr="006E4E03" w:rsidRDefault="00354956" w:rsidP="009C632C">
            <w:pPr>
              <w:jc w:val="both"/>
              <w:rPr>
                <w:lang w:val="en-US"/>
              </w:rPr>
            </w:pPr>
            <w:r w:rsidRPr="006E4E03">
              <w:rPr>
                <w:lang w:val="en-US"/>
              </w:rPr>
              <w:t xml:space="preserve">Duration of a scheduled annual vacation is 30 work days. </w:t>
            </w:r>
          </w:p>
          <w:p w:rsidR="00354956" w:rsidRPr="006E4E03" w:rsidRDefault="00354956" w:rsidP="009C632C">
            <w:pPr>
              <w:jc w:val="both"/>
              <w:rPr>
                <w:lang w:val="en-US"/>
              </w:rPr>
            </w:pPr>
            <w:r w:rsidRPr="006E4E03">
              <w:rPr>
                <w:lang w:val="en-US"/>
              </w:rPr>
              <w:t xml:space="preserve">Within the first month since the date of Contract putting into force, the Contractor will submit the annual schedule of the Contractor’s personnel </w:t>
            </w:r>
            <w:r w:rsidRPr="006E4E03">
              <w:rPr>
                <w:lang w:val="en-US"/>
              </w:rPr>
              <w:lastRenderedPageBreak/>
              <w:t>vacations to the Principal indicating the duration of the vacations in terms of calendar days. In case of necessity, the Principal has the right to transfer the scheduled vacation of the Contractors personnel to another time in accordance with IRI legislation.</w:t>
            </w:r>
          </w:p>
          <w:p w:rsidR="00354956" w:rsidRPr="006E4E03" w:rsidRDefault="00354956" w:rsidP="009C632C">
            <w:pPr>
              <w:tabs>
                <w:tab w:val="num" w:pos="1080"/>
              </w:tabs>
              <w:jc w:val="both"/>
              <w:rPr>
                <w:lang w:val="en-US"/>
              </w:rPr>
            </w:pPr>
            <w:r w:rsidRPr="006E4E03">
              <w:rPr>
                <w:lang w:val="en-US"/>
              </w:rPr>
              <w:t>Notes:</w:t>
            </w:r>
          </w:p>
          <w:p w:rsidR="00354956" w:rsidRPr="006E4E03" w:rsidRDefault="00354956" w:rsidP="009C632C">
            <w:pPr>
              <w:tabs>
                <w:tab w:val="num" w:pos="1080"/>
              </w:tabs>
              <w:jc w:val="both"/>
              <w:rPr>
                <w:lang w:val="en-US"/>
              </w:rPr>
            </w:pPr>
            <w:r w:rsidRPr="006E4E03">
              <w:rPr>
                <w:lang w:val="en-US"/>
              </w:rPr>
              <w:t>1. The Time Sheet shall be kept according to IRI legislation, however all the days including leaves and the days of absenting due to sickness or illness of the Contractor’s personnel, labor being payable to the personnel as per IRI Law shall be paid to the Contractor.</w:t>
            </w:r>
          </w:p>
          <w:p w:rsidR="00354956" w:rsidRPr="006E4E03" w:rsidRDefault="00354956" w:rsidP="009C632C">
            <w:pPr>
              <w:tabs>
                <w:tab w:val="num" w:pos="1080"/>
              </w:tabs>
              <w:jc w:val="both"/>
              <w:rPr>
                <w:lang w:val="en-US"/>
              </w:rPr>
            </w:pPr>
            <w:r w:rsidRPr="006E4E03">
              <w:rPr>
                <w:lang w:val="en-US"/>
              </w:rPr>
              <w:t>2. When IRI labor legislation change, these changes will also be spread to the personnel of the Contractor.</w:t>
            </w:r>
          </w:p>
          <w:p w:rsidR="00354956" w:rsidRPr="006E4E03" w:rsidRDefault="00354956" w:rsidP="009C632C">
            <w:pPr>
              <w:jc w:val="both"/>
              <w:rPr>
                <w:lang w:val="en-US"/>
              </w:rPr>
            </w:pPr>
          </w:p>
        </w:tc>
        <w:tc>
          <w:tcPr>
            <w:tcW w:w="425" w:type="dxa"/>
            <w:shd w:val="clear" w:color="auto" w:fill="auto"/>
          </w:tcPr>
          <w:p w:rsidR="00354956" w:rsidRPr="006E4E03" w:rsidRDefault="00354956" w:rsidP="009C632C">
            <w:pPr>
              <w:spacing w:before="60"/>
              <w:jc w:val="both"/>
              <w:rPr>
                <w:lang w:val="en-US"/>
              </w:rPr>
            </w:pPr>
          </w:p>
        </w:tc>
        <w:tc>
          <w:tcPr>
            <w:tcW w:w="5069" w:type="dxa"/>
            <w:shd w:val="clear" w:color="auto" w:fill="auto"/>
          </w:tcPr>
          <w:p w:rsidR="00354956" w:rsidRPr="00B41C91" w:rsidRDefault="00354956" w:rsidP="009C632C">
            <w:pPr>
              <w:jc w:val="both"/>
            </w:pPr>
            <w:r w:rsidRPr="00202160">
              <w:t>Персонал Подрядчика работает по Графику рабочего времени персонала Заказчика,</w:t>
            </w:r>
            <w:r w:rsidRPr="00B41C91">
              <w:t xml:space="preserve"> который включает в себя: рабочие дни, праздничные дни и траурные дни. Нерабочими днями по Графику рабочего времени персонала Заказчика являются: выходные дни, праздничные дни и траурные дни.</w:t>
            </w:r>
          </w:p>
          <w:p w:rsidR="00354956" w:rsidRPr="00B41C91" w:rsidRDefault="00354956" w:rsidP="009C632C">
            <w:pPr>
              <w:jc w:val="both"/>
            </w:pPr>
            <w:r w:rsidRPr="00B41C91">
              <w:t>Продолжительность рабочей недели персонала Подрядчика составляет 44 часа.</w:t>
            </w:r>
          </w:p>
          <w:p w:rsidR="00354956" w:rsidRPr="00B41C91" w:rsidRDefault="00354956" w:rsidP="009C632C">
            <w:pPr>
              <w:jc w:val="both"/>
            </w:pPr>
          </w:p>
          <w:p w:rsidR="00354956" w:rsidRPr="00B41C91" w:rsidRDefault="00354956" w:rsidP="009C632C">
            <w:pPr>
              <w:jc w:val="both"/>
            </w:pPr>
            <w:r w:rsidRPr="00B41C91">
              <w:t>График рабочей недели следующий:</w:t>
            </w:r>
          </w:p>
          <w:p w:rsidR="006C6408" w:rsidRDefault="00354956">
            <w:pPr>
              <w:numPr>
                <w:ilvl w:val="0"/>
                <w:numId w:val="36"/>
              </w:numPr>
              <w:jc w:val="both"/>
              <w:pPrChange w:id="1420" w:author="boychenko-tv" w:date="2014-03-27T14:20:00Z">
                <w:pPr>
                  <w:numPr>
                    <w:numId w:val="46"/>
                  </w:numPr>
                  <w:ind w:left="570" w:hanging="570"/>
                  <w:jc w:val="both"/>
                </w:pPr>
              </w:pPrChange>
            </w:pPr>
            <w:r w:rsidRPr="00B41C91">
              <w:t>Рабочая неделя – пятидневная;</w:t>
            </w:r>
          </w:p>
          <w:p w:rsidR="006C6408" w:rsidRDefault="00354956">
            <w:pPr>
              <w:numPr>
                <w:ilvl w:val="0"/>
                <w:numId w:val="36"/>
              </w:numPr>
              <w:jc w:val="both"/>
              <w:pPrChange w:id="1421" w:author="boychenko-tv" w:date="2014-03-27T14:20:00Z">
                <w:pPr>
                  <w:numPr>
                    <w:numId w:val="46"/>
                  </w:numPr>
                  <w:ind w:left="570" w:hanging="570"/>
                  <w:jc w:val="both"/>
                </w:pPr>
              </w:pPrChange>
            </w:pPr>
            <w:r w:rsidRPr="00B41C91">
              <w:t>Рабочие дни – суббота, воскресенье, понедельник, вторник, среда;</w:t>
            </w:r>
          </w:p>
          <w:p w:rsidR="006C6408" w:rsidRDefault="00354956">
            <w:pPr>
              <w:numPr>
                <w:ilvl w:val="0"/>
                <w:numId w:val="36"/>
              </w:numPr>
              <w:jc w:val="both"/>
              <w:pPrChange w:id="1422" w:author="boychenko-tv" w:date="2014-03-27T14:20:00Z">
                <w:pPr>
                  <w:numPr>
                    <w:numId w:val="46"/>
                  </w:numPr>
                  <w:ind w:left="570" w:hanging="570"/>
                  <w:jc w:val="both"/>
                </w:pPr>
              </w:pPrChange>
            </w:pPr>
            <w:r w:rsidRPr="00B41C91">
              <w:t xml:space="preserve">Длительность рабочего дня: </w:t>
            </w:r>
          </w:p>
          <w:p w:rsidR="00354956" w:rsidRPr="00B41C91" w:rsidRDefault="00354956" w:rsidP="009C632C">
            <w:pPr>
              <w:ind w:left="720"/>
              <w:jc w:val="both"/>
            </w:pPr>
            <w:r w:rsidRPr="00B41C91">
              <w:t>- 9 часов в субботу, воскресенье, понедельник, вторник;</w:t>
            </w:r>
          </w:p>
          <w:p w:rsidR="00354956" w:rsidRPr="00B41C91" w:rsidRDefault="00354956" w:rsidP="009C632C">
            <w:pPr>
              <w:ind w:left="720"/>
              <w:jc w:val="both"/>
            </w:pPr>
            <w:r w:rsidRPr="00B41C91">
              <w:t>- 8 часов в среду;</w:t>
            </w:r>
          </w:p>
          <w:p w:rsidR="00354956" w:rsidRPr="00B41C91" w:rsidRDefault="00354956" w:rsidP="009C632C">
            <w:pPr>
              <w:jc w:val="both"/>
            </w:pPr>
            <w:r w:rsidRPr="00B41C91">
              <w:t xml:space="preserve">4. </w:t>
            </w:r>
            <w:r>
              <w:t>В</w:t>
            </w:r>
            <w:r w:rsidRPr="00B41C91">
              <w:t>ыходные дни – четверг, пятница.</w:t>
            </w:r>
          </w:p>
          <w:p w:rsidR="00354956" w:rsidRDefault="00354956" w:rsidP="009C632C">
            <w:pPr>
              <w:jc w:val="both"/>
            </w:pPr>
          </w:p>
          <w:p w:rsidR="00354956" w:rsidRPr="00B41C91" w:rsidRDefault="00354956" w:rsidP="009C632C">
            <w:pPr>
              <w:jc w:val="both"/>
            </w:pPr>
            <w:r w:rsidRPr="00B41C91">
              <w:t>График рабочего дня следующий:</w:t>
            </w:r>
          </w:p>
          <w:p w:rsidR="006C6408" w:rsidRDefault="00354956">
            <w:pPr>
              <w:numPr>
                <w:ilvl w:val="0"/>
                <w:numId w:val="37"/>
              </w:numPr>
              <w:jc w:val="both"/>
              <w:pPrChange w:id="1423" w:author="boychenko-tv" w:date="2014-03-27T14:20:00Z">
                <w:pPr>
                  <w:numPr>
                    <w:numId w:val="56"/>
                  </w:numPr>
                  <w:tabs>
                    <w:tab w:val="num" w:pos="360"/>
                    <w:tab w:val="num" w:pos="720"/>
                  </w:tabs>
                  <w:ind w:left="720" w:hanging="720"/>
                  <w:jc w:val="both"/>
                </w:pPr>
              </w:pPrChange>
            </w:pPr>
            <w:r w:rsidRPr="00B41C91">
              <w:t>Продолжительность рабочего дня – 9 часов (включая перерыв на обед);</w:t>
            </w:r>
          </w:p>
          <w:p w:rsidR="006C6408" w:rsidRDefault="00354956">
            <w:pPr>
              <w:numPr>
                <w:ilvl w:val="0"/>
                <w:numId w:val="37"/>
              </w:numPr>
              <w:jc w:val="both"/>
              <w:pPrChange w:id="1424" w:author="boychenko-tv" w:date="2014-03-27T14:20:00Z">
                <w:pPr>
                  <w:numPr>
                    <w:numId w:val="56"/>
                  </w:numPr>
                  <w:tabs>
                    <w:tab w:val="num" w:pos="360"/>
                    <w:tab w:val="num" w:pos="720"/>
                  </w:tabs>
                  <w:ind w:left="720" w:hanging="720"/>
                  <w:jc w:val="both"/>
                </w:pPr>
              </w:pPrChange>
            </w:pPr>
            <w:r w:rsidRPr="00B41C91">
              <w:t>Начало рабочего дня – 7:30;</w:t>
            </w:r>
          </w:p>
          <w:p w:rsidR="006C6408" w:rsidRDefault="00354956">
            <w:pPr>
              <w:numPr>
                <w:ilvl w:val="0"/>
                <w:numId w:val="37"/>
              </w:numPr>
              <w:jc w:val="both"/>
              <w:pPrChange w:id="1425" w:author="boychenko-tv" w:date="2014-03-27T14:20:00Z">
                <w:pPr>
                  <w:numPr>
                    <w:numId w:val="56"/>
                  </w:numPr>
                  <w:tabs>
                    <w:tab w:val="num" w:pos="360"/>
                    <w:tab w:val="num" w:pos="720"/>
                  </w:tabs>
                  <w:ind w:left="720" w:hanging="720"/>
                  <w:jc w:val="both"/>
                </w:pPr>
              </w:pPrChange>
            </w:pPr>
            <w:r w:rsidRPr="00B41C91">
              <w:t>Перерыв на обед – 1 час;</w:t>
            </w:r>
          </w:p>
          <w:p w:rsidR="006C6408" w:rsidRDefault="00354956">
            <w:pPr>
              <w:numPr>
                <w:ilvl w:val="0"/>
                <w:numId w:val="37"/>
              </w:numPr>
              <w:jc w:val="both"/>
              <w:pPrChange w:id="1426" w:author="boychenko-tv" w:date="2014-03-27T14:20:00Z">
                <w:pPr>
                  <w:numPr>
                    <w:numId w:val="56"/>
                  </w:numPr>
                  <w:tabs>
                    <w:tab w:val="num" w:pos="360"/>
                    <w:tab w:val="num" w:pos="720"/>
                  </w:tabs>
                  <w:ind w:left="720" w:hanging="720"/>
                  <w:jc w:val="both"/>
                </w:pPr>
              </w:pPrChange>
            </w:pPr>
            <w:r w:rsidRPr="00B41C91">
              <w:t xml:space="preserve"> Окончание рабочего дня – 16:30;</w:t>
            </w:r>
          </w:p>
          <w:p w:rsidR="006C6408" w:rsidRDefault="00354956">
            <w:pPr>
              <w:numPr>
                <w:ilvl w:val="0"/>
                <w:numId w:val="37"/>
              </w:numPr>
              <w:jc w:val="both"/>
              <w:pPrChange w:id="1427" w:author="boychenko-tv" w:date="2014-03-27T14:20:00Z">
                <w:pPr>
                  <w:numPr>
                    <w:numId w:val="56"/>
                  </w:numPr>
                  <w:tabs>
                    <w:tab w:val="num" w:pos="360"/>
                    <w:tab w:val="num" w:pos="720"/>
                  </w:tabs>
                  <w:ind w:left="720" w:hanging="720"/>
                  <w:jc w:val="both"/>
                </w:pPr>
              </w:pPrChange>
            </w:pPr>
            <w:r w:rsidRPr="00B41C91">
              <w:t>Окончание рабочего дня в среду – 15:30.</w:t>
            </w:r>
          </w:p>
          <w:p w:rsidR="00354956" w:rsidRDefault="00354956" w:rsidP="009C632C">
            <w:pPr>
              <w:jc w:val="both"/>
            </w:pPr>
            <w:r w:rsidRPr="009934B4">
              <w:t xml:space="preserve">Время начала рабочего дня и время обеденного перерыва могут быть изменены </w:t>
            </w:r>
            <w:r>
              <w:t>по</w:t>
            </w:r>
            <w:r w:rsidRPr="009934B4">
              <w:t xml:space="preserve"> предварительно</w:t>
            </w:r>
            <w:r>
              <w:t>му</w:t>
            </w:r>
            <w:r w:rsidRPr="009934B4">
              <w:t xml:space="preserve"> уведомлени</w:t>
            </w:r>
            <w:r>
              <w:t>ю</w:t>
            </w:r>
            <w:r w:rsidRPr="009934B4">
              <w:t xml:space="preserve"> </w:t>
            </w:r>
            <w:r>
              <w:t>Заказчика</w:t>
            </w:r>
            <w:r w:rsidRPr="009934B4">
              <w:t xml:space="preserve">, </w:t>
            </w:r>
            <w:r>
              <w:t>при этом</w:t>
            </w:r>
            <w:r w:rsidRPr="009934B4">
              <w:t xml:space="preserve"> полная продолжительность времени рабочего дня – 9 часов – </w:t>
            </w:r>
            <w:r>
              <w:t xml:space="preserve">должна быть </w:t>
            </w:r>
            <w:r w:rsidRPr="009934B4">
              <w:t>сохранен</w:t>
            </w:r>
            <w:r>
              <w:t>а</w:t>
            </w:r>
            <w:r w:rsidRPr="009934B4">
              <w:t>.</w:t>
            </w:r>
          </w:p>
          <w:p w:rsidR="00354956" w:rsidRPr="00B41C91" w:rsidRDefault="00354956" w:rsidP="009C632C">
            <w:pPr>
              <w:jc w:val="both"/>
            </w:pPr>
            <w:r w:rsidRPr="00B41C91">
              <w:t xml:space="preserve">Продолжительность очередного годового отпуска 30 рабочих дней. </w:t>
            </w:r>
          </w:p>
          <w:p w:rsidR="00354956" w:rsidRPr="00B41C91" w:rsidRDefault="00354956" w:rsidP="009C632C">
            <w:pPr>
              <w:jc w:val="both"/>
            </w:pPr>
            <w:r w:rsidRPr="00B41C91">
              <w:t xml:space="preserve">В течение первого месяца с даты вступления в силу </w:t>
            </w:r>
            <w:r>
              <w:t xml:space="preserve">Контракта </w:t>
            </w:r>
            <w:r w:rsidRPr="00B41C91">
              <w:t xml:space="preserve"> Подрядчик представит Заказчику годовой график отпусков персонала Подрядчика, в котором будет указана длительность отпусков в календарных днях. При необходимости Заказчик имеет право перенести запланированный графиком отпуск </w:t>
            </w:r>
            <w:r w:rsidRPr="00B41C91">
              <w:lastRenderedPageBreak/>
              <w:t xml:space="preserve">персонала Подрядчика на другое время в соответствии с законодательством ИРИ.   </w:t>
            </w:r>
          </w:p>
          <w:p w:rsidR="00354956" w:rsidRDefault="00354956" w:rsidP="009C632C">
            <w:pPr>
              <w:jc w:val="both"/>
            </w:pPr>
          </w:p>
          <w:p w:rsidR="00354956" w:rsidRPr="00B41C91" w:rsidRDefault="00354956" w:rsidP="009C632C">
            <w:pPr>
              <w:jc w:val="both"/>
            </w:pPr>
          </w:p>
          <w:p w:rsidR="00354956" w:rsidRPr="00B41C91" w:rsidRDefault="00354956" w:rsidP="009C632C">
            <w:pPr>
              <w:jc w:val="both"/>
            </w:pPr>
            <w:r w:rsidRPr="00B41C91">
              <w:t xml:space="preserve">Примечания: </w:t>
            </w:r>
          </w:p>
          <w:p w:rsidR="00354956" w:rsidRPr="00B41C91" w:rsidRDefault="00354956" w:rsidP="009C632C">
            <w:pPr>
              <w:tabs>
                <w:tab w:val="num" w:pos="1080"/>
              </w:tabs>
              <w:jc w:val="both"/>
            </w:pPr>
            <w:r>
              <w:t xml:space="preserve">1. </w:t>
            </w:r>
            <w:r w:rsidRPr="00B41C91">
              <w:t>Табель учета рабочего времени ведется в соответствии с законодательством ИРИ, однако все дни, включая дни отпусков и дни отсутствия персонала Подрядчика по причине болезни или недомогания,  которые в соответствии с законодательством ИРИ должны оплачиваться, будут оплачиваться Подрядчику.</w:t>
            </w:r>
          </w:p>
          <w:p w:rsidR="00354956" w:rsidRPr="00B41C91" w:rsidRDefault="00354956" w:rsidP="009C632C">
            <w:pPr>
              <w:jc w:val="both"/>
            </w:pPr>
            <w:r>
              <w:t xml:space="preserve">2. </w:t>
            </w:r>
            <w:r w:rsidRPr="00B41C91">
              <w:t xml:space="preserve">При изменении законодательства ИРИ, эти изменения будут распространены также и на персонал Подрядчика. </w:t>
            </w:r>
          </w:p>
          <w:p w:rsidR="00354956" w:rsidRDefault="00354956" w:rsidP="009C632C">
            <w:pPr>
              <w:jc w:val="both"/>
            </w:pPr>
          </w:p>
        </w:tc>
      </w:tr>
    </w:tbl>
    <w:p w:rsidR="00354956" w:rsidRDefault="00354956" w:rsidP="00354956">
      <w:pPr>
        <w:spacing w:before="60"/>
        <w:jc w:val="both"/>
      </w:pPr>
    </w:p>
    <w:p w:rsidR="00354956" w:rsidRPr="00202160" w:rsidRDefault="00354956" w:rsidP="00354956">
      <w:pPr>
        <w:ind w:left="720"/>
        <w:jc w:val="both"/>
        <w:rPr>
          <w:b/>
        </w:rPr>
      </w:pPr>
    </w:p>
    <w:p w:rsidR="00354956" w:rsidRPr="00202160" w:rsidRDefault="00354956" w:rsidP="00354956">
      <w:pPr>
        <w:ind w:left="720"/>
        <w:jc w:val="both"/>
        <w:rPr>
          <w:b/>
          <w:sz w:val="28"/>
          <w:szCs w:val="28"/>
        </w:rPr>
      </w:pPr>
    </w:p>
    <w:p w:rsidR="00354956" w:rsidRPr="006E4E03" w:rsidRDefault="00354956" w:rsidP="00354956">
      <w:pPr>
        <w:ind w:left="720"/>
        <w:jc w:val="both"/>
        <w:rPr>
          <w:b/>
          <w:sz w:val="28"/>
          <w:szCs w:val="28"/>
          <w:lang w:val="en-US"/>
        </w:rPr>
      </w:pPr>
      <w:r>
        <w:rPr>
          <w:b/>
          <w:sz w:val="28"/>
          <w:szCs w:val="28"/>
          <w:lang w:val="en-US"/>
        </w:rPr>
        <w:t>The</w:t>
      </w:r>
      <w:r w:rsidRPr="006E4E03">
        <w:rPr>
          <w:b/>
          <w:sz w:val="28"/>
          <w:szCs w:val="28"/>
          <w:lang w:val="en-US"/>
        </w:rPr>
        <w:t xml:space="preserve"> </w:t>
      </w:r>
      <w:r w:rsidRPr="00D26DC1">
        <w:rPr>
          <w:b/>
          <w:sz w:val="28"/>
          <w:szCs w:val="28"/>
          <w:lang w:val="en-US"/>
        </w:rPr>
        <w:t>Principal</w:t>
      </w:r>
      <w:r w:rsidRPr="006E4E03">
        <w:rPr>
          <w:b/>
          <w:sz w:val="28"/>
          <w:szCs w:val="28"/>
          <w:lang w:val="en-US"/>
        </w:rPr>
        <w:tab/>
      </w:r>
      <w:r w:rsidRPr="006E4E03">
        <w:rPr>
          <w:b/>
          <w:sz w:val="28"/>
          <w:szCs w:val="28"/>
          <w:lang w:val="en-US"/>
        </w:rPr>
        <w:tab/>
      </w:r>
      <w:r w:rsidRPr="006E4E03">
        <w:rPr>
          <w:b/>
          <w:sz w:val="28"/>
          <w:szCs w:val="28"/>
          <w:lang w:val="en-US"/>
        </w:rPr>
        <w:tab/>
      </w:r>
      <w:r w:rsidRPr="006E4E03">
        <w:rPr>
          <w:b/>
          <w:sz w:val="28"/>
          <w:szCs w:val="28"/>
          <w:lang w:val="en-US"/>
        </w:rPr>
        <w:tab/>
      </w:r>
      <w:r w:rsidRPr="006E4E03">
        <w:rPr>
          <w:b/>
          <w:sz w:val="28"/>
          <w:szCs w:val="28"/>
          <w:lang w:val="en-US"/>
        </w:rPr>
        <w:tab/>
      </w:r>
      <w:r>
        <w:rPr>
          <w:b/>
          <w:sz w:val="28"/>
          <w:szCs w:val="28"/>
          <w:lang w:val="en-US"/>
        </w:rPr>
        <w:t>The</w:t>
      </w:r>
      <w:r w:rsidRPr="006E4E03">
        <w:rPr>
          <w:b/>
          <w:sz w:val="28"/>
          <w:szCs w:val="28"/>
          <w:lang w:val="en-US"/>
        </w:rPr>
        <w:t xml:space="preserve"> </w:t>
      </w:r>
      <w:r w:rsidRPr="00D26DC1">
        <w:rPr>
          <w:b/>
          <w:sz w:val="28"/>
          <w:szCs w:val="28"/>
          <w:lang w:val="en-US"/>
        </w:rPr>
        <w:t>Contractor</w:t>
      </w:r>
    </w:p>
    <w:p w:rsidR="00354956" w:rsidRPr="006E4E03" w:rsidRDefault="00354956" w:rsidP="00354956">
      <w:pPr>
        <w:ind w:left="720"/>
        <w:jc w:val="both"/>
        <w:rPr>
          <w:b/>
          <w:sz w:val="28"/>
          <w:szCs w:val="28"/>
          <w:lang w:val="en-US"/>
        </w:rPr>
      </w:pPr>
      <w:r w:rsidRPr="006E4E03">
        <w:rPr>
          <w:b/>
          <w:sz w:val="28"/>
          <w:szCs w:val="28"/>
          <w:lang w:val="en-US"/>
        </w:rPr>
        <w:t xml:space="preserve">ЗАКАЗЧИК                                               ПОДРЯДЧИК </w:t>
      </w:r>
    </w:p>
    <w:p w:rsidR="00354956" w:rsidRPr="006E4E03" w:rsidRDefault="00354956" w:rsidP="00354956">
      <w:pPr>
        <w:ind w:left="720"/>
        <w:jc w:val="both"/>
        <w:rPr>
          <w:b/>
          <w:sz w:val="28"/>
          <w:szCs w:val="28"/>
          <w:lang w:val="en-US"/>
        </w:rPr>
      </w:pPr>
    </w:p>
    <w:p w:rsidR="00354956" w:rsidRPr="006E4E03" w:rsidRDefault="00354956" w:rsidP="00354956">
      <w:pPr>
        <w:ind w:left="720"/>
        <w:jc w:val="both"/>
        <w:rPr>
          <w:b/>
          <w:sz w:val="28"/>
          <w:szCs w:val="28"/>
          <w:lang w:val="en-US"/>
        </w:rPr>
      </w:pPr>
      <w:r w:rsidRPr="006E4E03">
        <w:rPr>
          <w:b/>
          <w:sz w:val="28"/>
          <w:szCs w:val="28"/>
          <w:lang w:val="en-US"/>
        </w:rPr>
        <w:t>________________                                      ________________</w:t>
      </w:r>
    </w:p>
    <w:p w:rsidR="00354956" w:rsidRPr="00354956" w:rsidRDefault="00354956" w:rsidP="00354956">
      <w:pPr>
        <w:tabs>
          <w:tab w:val="left" w:pos="7797"/>
        </w:tabs>
        <w:spacing w:line="283" w:lineRule="exact"/>
        <w:ind w:right="2534"/>
        <w:rPr>
          <w:b/>
          <w:bCs/>
          <w:lang w:val="en-US"/>
        </w:rPr>
      </w:pPr>
      <w:r w:rsidRPr="00141A8D">
        <w:rPr>
          <w:b/>
          <w:bCs/>
          <w:lang w:val="en-US"/>
        </w:rPr>
        <w:t>Appendix 1</w:t>
      </w:r>
      <w:r w:rsidR="00901163" w:rsidRPr="00901163">
        <w:rPr>
          <w:b/>
          <w:bCs/>
          <w:lang w:val="en-US"/>
        </w:rPr>
        <w:t>7</w:t>
      </w:r>
    </w:p>
    <w:p w:rsidR="00F04B9D" w:rsidRDefault="00354956" w:rsidP="00354956">
      <w:pPr>
        <w:tabs>
          <w:tab w:val="left" w:pos="7797"/>
        </w:tabs>
        <w:spacing w:line="283" w:lineRule="exact"/>
        <w:ind w:right="2534"/>
        <w:rPr>
          <w:b/>
          <w:bCs/>
          <w:lang w:val="en-US"/>
        </w:rPr>
        <w:sectPr w:rsidR="00F04B9D" w:rsidSect="00F04B9D">
          <w:pgSz w:w="11909" w:h="16834"/>
          <w:pgMar w:top="1241" w:right="360" w:bottom="1253" w:left="1060" w:header="720" w:footer="720" w:gutter="0"/>
          <w:cols w:space="60"/>
          <w:noEndnote/>
          <w:docGrid w:linePitch="326"/>
        </w:sectPr>
      </w:pPr>
      <w:r w:rsidRPr="00141A8D">
        <w:rPr>
          <w:b/>
          <w:bCs/>
          <w:lang w:val="en-US"/>
        </w:rPr>
        <w:tab/>
      </w:r>
      <w:r w:rsidRPr="00141A8D">
        <w:rPr>
          <w:b/>
          <w:bCs/>
          <w:lang w:val="en-US"/>
        </w:rPr>
        <w:tab/>
      </w:r>
      <w:r w:rsidRPr="00141A8D">
        <w:rPr>
          <w:b/>
          <w:bCs/>
          <w:lang w:val="en-US"/>
        </w:rPr>
        <w:tab/>
      </w:r>
    </w:p>
    <w:p w:rsidR="00F04B9D" w:rsidRPr="00354956" w:rsidRDefault="00F04B9D" w:rsidP="00F04B9D">
      <w:pPr>
        <w:tabs>
          <w:tab w:val="left" w:pos="7797"/>
        </w:tabs>
        <w:spacing w:line="283" w:lineRule="exact"/>
        <w:ind w:right="2534"/>
        <w:jc w:val="right"/>
        <w:rPr>
          <w:b/>
          <w:bCs/>
          <w:lang w:val="en-US"/>
        </w:rPr>
      </w:pPr>
      <w:r w:rsidRPr="00141A8D">
        <w:rPr>
          <w:b/>
          <w:bCs/>
          <w:lang w:val="en-US"/>
        </w:rPr>
        <w:lastRenderedPageBreak/>
        <w:t>Appendix 1</w:t>
      </w:r>
      <w:r w:rsidRPr="00901163">
        <w:rPr>
          <w:b/>
          <w:bCs/>
          <w:lang w:val="en-US"/>
        </w:rPr>
        <w:t>7</w:t>
      </w:r>
    </w:p>
    <w:p w:rsidR="00F04B9D" w:rsidRPr="00C932AF" w:rsidRDefault="00354956" w:rsidP="00F04B9D">
      <w:pPr>
        <w:tabs>
          <w:tab w:val="left" w:pos="7797"/>
        </w:tabs>
        <w:spacing w:line="283" w:lineRule="exact"/>
        <w:ind w:right="2534"/>
        <w:jc w:val="right"/>
        <w:rPr>
          <w:b/>
          <w:bCs/>
          <w:lang w:val="en-US"/>
          <w:rPrChange w:id="1428" w:author="boychenko-tv" w:date="2014-03-27T15:05:00Z">
            <w:rPr>
              <w:b/>
              <w:bCs/>
            </w:rPr>
          </w:rPrChange>
        </w:rPr>
      </w:pPr>
      <w:r w:rsidRPr="00141A8D">
        <w:rPr>
          <w:b/>
          <w:bCs/>
          <w:lang w:val="en-US"/>
        </w:rPr>
        <w:tab/>
      </w:r>
      <w:r w:rsidRPr="00141A8D">
        <w:rPr>
          <w:b/>
          <w:bCs/>
          <w:lang w:val="en-US"/>
        </w:rPr>
        <w:tab/>
      </w:r>
    </w:p>
    <w:p w:rsidR="00354956" w:rsidRPr="00354956" w:rsidRDefault="00354956" w:rsidP="00F04B9D">
      <w:pPr>
        <w:tabs>
          <w:tab w:val="left" w:pos="7797"/>
        </w:tabs>
        <w:spacing w:line="283" w:lineRule="exact"/>
        <w:ind w:right="2534"/>
        <w:jc w:val="right"/>
        <w:rPr>
          <w:lang w:val="en-US"/>
        </w:rPr>
      </w:pPr>
      <w:r w:rsidRPr="00141A8D">
        <w:rPr>
          <w:b/>
          <w:bCs/>
        </w:rPr>
        <w:t>Приложение</w:t>
      </w:r>
      <w:r w:rsidRPr="00141A8D">
        <w:rPr>
          <w:b/>
          <w:bCs/>
          <w:lang w:val="en-US"/>
        </w:rPr>
        <w:t xml:space="preserve"> 1</w:t>
      </w:r>
      <w:r w:rsidR="00901163" w:rsidRPr="00901163">
        <w:rPr>
          <w:b/>
          <w:bCs/>
          <w:lang w:val="en-US"/>
        </w:rPr>
        <w:t>7</w:t>
      </w:r>
    </w:p>
    <w:p w:rsidR="00354956" w:rsidRPr="00141A8D" w:rsidRDefault="00354956" w:rsidP="00354956">
      <w:pPr>
        <w:pStyle w:val="af7"/>
        <w:ind w:left="426"/>
        <w:jc w:val="center"/>
        <w:rPr>
          <w:rFonts w:ascii="Times New Roman" w:eastAsia="Arial Unicode MS" w:hAnsi="Times New Roman"/>
          <w:b/>
          <w:iCs/>
          <w:sz w:val="24"/>
          <w:szCs w:val="24"/>
        </w:rPr>
      </w:pPr>
    </w:p>
    <w:p w:rsidR="00354956" w:rsidRPr="00354956" w:rsidRDefault="00901163" w:rsidP="00354956">
      <w:pPr>
        <w:pStyle w:val="af7"/>
        <w:ind w:left="426"/>
        <w:jc w:val="center"/>
        <w:rPr>
          <w:rFonts w:ascii="Times New Roman" w:eastAsia="Times New Roman" w:hAnsi="Times New Roman"/>
          <w:b/>
          <w:sz w:val="24"/>
          <w:szCs w:val="24"/>
          <w:lang w:eastAsia="ru-RU"/>
        </w:rPr>
      </w:pPr>
      <w:r w:rsidRPr="00901163">
        <w:rPr>
          <w:rFonts w:ascii="Times New Roman" w:eastAsia="Times New Roman" w:hAnsi="Times New Roman"/>
          <w:b/>
          <w:sz w:val="24"/>
          <w:szCs w:val="24"/>
          <w:lang w:eastAsia="ru-RU"/>
        </w:rPr>
        <w:t>Working and Living Conditions of the Contractor's Personnel</w:t>
      </w:r>
    </w:p>
    <w:p w:rsidR="00354956" w:rsidRPr="00141A8D" w:rsidRDefault="00354956" w:rsidP="00354956">
      <w:pPr>
        <w:pStyle w:val="af7"/>
        <w:ind w:left="426"/>
        <w:jc w:val="center"/>
        <w:rPr>
          <w:rFonts w:ascii="Times New Roman" w:eastAsia="Times New Roman" w:hAnsi="Times New Roman"/>
          <w:b/>
          <w:sz w:val="24"/>
          <w:szCs w:val="24"/>
          <w:lang w:val="ru-RU" w:eastAsia="ru-RU"/>
        </w:rPr>
      </w:pPr>
      <w:r w:rsidRPr="00141A8D">
        <w:rPr>
          <w:rFonts w:ascii="Times New Roman" w:eastAsia="Times New Roman" w:hAnsi="Times New Roman"/>
          <w:b/>
          <w:sz w:val="24"/>
          <w:szCs w:val="24"/>
          <w:lang w:val="ru-RU" w:eastAsia="ru-RU"/>
        </w:rPr>
        <w:t>Условия работы и проживания персонала Подрядчика</w:t>
      </w:r>
    </w:p>
    <w:p w:rsidR="00354956" w:rsidRPr="00563235" w:rsidRDefault="00354956" w:rsidP="00354956">
      <w:pPr>
        <w:spacing w:after="250" w:line="1" w:lineRule="exact"/>
        <w:rPr>
          <w:sz w:val="2"/>
          <w:szCs w:val="2"/>
        </w:rPr>
      </w:pPr>
    </w:p>
    <w:tbl>
      <w:tblPr>
        <w:tblW w:w="14459" w:type="dxa"/>
        <w:tblInd w:w="40" w:type="dxa"/>
        <w:tblLayout w:type="fixed"/>
        <w:tblCellMar>
          <w:left w:w="40" w:type="dxa"/>
          <w:right w:w="40" w:type="dxa"/>
        </w:tblCellMar>
        <w:tblLook w:val="0000"/>
      </w:tblPr>
      <w:tblGrid>
        <w:gridCol w:w="2977"/>
        <w:gridCol w:w="5103"/>
        <w:gridCol w:w="6379"/>
      </w:tblGrid>
      <w:tr w:rsidR="00354956" w:rsidRPr="008A481F" w:rsidTr="00FF4AE1">
        <w:trPr>
          <w:trHeight w:val="20"/>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ind w:left="10"/>
              <w:jc w:val="center"/>
              <w:rPr>
                <w:b/>
                <w:bCs/>
              </w:rPr>
            </w:pPr>
            <w:r w:rsidRPr="008A481F">
              <w:rPr>
                <w:b/>
                <w:bCs/>
              </w:rPr>
              <w:t>Services</w:t>
            </w:r>
          </w:p>
          <w:p w:rsidR="00354956" w:rsidRPr="008A481F" w:rsidRDefault="00354956" w:rsidP="009C632C">
            <w:pPr>
              <w:shd w:val="clear" w:color="auto" w:fill="FFFFFF"/>
              <w:ind w:left="10"/>
              <w:jc w:val="center"/>
              <w:rPr>
                <w:b/>
                <w:bCs/>
              </w:rPr>
            </w:pPr>
            <w:r w:rsidRPr="008A481F">
              <w:rPr>
                <w:b/>
                <w:bCs/>
              </w:rPr>
              <w:t>Услуги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ind w:left="10"/>
              <w:jc w:val="center"/>
              <w:rPr>
                <w:b/>
                <w:bCs/>
              </w:rPr>
            </w:pPr>
            <w:r w:rsidRPr="008A481F">
              <w:rPr>
                <w:b/>
                <w:bCs/>
              </w:rPr>
              <w:t>Principal’s obligations</w:t>
            </w:r>
          </w:p>
          <w:p w:rsidR="00354956" w:rsidRPr="008A481F" w:rsidRDefault="00354956" w:rsidP="009C632C">
            <w:pPr>
              <w:shd w:val="clear" w:color="auto" w:fill="FFFFFF"/>
              <w:jc w:val="center"/>
              <w:rPr>
                <w:b/>
                <w:bCs/>
              </w:rPr>
            </w:pPr>
            <w:r w:rsidRPr="008A481F">
              <w:rPr>
                <w:b/>
                <w:bCs/>
              </w:rPr>
              <w:t>Обязательства Заказчика</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ind w:left="10"/>
              <w:jc w:val="center"/>
              <w:rPr>
                <w:b/>
                <w:bCs/>
              </w:rPr>
            </w:pPr>
            <w:r w:rsidRPr="008A481F">
              <w:rPr>
                <w:b/>
                <w:bCs/>
              </w:rPr>
              <w:t>Remarks</w:t>
            </w:r>
          </w:p>
          <w:p w:rsidR="00354956" w:rsidRPr="008A481F" w:rsidRDefault="00354956" w:rsidP="009C632C">
            <w:pPr>
              <w:shd w:val="clear" w:color="auto" w:fill="FFFFFF"/>
              <w:jc w:val="center"/>
              <w:rPr>
                <w:b/>
                <w:bCs/>
              </w:rPr>
            </w:pPr>
            <w:r w:rsidRPr="008A481F">
              <w:rPr>
                <w:b/>
                <w:bCs/>
              </w:rPr>
              <w:t>Примечания</w:t>
            </w:r>
          </w:p>
        </w:tc>
      </w:tr>
      <w:tr w:rsidR="00354956" w:rsidRPr="008A481F" w:rsidTr="00FF4AE1">
        <w:tc>
          <w:tcPr>
            <w:tcW w:w="2977" w:type="dxa"/>
            <w:vMerge w:val="restart"/>
            <w:tcBorders>
              <w:top w:val="single" w:sz="6" w:space="0" w:color="auto"/>
              <w:left w:val="single" w:sz="6" w:space="0" w:color="auto"/>
              <w:bottom w:val="single" w:sz="4" w:space="0" w:color="auto"/>
              <w:right w:val="single" w:sz="6" w:space="0" w:color="auto"/>
            </w:tcBorders>
            <w:shd w:val="clear" w:color="auto" w:fill="auto"/>
          </w:tcPr>
          <w:p w:rsidR="00354956" w:rsidRPr="008A481F" w:rsidRDefault="00354956" w:rsidP="009C632C">
            <w:pPr>
              <w:shd w:val="clear" w:color="auto" w:fill="FFFFFF"/>
              <w:spacing w:before="60"/>
              <w:ind w:left="57" w:firstLine="10"/>
              <w:rPr>
                <w:lang w:val="en-US"/>
              </w:rPr>
            </w:pPr>
            <w:r w:rsidRPr="008A481F">
              <w:rPr>
                <w:lang w:val="en-US"/>
              </w:rPr>
              <w:t>1. Purchasing air tickets and transfer from Emam Khomeni Airport to Morvarid residential camp.</w:t>
            </w:r>
          </w:p>
          <w:p w:rsidR="00354956" w:rsidRPr="008A481F" w:rsidRDefault="00354956" w:rsidP="009C632C">
            <w:pPr>
              <w:shd w:val="clear" w:color="auto" w:fill="FFFFFF"/>
              <w:spacing w:before="60"/>
              <w:ind w:left="57" w:firstLine="10"/>
              <w:rPr>
                <w:lang w:val="en-US"/>
              </w:rPr>
            </w:pPr>
          </w:p>
          <w:p w:rsidR="00354956" w:rsidRPr="008A481F" w:rsidRDefault="00354956" w:rsidP="009C632C">
            <w:pPr>
              <w:shd w:val="clear" w:color="auto" w:fill="FFFFFF"/>
              <w:spacing w:before="60"/>
              <w:ind w:left="57" w:firstLine="10"/>
            </w:pPr>
            <w:r w:rsidRPr="008A481F">
              <w:t>1. Приобретение авиабилетов и перевозка из аэропорта им. Имама Хомени в жилой поселок на АЭС «Бушер»</w:t>
            </w: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 xml:space="preserve">Meeting and transfer from Emam Khomeni Airport to Mehr Abad Airport </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Встреча и перевозка из аэропорта им. Имама Хомени в аэропорт Мехрабад</w:t>
            </w:r>
          </w:p>
        </w:tc>
        <w:tc>
          <w:tcPr>
            <w:tcW w:w="6379" w:type="dxa"/>
            <w:vMerge w:val="restart"/>
            <w:tcBorders>
              <w:top w:val="single" w:sz="6" w:space="0" w:color="auto"/>
              <w:left w:val="single" w:sz="6" w:space="0" w:color="auto"/>
              <w:bottom w:val="single" w:sz="4" w:space="0" w:color="auto"/>
              <w:right w:val="single" w:sz="6" w:space="0" w:color="auto"/>
            </w:tcBorders>
            <w:shd w:val="clear" w:color="auto" w:fill="FFFFFF"/>
          </w:tcPr>
          <w:p w:rsidR="00354956" w:rsidRPr="008A481F" w:rsidRDefault="00354956" w:rsidP="009C632C">
            <w:pPr>
              <w:shd w:val="clear" w:color="auto" w:fill="FFFFFF"/>
              <w:ind w:left="296" w:hanging="296"/>
              <w:jc w:val="both"/>
              <w:rPr>
                <w:lang w:val="en-US"/>
              </w:rPr>
            </w:pPr>
            <w:r w:rsidRPr="008A481F">
              <w:rPr>
                <w:lang w:val="en-US"/>
              </w:rPr>
              <w:t>* The personnel and their family members shall be transported from Emam Khomeini Airport to Mehrabad Airport, and from Bushehr airport to BNPP camp and vice versa by bus.</w:t>
            </w:r>
          </w:p>
          <w:p w:rsidR="00354956" w:rsidRPr="008A481F" w:rsidRDefault="00354956" w:rsidP="009C632C">
            <w:pPr>
              <w:shd w:val="clear" w:color="auto" w:fill="FFFFFF"/>
              <w:ind w:left="296" w:hanging="296"/>
              <w:jc w:val="both"/>
              <w:rPr>
                <w:lang w:val="en-US"/>
              </w:rPr>
            </w:pPr>
            <w:r w:rsidRPr="008A481F">
              <w:rPr>
                <w:lang w:val="en-US"/>
              </w:rPr>
              <w:t>* In case of limited number of persons, they will be transported by sedan cars (Samand, Peugeot or van).</w:t>
            </w:r>
          </w:p>
          <w:p w:rsidR="00354956" w:rsidRPr="008A481F" w:rsidRDefault="00354956" w:rsidP="009C632C">
            <w:pPr>
              <w:shd w:val="clear" w:color="auto" w:fill="FFFFFF"/>
              <w:tabs>
                <w:tab w:val="center" w:pos="2490"/>
              </w:tabs>
              <w:ind w:left="296" w:hanging="296"/>
              <w:jc w:val="both"/>
              <w:rPr>
                <w:lang w:val="en-US"/>
              </w:rPr>
            </w:pPr>
            <w:r w:rsidRPr="008A481F">
              <w:rPr>
                <w:lang w:val="en-US"/>
              </w:rPr>
              <w:t>* Trips shall be arranged with the view of minimum stay of personnel in Tehran.</w:t>
            </w:r>
          </w:p>
          <w:p w:rsidR="00354956" w:rsidRPr="00354956" w:rsidRDefault="00354956" w:rsidP="009C632C">
            <w:pPr>
              <w:shd w:val="clear" w:color="auto" w:fill="FFFFFF"/>
              <w:ind w:left="296" w:hanging="296"/>
              <w:jc w:val="both"/>
              <w:rPr>
                <w:lang w:val="en-US"/>
              </w:rPr>
            </w:pPr>
            <w:r w:rsidRPr="008A481F">
              <w:rPr>
                <w:lang w:val="en-US"/>
              </w:rPr>
              <w:t>* The ticket for the family members of personnel in the said direction shall be supplied by the Principal, but the expenses shall be born by the user.</w:t>
            </w:r>
          </w:p>
          <w:p w:rsidR="00354956" w:rsidRPr="00354956" w:rsidRDefault="00354956" w:rsidP="009C632C">
            <w:pPr>
              <w:shd w:val="clear" w:color="auto" w:fill="FFFFFF"/>
              <w:ind w:left="296" w:hanging="296"/>
              <w:jc w:val="both"/>
              <w:rPr>
                <w:lang w:val="en-US"/>
              </w:rPr>
            </w:pPr>
          </w:p>
          <w:p w:rsidR="00354956" w:rsidRPr="008A481F" w:rsidRDefault="00354956" w:rsidP="009C632C">
            <w:pPr>
              <w:shd w:val="clear" w:color="auto" w:fill="FFFFFF"/>
              <w:tabs>
                <w:tab w:val="center" w:pos="256"/>
              </w:tabs>
              <w:spacing w:before="60"/>
              <w:ind w:left="256" w:hanging="256"/>
            </w:pPr>
            <w:r w:rsidRPr="008A481F">
              <w:t>* Персонал и их семьи будут перевозить из аэропорта им. Имама Хомени в аэропорт Мехрабад и из аэропорта Бушер в жилой поселок на АЭС «Бушер» и наоборот автобусом.</w:t>
            </w:r>
          </w:p>
          <w:p w:rsidR="00354956" w:rsidRPr="008A481F" w:rsidRDefault="00354956" w:rsidP="009C632C">
            <w:pPr>
              <w:shd w:val="clear" w:color="auto" w:fill="FFFFFF"/>
              <w:tabs>
                <w:tab w:val="center" w:pos="256"/>
              </w:tabs>
              <w:spacing w:before="60"/>
              <w:ind w:left="256" w:hanging="256"/>
            </w:pPr>
            <w:r w:rsidRPr="008A481F">
              <w:t xml:space="preserve">* При ограниченном количестве персон, их будут перевозить легковыми автомобилями с кузовом типа "седан" (марок </w:t>
            </w:r>
            <w:r w:rsidRPr="008A481F">
              <w:rPr>
                <w:lang w:val="en-US"/>
              </w:rPr>
              <w:t>Samand</w:t>
            </w:r>
            <w:r w:rsidRPr="008A481F">
              <w:t xml:space="preserve">, </w:t>
            </w:r>
            <w:r w:rsidRPr="008A481F">
              <w:rPr>
                <w:lang w:val="en-US"/>
              </w:rPr>
              <w:t>Peugeot</w:t>
            </w:r>
            <w:r w:rsidRPr="008A481F">
              <w:t xml:space="preserve"> или автомобилями с кузовом типа «вэн»).</w:t>
            </w:r>
          </w:p>
          <w:p w:rsidR="00354956" w:rsidRPr="008A481F" w:rsidRDefault="00354956" w:rsidP="009C632C">
            <w:pPr>
              <w:shd w:val="clear" w:color="auto" w:fill="FFFFFF"/>
              <w:tabs>
                <w:tab w:val="center" w:pos="2490"/>
              </w:tabs>
              <w:spacing w:before="60"/>
              <w:ind w:left="256" w:hanging="256"/>
            </w:pPr>
            <w:r w:rsidRPr="008A481F">
              <w:t>* Поездки должны быть организованы таким образом, чтобы пребывание в Тегеране было минимальным.</w:t>
            </w:r>
          </w:p>
          <w:p w:rsidR="00354956" w:rsidRDefault="00354956" w:rsidP="009C632C">
            <w:pPr>
              <w:shd w:val="clear" w:color="auto" w:fill="FFFFFF"/>
              <w:tabs>
                <w:tab w:val="center" w:pos="2490"/>
              </w:tabs>
              <w:spacing w:before="60"/>
              <w:ind w:left="256" w:hanging="256"/>
            </w:pPr>
            <w:r w:rsidRPr="008A481F">
              <w:t>* Заказчик обеспечит билетами Тегеран-Бушер и обратно членов семей персонала в указанном направлении, а расходы оплатит пользователь.</w:t>
            </w:r>
          </w:p>
          <w:p w:rsidR="00FF4AE1" w:rsidRPr="008A481F" w:rsidRDefault="00FF4AE1" w:rsidP="009C632C">
            <w:pPr>
              <w:shd w:val="clear" w:color="auto" w:fill="FFFFFF"/>
              <w:tabs>
                <w:tab w:val="center" w:pos="2490"/>
              </w:tabs>
              <w:spacing w:before="60"/>
              <w:ind w:left="256" w:hanging="256"/>
            </w:pPr>
          </w:p>
        </w:tc>
      </w:tr>
      <w:tr w:rsidR="00354956" w:rsidRPr="008A481F" w:rsidTr="00FF4AE1">
        <w:tc>
          <w:tcPr>
            <w:tcW w:w="2977" w:type="dxa"/>
            <w:vMerge/>
            <w:tcBorders>
              <w:top w:val="single" w:sz="4" w:space="0" w:color="auto"/>
              <w:left w:val="single" w:sz="6" w:space="0" w:color="auto"/>
              <w:right w:val="single" w:sz="6" w:space="0" w:color="auto"/>
            </w:tcBorders>
            <w:shd w:val="clear" w:color="auto" w:fill="auto"/>
          </w:tcPr>
          <w:p w:rsidR="00354956" w:rsidRPr="008A481F" w:rsidRDefault="00354956" w:rsidP="009C632C">
            <w:pPr>
              <w:spacing w:before="60"/>
              <w:ind w:left="57"/>
            </w:pPr>
          </w:p>
        </w:tc>
        <w:tc>
          <w:tcPr>
            <w:tcW w:w="5103" w:type="dxa"/>
            <w:tcBorders>
              <w:top w:val="single" w:sz="4"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firstLine="5"/>
              <w:rPr>
                <w:lang w:val="en-US"/>
              </w:rPr>
            </w:pPr>
            <w:r w:rsidRPr="008A481F">
              <w:rPr>
                <w:lang w:val="en-US"/>
              </w:rPr>
              <w:t xml:space="preserve">Purchasing Bushehr-Tehran round trip air ticket for Contractor’s personnel approved by the Principal </w:t>
            </w:r>
          </w:p>
          <w:p w:rsidR="00354956" w:rsidRPr="008A481F" w:rsidRDefault="00354956" w:rsidP="009C632C">
            <w:pPr>
              <w:shd w:val="clear" w:color="auto" w:fill="FFFFFF"/>
              <w:spacing w:before="60"/>
              <w:ind w:left="57" w:firstLine="5"/>
              <w:rPr>
                <w:lang w:val="en-US"/>
              </w:rPr>
            </w:pPr>
          </w:p>
          <w:p w:rsidR="00354956" w:rsidRPr="008A481F" w:rsidRDefault="00354956" w:rsidP="009C632C">
            <w:pPr>
              <w:shd w:val="clear" w:color="auto" w:fill="FFFFFF"/>
              <w:spacing w:before="60"/>
              <w:ind w:left="57" w:firstLine="5"/>
            </w:pPr>
            <w:r w:rsidRPr="008A481F">
              <w:t>Приобретение билетов из Тегерана до Бушера и обратно для персонала Подрядчика, утвержденного Заказчиком</w:t>
            </w:r>
          </w:p>
        </w:tc>
        <w:tc>
          <w:tcPr>
            <w:tcW w:w="6379" w:type="dxa"/>
            <w:vMerge/>
            <w:tcBorders>
              <w:top w:val="single" w:sz="4"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r>
      <w:tr w:rsidR="00354956" w:rsidRPr="008A481F" w:rsidTr="009C632C">
        <w:tc>
          <w:tcPr>
            <w:tcW w:w="2977" w:type="dxa"/>
            <w:vMerge/>
            <w:tcBorders>
              <w:left w:val="single" w:sz="6" w:space="0" w:color="auto"/>
              <w:right w:val="single" w:sz="6" w:space="0" w:color="auto"/>
            </w:tcBorders>
            <w:shd w:val="clear" w:color="auto" w:fill="auto"/>
          </w:tcPr>
          <w:p w:rsidR="00354956" w:rsidRPr="008A481F" w:rsidRDefault="00354956" w:rsidP="009C632C">
            <w:pPr>
              <w:spacing w:before="60"/>
              <w:ind w:left="57"/>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Meeting and transfer from Bushehr Airport to Morvarid Camp</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Встреча и перевозка из аэропорта Бушер в жилой поселок Морварид</w:t>
            </w:r>
          </w:p>
        </w:tc>
        <w:tc>
          <w:tcPr>
            <w:tcW w:w="6379" w:type="dxa"/>
            <w:vMerge/>
            <w:tcBorders>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r>
      <w:tr w:rsidR="00354956" w:rsidRPr="008A481F" w:rsidTr="009C632C">
        <w:tc>
          <w:tcPr>
            <w:tcW w:w="2977" w:type="dxa"/>
            <w:vMerge/>
            <w:tcBorders>
              <w:left w:val="single" w:sz="6" w:space="0" w:color="auto"/>
              <w:right w:val="single" w:sz="6" w:space="0" w:color="auto"/>
            </w:tcBorders>
            <w:shd w:val="clear" w:color="auto" w:fill="auto"/>
          </w:tcPr>
          <w:p w:rsidR="00354956" w:rsidRPr="008A481F" w:rsidRDefault="00354956" w:rsidP="009C632C">
            <w:pPr>
              <w:spacing w:before="60"/>
              <w:ind w:left="57"/>
            </w:pPr>
          </w:p>
        </w:tc>
        <w:tc>
          <w:tcPr>
            <w:tcW w:w="5103"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Accommodation</w:t>
            </w:r>
            <w:r w:rsidR="00901163" w:rsidRPr="00901163">
              <w:rPr>
                <w:lang w:val="en-US"/>
              </w:rPr>
              <w:t xml:space="preserve"> </w:t>
            </w:r>
            <w:r w:rsidRPr="008A481F">
              <w:rPr>
                <w:lang w:val="en-US"/>
              </w:rPr>
              <w:t>in</w:t>
            </w:r>
            <w:r w:rsidR="00901163" w:rsidRPr="00901163">
              <w:rPr>
                <w:lang w:val="en-US"/>
              </w:rPr>
              <w:t xml:space="preserve"> </w:t>
            </w:r>
            <w:r w:rsidRPr="008A481F">
              <w:rPr>
                <w:lang w:val="en-US"/>
              </w:rPr>
              <w:t>Tehran</w:t>
            </w:r>
            <w:r w:rsidR="00901163" w:rsidRPr="00901163">
              <w:rPr>
                <w:lang w:val="en-US"/>
              </w:rPr>
              <w:t xml:space="preserve"> </w:t>
            </w:r>
            <w:r w:rsidRPr="008A481F">
              <w:rPr>
                <w:lang w:val="en-US"/>
              </w:rPr>
              <w:t>in</w:t>
            </w:r>
            <w:r w:rsidR="00901163" w:rsidRPr="00901163">
              <w:rPr>
                <w:lang w:val="en-US"/>
              </w:rPr>
              <w:t xml:space="preserve"> </w:t>
            </w:r>
            <w:r w:rsidRPr="008A481F">
              <w:rPr>
                <w:lang w:val="en-US"/>
              </w:rPr>
              <w:t>case</w:t>
            </w:r>
            <w:r w:rsidR="00901163" w:rsidRPr="00901163">
              <w:rPr>
                <w:lang w:val="en-US"/>
              </w:rPr>
              <w:t xml:space="preserve"> </w:t>
            </w:r>
            <w:r w:rsidRPr="008A481F">
              <w:rPr>
                <w:lang w:val="en-US"/>
              </w:rPr>
              <w:t>of</w:t>
            </w:r>
            <w:r w:rsidR="00901163" w:rsidRPr="00901163">
              <w:rPr>
                <w:lang w:val="en-US"/>
              </w:rPr>
              <w:t xml:space="preserve"> </w:t>
            </w:r>
            <w:r w:rsidRPr="008A481F">
              <w:rPr>
                <w:lang w:val="en-US"/>
              </w:rPr>
              <w:t>flight</w:t>
            </w:r>
            <w:r w:rsidR="00901163" w:rsidRPr="00901163">
              <w:rPr>
                <w:lang w:val="en-US"/>
              </w:rPr>
              <w:t xml:space="preserve"> </w:t>
            </w:r>
            <w:r w:rsidRPr="008A481F">
              <w:rPr>
                <w:lang w:val="en-US"/>
              </w:rPr>
              <w:t>delay</w:t>
            </w:r>
            <w:r w:rsidR="00901163" w:rsidRPr="00901163">
              <w:rPr>
                <w:lang w:val="en-US"/>
              </w:rPr>
              <w:t xml:space="preserve"> </w:t>
            </w:r>
            <w:r w:rsidRPr="008A481F">
              <w:rPr>
                <w:lang w:val="en-US"/>
              </w:rPr>
              <w:t>or</w:t>
            </w:r>
            <w:r w:rsidR="00901163" w:rsidRPr="00901163">
              <w:rPr>
                <w:lang w:val="en-US"/>
              </w:rPr>
              <w:t xml:space="preserve"> </w:t>
            </w:r>
            <w:r w:rsidRPr="008A481F">
              <w:rPr>
                <w:lang w:val="en-US"/>
              </w:rPr>
              <w:t>unforeseen</w:t>
            </w:r>
            <w:r w:rsidR="00901163" w:rsidRPr="00901163">
              <w:rPr>
                <w:lang w:val="en-US"/>
              </w:rPr>
              <w:t xml:space="preserve"> </w:t>
            </w:r>
            <w:r w:rsidRPr="008A481F">
              <w:rPr>
                <w:lang w:val="en-US"/>
              </w:rPr>
              <w:t>circumstances</w:t>
            </w:r>
            <w:r w:rsidR="00901163" w:rsidRPr="00901163">
              <w:rPr>
                <w:lang w:val="en-US"/>
              </w:rPr>
              <w:t xml:space="preserve"> </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Расквартирование в Тегеране в случае задержки  рейса или непредвиденных случаях</w:t>
            </w:r>
          </w:p>
        </w:tc>
        <w:tc>
          <w:tcPr>
            <w:tcW w:w="6379" w:type="dxa"/>
            <w:vMerge/>
            <w:tcBorders>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r>
      <w:tr w:rsidR="00354956" w:rsidRPr="008A481F" w:rsidTr="009C632C">
        <w:trPr>
          <w:trHeight w:val="20"/>
        </w:trPr>
        <w:tc>
          <w:tcPr>
            <w:tcW w:w="2977" w:type="dxa"/>
            <w:vMerge w:val="restart"/>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lastRenderedPageBreak/>
              <w:t>2. Provision with housing.</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2. Обеспеченность жильем.</w:t>
            </w:r>
          </w:p>
        </w:tc>
        <w:tc>
          <w:tcPr>
            <w:tcW w:w="5103" w:type="dxa"/>
            <w:vMerge w:val="restart"/>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The Principal is obliged to provide family houses and single units (subject to agreement between the Contractor and the Principal single unit may be a one room house or a room in a house).</w:t>
            </w:r>
          </w:p>
          <w:p w:rsidR="00354956" w:rsidRPr="008A481F" w:rsidRDefault="00354956" w:rsidP="009C632C">
            <w:pPr>
              <w:shd w:val="clear" w:color="auto" w:fill="FFFFFF"/>
              <w:spacing w:before="60"/>
              <w:ind w:left="57"/>
            </w:pPr>
            <w:r w:rsidRPr="008A481F">
              <w:t>Заказчик обязан обеспечить семейные домики и одноместное жилье (по согласованию Подрядчика и Заказчика одноместное жильё может быть однокомнатное жилье или комната в домике).</w:t>
            </w:r>
          </w:p>
          <w:p w:rsidR="00354956" w:rsidRPr="008A481F" w:rsidRDefault="00354956" w:rsidP="009C632C">
            <w:pPr>
              <w:shd w:val="clear" w:color="auto" w:fill="FFFFFF"/>
              <w:spacing w:before="60"/>
              <w:ind w:left="57"/>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hanging="5"/>
              <w:rPr>
                <w:lang w:val="en-US"/>
              </w:rPr>
            </w:pPr>
            <w:r w:rsidRPr="008A481F">
              <w:rPr>
                <w:lang w:val="en-US"/>
              </w:rPr>
              <w:t>Houses shall be prepared according to the Table No.1.</w:t>
            </w:r>
          </w:p>
          <w:p w:rsidR="00354956" w:rsidRPr="008A481F" w:rsidRDefault="00354956" w:rsidP="009C632C">
            <w:pPr>
              <w:shd w:val="clear" w:color="auto" w:fill="FFFFFF"/>
              <w:spacing w:before="60"/>
              <w:ind w:left="57" w:hanging="5"/>
              <w:rPr>
                <w:lang w:val="en-US"/>
              </w:rPr>
            </w:pPr>
          </w:p>
          <w:p w:rsidR="00354956" w:rsidRPr="00354956" w:rsidRDefault="00901163" w:rsidP="009C632C">
            <w:pPr>
              <w:shd w:val="clear" w:color="auto" w:fill="FFFFFF"/>
              <w:spacing w:before="60"/>
              <w:ind w:left="57" w:hanging="5"/>
            </w:pPr>
            <w:r w:rsidRPr="00901163">
              <w:t>Домики будут подготовлены согласно Таблице №1.</w:t>
            </w:r>
          </w:p>
        </w:tc>
      </w:tr>
      <w:tr w:rsidR="00354956" w:rsidRPr="008A481F" w:rsidTr="009C632C">
        <w:trPr>
          <w:trHeight w:val="20"/>
        </w:trPr>
        <w:tc>
          <w:tcPr>
            <w:tcW w:w="2977" w:type="dxa"/>
            <w:vMerge/>
            <w:tcBorders>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c>
          <w:tcPr>
            <w:tcW w:w="5103" w:type="dxa"/>
            <w:vMerge/>
            <w:tcBorders>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hanging="5"/>
              <w:rPr>
                <w:lang w:val="en-US"/>
              </w:rPr>
            </w:pPr>
            <w:r w:rsidRPr="008A481F">
              <w:rPr>
                <w:lang w:val="en-US"/>
              </w:rPr>
              <w:t>Single personnel are settled in houses in groups (each room is intended for one person). The management of personnel settlement in houses shall be executed by the Contractor's suggestion and the Principal's approval.</w:t>
            </w:r>
          </w:p>
          <w:p w:rsidR="00354956" w:rsidRPr="008A481F" w:rsidRDefault="00354956" w:rsidP="009C632C">
            <w:pPr>
              <w:shd w:val="clear" w:color="auto" w:fill="FFFFFF"/>
              <w:spacing w:before="60"/>
              <w:ind w:left="57" w:hanging="5"/>
              <w:rPr>
                <w:lang w:val="en-US"/>
              </w:rPr>
            </w:pPr>
          </w:p>
          <w:p w:rsidR="00354956" w:rsidRPr="008A481F" w:rsidRDefault="00354956" w:rsidP="009C632C">
            <w:pPr>
              <w:shd w:val="clear" w:color="auto" w:fill="FFFFFF"/>
              <w:spacing w:before="60"/>
              <w:ind w:left="57" w:hanging="5"/>
            </w:pPr>
            <w:r w:rsidRPr="008A481F">
              <w:t>Одинокие сотрудники из персонала будут поселены в домиках группами (одна комната предназначается для одной персоны). Управление расселением персонала будет осуществлено согласно предложению Подрядчика, утвержденного Заказчиком.</w:t>
            </w:r>
          </w:p>
        </w:tc>
      </w:tr>
      <w:tr w:rsidR="00354956" w:rsidRPr="008A481F" w:rsidTr="009C632C">
        <w:trPr>
          <w:trHeight w:val="1836"/>
        </w:trPr>
        <w:tc>
          <w:tcPr>
            <w:tcW w:w="2977"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3. Provision with utility services inside the houses.</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3. Обеспечение коммунальных услуг внутри домиков.</w:t>
            </w:r>
          </w:p>
        </w:tc>
        <w:tc>
          <w:tcPr>
            <w:tcW w:w="5103"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The Principal shall purchase the equipment for the houses in accordance with IRI laws and regulations.</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Заказчик приобретет оборудование для домиков согласно законодательству и правилам ИРИ.</w:t>
            </w:r>
          </w:p>
        </w:tc>
        <w:tc>
          <w:tcPr>
            <w:tcW w:w="6379"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hanging="5"/>
              <w:rPr>
                <w:lang w:val="en-US"/>
              </w:rPr>
            </w:pPr>
            <w:r w:rsidRPr="008A481F">
              <w:rPr>
                <w:lang w:val="en-US"/>
              </w:rPr>
              <w:t>The equipment needed for each type of house is specified in the Table No.2.</w:t>
            </w:r>
          </w:p>
          <w:p w:rsidR="00354956" w:rsidRPr="008A481F" w:rsidRDefault="00354956" w:rsidP="009C632C">
            <w:pPr>
              <w:shd w:val="clear" w:color="auto" w:fill="FFFFFF"/>
              <w:spacing w:before="60"/>
              <w:ind w:left="57" w:hanging="5"/>
              <w:rPr>
                <w:lang w:val="en-US"/>
              </w:rPr>
            </w:pPr>
          </w:p>
          <w:p w:rsidR="00354956" w:rsidRPr="008A481F" w:rsidRDefault="00354956" w:rsidP="009C632C">
            <w:pPr>
              <w:shd w:val="clear" w:color="auto" w:fill="FFFFFF"/>
              <w:spacing w:before="60"/>
              <w:ind w:left="57" w:hanging="5"/>
            </w:pPr>
            <w:r w:rsidRPr="008A481F">
              <w:t>Оборудование, необходимое для каждого типа домиков, представлено в Таблице №2</w:t>
            </w:r>
          </w:p>
        </w:tc>
      </w:tr>
      <w:tr w:rsidR="00354956" w:rsidRPr="008A481F" w:rsidTr="009C632C">
        <w:trPr>
          <w:trHeight w:val="3216"/>
        </w:trPr>
        <w:tc>
          <w:tcPr>
            <w:tcW w:w="2977"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4. Water, power, gas cylinder, internet line, telephone line and cable television</w:t>
            </w:r>
          </w:p>
          <w:p w:rsidR="00354956" w:rsidRPr="008A481F" w:rsidRDefault="00354956" w:rsidP="009C632C">
            <w:pPr>
              <w:shd w:val="clear" w:color="auto" w:fill="FFFFFF"/>
              <w:spacing w:before="60"/>
              <w:ind w:left="57" w:firstLine="5"/>
              <w:rPr>
                <w:lang w:val="en-US"/>
              </w:rPr>
            </w:pPr>
          </w:p>
          <w:p w:rsidR="00354956" w:rsidRPr="008A481F" w:rsidRDefault="00354956" w:rsidP="009C632C">
            <w:pPr>
              <w:shd w:val="clear" w:color="auto" w:fill="FFFFFF"/>
              <w:spacing w:before="60"/>
              <w:ind w:left="57" w:firstLine="5"/>
            </w:pPr>
            <w:r w:rsidRPr="008A481F">
              <w:t>4. Вода, электроэнергия, газ, телефонная линия, интернет линия и кабельное телевидение.</w:t>
            </w:r>
          </w:p>
        </w:tc>
        <w:tc>
          <w:tcPr>
            <w:tcW w:w="5103"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 xml:space="preserve">The Principal shall provide the houses with water, power, gas, telephone and internet.  The Principal shall maintain and update the existing TV installations in the Russian camp. </w:t>
            </w:r>
          </w:p>
          <w:p w:rsidR="00354956" w:rsidRPr="00354956"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 xml:space="preserve">Заказчик обеспечит в домиках наличие воды, электроэнергии, газа, телефонной линии, интернета. Заказчик будет содержать и модернизировать существующее телевизионное оборудование в поселке российских специалистов. </w:t>
            </w:r>
          </w:p>
        </w:tc>
        <w:tc>
          <w:tcPr>
            <w:tcW w:w="6379" w:type="dxa"/>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hanging="5"/>
              <w:rPr>
                <w:lang w:val="en-US"/>
              </w:rPr>
            </w:pPr>
            <w:r w:rsidRPr="008A481F">
              <w:rPr>
                <w:lang w:val="en-US"/>
              </w:rPr>
              <w:t>The telephone call and internet use charges shall be paid by the residents.</w:t>
            </w:r>
          </w:p>
          <w:p w:rsidR="00354956" w:rsidRPr="00354956" w:rsidRDefault="00354956" w:rsidP="009C632C">
            <w:pPr>
              <w:shd w:val="clear" w:color="auto" w:fill="FFFFFF"/>
              <w:spacing w:before="60"/>
              <w:ind w:left="57" w:hanging="5"/>
              <w:rPr>
                <w:lang w:val="en-US"/>
              </w:rPr>
            </w:pPr>
          </w:p>
          <w:p w:rsidR="00354956" w:rsidRPr="008A481F" w:rsidRDefault="00354956" w:rsidP="009C632C">
            <w:pPr>
              <w:shd w:val="clear" w:color="auto" w:fill="FFFFFF"/>
              <w:spacing w:before="60"/>
              <w:ind w:left="57" w:hanging="5"/>
            </w:pPr>
            <w:r w:rsidRPr="008A481F">
              <w:t>Стоимость телефонных разговоров и интернета будут оплачивать пользователи (постоянно проживающие лица).</w:t>
            </w:r>
          </w:p>
        </w:tc>
      </w:tr>
      <w:tr w:rsidR="00354956" w:rsidRPr="008A481F" w:rsidTr="009C632C">
        <w:trPr>
          <w:trHeight w:val="20"/>
        </w:trPr>
        <w:tc>
          <w:tcPr>
            <w:tcW w:w="2977" w:type="dxa"/>
            <w:vMerge w:val="restart"/>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r w:rsidRPr="008A481F">
              <w:t xml:space="preserve">5. </w:t>
            </w:r>
            <w:r w:rsidRPr="008A481F">
              <w:rPr>
                <w:lang w:val="en-US"/>
              </w:rPr>
              <w:t>Medical</w:t>
            </w:r>
            <w:r w:rsidRPr="008A481F">
              <w:t xml:space="preserve"> </w:t>
            </w:r>
            <w:r w:rsidRPr="008A481F">
              <w:rPr>
                <w:lang w:val="en-US"/>
              </w:rPr>
              <w:t>services</w:t>
            </w:r>
          </w:p>
          <w:p w:rsidR="00354956" w:rsidRPr="008A481F" w:rsidRDefault="00354956" w:rsidP="009C632C">
            <w:pPr>
              <w:shd w:val="clear" w:color="auto" w:fill="FFFFFF"/>
              <w:spacing w:before="60"/>
              <w:ind w:left="57"/>
            </w:pPr>
          </w:p>
          <w:p w:rsidR="00354956" w:rsidRPr="008A481F" w:rsidRDefault="00354956" w:rsidP="009C632C">
            <w:pPr>
              <w:shd w:val="clear" w:color="auto" w:fill="FFFFFF"/>
              <w:spacing w:before="60"/>
              <w:ind w:left="57"/>
            </w:pPr>
            <w:r w:rsidRPr="008A481F">
              <w:t>5. Медицинское обслуживание</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lastRenderedPageBreak/>
              <w:t xml:space="preserve">The Principal makes necessary coordination with Shahed Polyclinic at Morvarid camp to provide the </w:t>
            </w:r>
            <w:r w:rsidRPr="008A481F">
              <w:rPr>
                <w:lang w:val="en-US"/>
              </w:rPr>
              <w:lastRenderedPageBreak/>
              <w:t>personnel and their family members with medical services.</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Заказчик обеспечит координацию с поликлиникой Шахед в поселке Морварид с тем, чтобы обеспечить персонал и членов их семей медицинским обслуживанием.</w:t>
            </w:r>
          </w:p>
        </w:tc>
        <w:tc>
          <w:tcPr>
            <w:tcW w:w="6379" w:type="dxa"/>
            <w:vMerge w:val="restart"/>
            <w:tcBorders>
              <w:top w:val="single" w:sz="6" w:space="0" w:color="auto"/>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lastRenderedPageBreak/>
              <w:t>The charges of supplying with medicines and relevant paramedical tests shall be borne by the user.</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Расходы на обеспечение медикаментами и соответствующими анализами будет оплачивать их потребитель.</w:t>
            </w:r>
          </w:p>
        </w:tc>
      </w:tr>
      <w:tr w:rsidR="00354956" w:rsidRPr="008A481F" w:rsidTr="009C632C">
        <w:trPr>
          <w:trHeight w:val="20"/>
        </w:trPr>
        <w:tc>
          <w:tcPr>
            <w:tcW w:w="2977" w:type="dxa"/>
            <w:vMerge/>
            <w:tcBorders>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To provide better services, a Persian Russian translator shall be present in the Polyclinic.</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Для обеспечения более качественного обслуживания в поликлинике будет находиться переводчик фарси-русский язык.</w:t>
            </w:r>
          </w:p>
        </w:tc>
        <w:tc>
          <w:tcPr>
            <w:tcW w:w="6379" w:type="dxa"/>
            <w:vMerge/>
            <w:tcBorders>
              <w:left w:val="single" w:sz="6" w:space="0" w:color="auto"/>
              <w:right w:val="single" w:sz="6" w:space="0" w:color="auto"/>
            </w:tcBorders>
            <w:shd w:val="clear" w:color="auto" w:fill="FFFFFF"/>
          </w:tcPr>
          <w:p w:rsidR="00354956" w:rsidRPr="008A481F" w:rsidRDefault="00354956" w:rsidP="009C632C">
            <w:pPr>
              <w:shd w:val="clear" w:color="auto" w:fill="FFFFFF"/>
              <w:spacing w:before="60"/>
              <w:ind w:left="57" w:hanging="5"/>
            </w:pPr>
          </w:p>
        </w:tc>
      </w:tr>
      <w:tr w:rsidR="00354956" w:rsidRPr="008A481F" w:rsidTr="009C632C">
        <w:tc>
          <w:tcPr>
            <w:tcW w:w="2977" w:type="dxa"/>
            <w:vMerge/>
            <w:tcBorders>
              <w:left w:val="single" w:sz="6" w:space="0" w:color="auto"/>
              <w:bottom w:val="single" w:sz="4" w:space="0" w:color="auto"/>
              <w:right w:val="single" w:sz="6" w:space="0" w:color="auto"/>
            </w:tcBorders>
            <w:shd w:val="clear" w:color="auto" w:fill="FFFFFF"/>
          </w:tcPr>
          <w:p w:rsidR="00354956" w:rsidRPr="008A481F" w:rsidRDefault="00354956" w:rsidP="009C632C">
            <w:pPr>
              <w:shd w:val="clear" w:color="auto" w:fill="FFFFFF"/>
              <w:spacing w:before="60"/>
              <w:ind w:left="57"/>
            </w:pP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The Principal makes the required coordination with medical centers in Bushehr (dentistry, radiology, laboratory, etc.).</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 xml:space="preserve">Заказчик обеспечит необходимую координацию с медицинскими центрами в Бушере (стоматология, рентгенология, лаборатория и др.). </w:t>
            </w:r>
          </w:p>
        </w:tc>
        <w:tc>
          <w:tcPr>
            <w:tcW w:w="6379" w:type="dxa"/>
            <w:vMerge/>
            <w:tcBorders>
              <w:left w:val="single" w:sz="6" w:space="0" w:color="auto"/>
              <w:bottom w:val="single" w:sz="4" w:space="0" w:color="auto"/>
              <w:right w:val="single" w:sz="6" w:space="0" w:color="auto"/>
            </w:tcBorders>
            <w:shd w:val="clear" w:color="auto" w:fill="FFFFFF"/>
          </w:tcPr>
          <w:p w:rsidR="00354956" w:rsidRPr="008A481F" w:rsidRDefault="00354956" w:rsidP="009C632C">
            <w:pPr>
              <w:shd w:val="clear" w:color="auto" w:fill="FFFFFF"/>
              <w:spacing w:before="60"/>
              <w:ind w:left="57" w:hanging="5"/>
            </w:pPr>
          </w:p>
        </w:tc>
      </w:tr>
      <w:tr w:rsidR="00354956" w:rsidRPr="00247C5C" w:rsidTr="009C632C">
        <w:tc>
          <w:tcPr>
            <w:tcW w:w="2977" w:type="dxa"/>
            <w:tcBorders>
              <w:top w:val="single" w:sz="4" w:space="0" w:color="auto"/>
              <w:left w:val="single" w:sz="4" w:space="0" w:color="auto"/>
              <w:bottom w:val="single" w:sz="4" w:space="0" w:color="auto"/>
              <w:right w:val="single" w:sz="4" w:space="0" w:color="auto"/>
            </w:tcBorders>
            <w:shd w:val="clear" w:color="auto" w:fill="FFFFFF"/>
          </w:tcPr>
          <w:p w:rsidR="00354956" w:rsidRPr="008A481F" w:rsidRDefault="00354956" w:rsidP="009C632C">
            <w:pPr>
              <w:shd w:val="clear" w:color="auto" w:fill="FFFFFF"/>
              <w:spacing w:before="60"/>
              <w:rPr>
                <w:lang w:val="en-US"/>
              </w:rPr>
            </w:pPr>
            <w:r w:rsidRPr="008A481F">
              <w:rPr>
                <w:lang w:val="en-US"/>
              </w:rPr>
              <w:t>6. Transition from camp to Site and vice versa</w:t>
            </w:r>
          </w:p>
          <w:p w:rsidR="00354956" w:rsidRPr="008A481F" w:rsidRDefault="00354956" w:rsidP="009C632C">
            <w:pPr>
              <w:shd w:val="clear" w:color="auto" w:fill="FFFFFF"/>
              <w:spacing w:before="60"/>
              <w:rPr>
                <w:lang w:val="en-US"/>
              </w:rPr>
            </w:pPr>
          </w:p>
          <w:p w:rsidR="00354956" w:rsidRPr="008A481F" w:rsidRDefault="00354956" w:rsidP="009C632C">
            <w:pPr>
              <w:shd w:val="clear" w:color="auto" w:fill="FFFFFF"/>
              <w:spacing w:before="60"/>
            </w:pPr>
            <w:r w:rsidRPr="008A481F">
              <w:t>6. Перевозка из поселка на Площадку и наоборот</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The transfer of the Contractor's personnel to the Site and vice versa shall be conducted by the Principal, by the vehicles considered in this regard.</w:t>
            </w:r>
          </w:p>
          <w:p w:rsidR="00354956" w:rsidRPr="008A481F" w:rsidRDefault="00354956" w:rsidP="009C632C">
            <w:pPr>
              <w:shd w:val="clear" w:color="auto" w:fill="FFFFFF"/>
              <w:spacing w:before="60"/>
              <w:ind w:left="57"/>
              <w:rPr>
                <w:lang w:val="en-US"/>
              </w:rPr>
            </w:pPr>
          </w:p>
          <w:p w:rsidR="00354956" w:rsidRPr="008A481F" w:rsidRDefault="00354956" w:rsidP="009C632C">
            <w:pPr>
              <w:shd w:val="clear" w:color="auto" w:fill="FFFFFF"/>
              <w:spacing w:before="60"/>
              <w:ind w:left="57"/>
            </w:pPr>
            <w:r w:rsidRPr="008A481F">
              <w:t>Перевозку персонала Подрядчика на Площадку и наоборот будет осуществлять Заказчик транспортными средствами, рассчитанными для этого.</w:t>
            </w:r>
          </w:p>
        </w:tc>
        <w:tc>
          <w:tcPr>
            <w:tcW w:w="6379" w:type="dxa"/>
            <w:tcBorders>
              <w:top w:val="single" w:sz="4" w:space="0" w:color="auto"/>
              <w:left w:val="single" w:sz="4" w:space="0" w:color="auto"/>
              <w:bottom w:val="single" w:sz="4" w:space="0" w:color="auto"/>
              <w:right w:val="single" w:sz="4" w:space="0" w:color="auto"/>
            </w:tcBorders>
            <w:shd w:val="clear" w:color="auto" w:fill="FFFFFF"/>
          </w:tcPr>
          <w:p w:rsidR="00354956" w:rsidRPr="008A481F" w:rsidRDefault="00354956" w:rsidP="009C632C">
            <w:pPr>
              <w:shd w:val="clear" w:color="auto" w:fill="FFFFFF"/>
              <w:spacing w:before="60"/>
              <w:ind w:left="57"/>
              <w:rPr>
                <w:lang w:val="en-US"/>
              </w:rPr>
            </w:pPr>
            <w:r w:rsidRPr="008A481F">
              <w:rPr>
                <w:lang w:val="en-US"/>
              </w:rPr>
              <w:t>Additionally based on the Contractor’s offer and  Principal’s approval sedan cars (</w:t>
            </w:r>
            <w:r w:rsidRPr="005121C9">
              <w:rPr>
                <w:lang w:val="en-US"/>
              </w:rPr>
              <w:t>«</w:t>
            </w:r>
            <w:r w:rsidRPr="008A481F">
              <w:rPr>
                <w:lang w:val="en-US"/>
              </w:rPr>
              <w:t>Peugeot</w:t>
            </w:r>
            <w:r w:rsidRPr="005121C9">
              <w:rPr>
                <w:lang w:val="en-US"/>
              </w:rPr>
              <w:t>»</w:t>
            </w:r>
            <w:r w:rsidRPr="008A481F">
              <w:rPr>
                <w:lang w:val="en-US"/>
              </w:rPr>
              <w:t>) shall be placed at the Contractor’s permanent representative</w:t>
            </w:r>
            <w:r w:rsidRPr="008A481F">
              <w:rPr>
                <w:sz w:val="22"/>
                <w:szCs w:val="22"/>
                <w:lang w:val="en-US"/>
              </w:rPr>
              <w:t xml:space="preserve"> </w:t>
            </w:r>
            <w:r w:rsidRPr="008A481F">
              <w:rPr>
                <w:lang w:val="en-US"/>
              </w:rPr>
              <w:t>disposal at the Principal’s expense.</w:t>
            </w:r>
          </w:p>
          <w:p w:rsidR="00354956" w:rsidRPr="008A481F" w:rsidRDefault="00354956" w:rsidP="009C632C">
            <w:pPr>
              <w:shd w:val="clear" w:color="auto" w:fill="FFFFFF"/>
              <w:spacing w:before="60"/>
              <w:ind w:left="57"/>
              <w:rPr>
                <w:lang w:val="en-US"/>
              </w:rPr>
            </w:pPr>
          </w:p>
          <w:p w:rsidR="00354956" w:rsidRDefault="00354956" w:rsidP="009C632C">
            <w:pPr>
              <w:shd w:val="clear" w:color="auto" w:fill="FFFFFF"/>
              <w:spacing w:before="60"/>
              <w:ind w:left="57"/>
            </w:pPr>
            <w:r w:rsidRPr="008A481F">
              <w:t>Дополнительно по предложению Подрядчика и согласованию Заказчика в пользование постоянного представителя Подрядчика, за счёт Заказчика, будет предоставлен легковой автомобиль типа «Пежо».</w:t>
            </w:r>
          </w:p>
        </w:tc>
      </w:tr>
    </w:tbl>
    <w:p w:rsidR="00354956" w:rsidRDefault="00354956" w:rsidP="00354956"/>
    <w:p w:rsidR="00354956" w:rsidRPr="00C40478" w:rsidRDefault="00354956" w:rsidP="00354956">
      <w:pPr>
        <w:jc w:val="both"/>
        <w:rPr>
          <w:lang w:val="en-US"/>
        </w:rPr>
      </w:pPr>
      <w:r w:rsidRPr="00C40478">
        <w:rPr>
          <w:lang w:val="en-US"/>
        </w:rPr>
        <w:lastRenderedPageBreak/>
        <w:t xml:space="preserve">The Principal shall bear the responsibility for performing in time and with the proper quality of the services the functions envisaged by the present Appendix and related to the fulfillment of the liabilities for meeting, transferring, accommodating and housing of the Contractor’s personnel within the scope agreed upon by the Parties.   </w:t>
      </w:r>
    </w:p>
    <w:p w:rsidR="00354956" w:rsidRDefault="00354956" w:rsidP="00354956">
      <w:pPr>
        <w:spacing w:before="240"/>
        <w:jc w:val="both"/>
      </w:pPr>
      <w:r w:rsidRPr="001C4E92">
        <w:t xml:space="preserve">Заказчик несет ответственность за выполнение </w:t>
      </w:r>
      <w:r>
        <w:t xml:space="preserve">определенных </w:t>
      </w:r>
      <w:r w:rsidRPr="001C4E92">
        <w:t>настоящ</w:t>
      </w:r>
      <w:r>
        <w:t>им</w:t>
      </w:r>
      <w:r w:rsidRPr="001C4E92">
        <w:t xml:space="preserve"> Приложени</w:t>
      </w:r>
      <w:r>
        <w:t xml:space="preserve">ем </w:t>
      </w:r>
      <w:r w:rsidRPr="001C4E92">
        <w:t>функций по встр</w:t>
      </w:r>
      <w:r>
        <w:t>ече, транспортировке, размещению</w:t>
      </w:r>
      <w:r w:rsidRPr="001C4E92">
        <w:t xml:space="preserve"> и проживани</w:t>
      </w:r>
      <w:r>
        <w:t>ю</w:t>
      </w:r>
      <w:r w:rsidRPr="001C4E92">
        <w:t xml:space="preserve"> персонала Подрядчика в </w:t>
      </w:r>
      <w:r>
        <w:t xml:space="preserve">согласованных Сторонами </w:t>
      </w:r>
      <w:r w:rsidRPr="001C4E92">
        <w:t>объеме</w:t>
      </w:r>
      <w:r>
        <w:t>, с надлежащим качеством услуг и своевременно.</w:t>
      </w:r>
    </w:p>
    <w:p w:rsidR="00354956" w:rsidRPr="00B64FDF" w:rsidRDefault="00354956" w:rsidP="00354956"/>
    <w:p w:rsidR="00354956" w:rsidRDefault="00354956" w:rsidP="00354956"/>
    <w:p w:rsidR="00354956" w:rsidRDefault="00354956" w:rsidP="00354956">
      <w:pPr>
        <w:sectPr w:rsidR="00354956" w:rsidSect="00F04B9D">
          <w:pgSz w:w="16834" w:h="11909" w:orient="landscape"/>
          <w:pgMar w:top="1060" w:right="1241" w:bottom="360" w:left="1253" w:header="720" w:footer="720" w:gutter="0"/>
          <w:cols w:space="60"/>
          <w:noEndnote/>
          <w:docGrid w:linePitch="326"/>
        </w:sectPr>
      </w:pPr>
    </w:p>
    <w:p w:rsidR="00354956" w:rsidRPr="000565F7" w:rsidRDefault="00354956" w:rsidP="00354956">
      <w:pPr>
        <w:shd w:val="clear" w:color="auto" w:fill="FFFFFF"/>
        <w:rPr>
          <w:b/>
          <w:spacing w:val="-1"/>
          <w:lang w:val="en-US"/>
        </w:rPr>
      </w:pPr>
      <w:r w:rsidRPr="00757100">
        <w:rPr>
          <w:b/>
          <w:spacing w:val="-1"/>
          <w:lang w:val="en-US"/>
        </w:rPr>
        <w:lastRenderedPageBreak/>
        <w:t>Table №1</w:t>
      </w:r>
    </w:p>
    <w:p w:rsidR="00354956" w:rsidRPr="000565F7" w:rsidRDefault="00354956" w:rsidP="00354956">
      <w:pPr>
        <w:shd w:val="clear" w:color="auto" w:fill="FFFFFF"/>
        <w:rPr>
          <w:b/>
          <w:spacing w:val="-1"/>
          <w:lang w:val="en-US"/>
        </w:rPr>
      </w:pPr>
      <w:r w:rsidRPr="000565F7">
        <w:rPr>
          <w:b/>
          <w:spacing w:val="-1"/>
          <w:lang w:val="en-US"/>
        </w:rPr>
        <w:t>Таблица №1</w:t>
      </w:r>
    </w:p>
    <w:p w:rsidR="00354956" w:rsidRPr="00354956" w:rsidRDefault="00354956" w:rsidP="00354956">
      <w:pPr>
        <w:shd w:val="clear" w:color="auto" w:fill="FFFFFF"/>
        <w:rPr>
          <w:b/>
          <w:spacing w:val="-1"/>
          <w:lang w:val="en-US"/>
        </w:rPr>
      </w:pPr>
    </w:p>
    <w:p w:rsidR="00354956" w:rsidRPr="000565F7" w:rsidRDefault="00354956" w:rsidP="00354956">
      <w:pPr>
        <w:shd w:val="clear" w:color="auto" w:fill="FFFFFF"/>
        <w:rPr>
          <w:spacing w:val="-1"/>
          <w:lang w:val="en-US"/>
        </w:rPr>
      </w:pPr>
      <w:r w:rsidRPr="000565F7">
        <w:rPr>
          <w:spacing w:val="-1"/>
          <w:lang w:val="en-US"/>
        </w:rPr>
        <w:t xml:space="preserve">Under its obligations the Principal shall </w:t>
      </w:r>
      <w:r w:rsidRPr="008A481F">
        <w:rPr>
          <w:lang w:val="en-US"/>
        </w:rPr>
        <w:t>prepare</w:t>
      </w:r>
      <w:r w:rsidRPr="000565F7">
        <w:rPr>
          <w:spacing w:val="-1"/>
          <w:lang w:val="en-US"/>
        </w:rPr>
        <w:t xml:space="preserve"> to the Contractor houses equipped with the following items:</w:t>
      </w:r>
    </w:p>
    <w:p w:rsidR="00354956" w:rsidRPr="000565F7" w:rsidRDefault="00354956" w:rsidP="00354956">
      <w:pPr>
        <w:shd w:val="clear" w:color="auto" w:fill="FFFFFF"/>
        <w:rPr>
          <w:spacing w:val="-1"/>
        </w:rPr>
      </w:pPr>
      <w:r w:rsidRPr="008D2CF9">
        <w:rPr>
          <w:spacing w:val="-1"/>
        </w:rPr>
        <w:t xml:space="preserve">Заказчик должен согласно своим обязательствам </w:t>
      </w:r>
      <w:r>
        <w:rPr>
          <w:spacing w:val="-1"/>
        </w:rPr>
        <w:t>подготовить</w:t>
      </w:r>
      <w:r w:rsidRPr="008D2CF9">
        <w:rPr>
          <w:spacing w:val="-1"/>
        </w:rPr>
        <w:t xml:space="preserve"> Подрядчику домики, оснащенные следующим:</w:t>
      </w:r>
    </w:p>
    <w:p w:rsidR="00354956" w:rsidRPr="000565F7" w:rsidRDefault="00354956" w:rsidP="00354956">
      <w:pPr>
        <w:shd w:val="clear" w:color="auto" w:fill="FFFFFF"/>
        <w:rPr>
          <w:spacing w:val="-1"/>
        </w:rPr>
      </w:pPr>
    </w:p>
    <w:tbl>
      <w:tblPr>
        <w:tblW w:w="9639" w:type="dxa"/>
        <w:tblInd w:w="40" w:type="dxa"/>
        <w:tblLayout w:type="fixed"/>
        <w:tblCellMar>
          <w:left w:w="40" w:type="dxa"/>
          <w:right w:w="40" w:type="dxa"/>
        </w:tblCellMar>
        <w:tblLook w:val="0000"/>
      </w:tblPr>
      <w:tblGrid>
        <w:gridCol w:w="742"/>
        <w:gridCol w:w="8897"/>
      </w:tblGrid>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Water</w:t>
            </w:r>
            <w:r w:rsidR="00901163" w:rsidRPr="00901163">
              <w:t xml:space="preserve"> </w:t>
            </w:r>
            <w:r w:rsidRPr="006E2934">
              <w:rPr>
                <w:lang w:val="en-US"/>
              </w:rPr>
              <w:t>heater</w:t>
            </w:r>
            <w:r w:rsidR="00901163" w:rsidRPr="00901163">
              <w:t xml:space="preserve"> </w:t>
            </w:r>
            <w:r w:rsidRPr="006E2934">
              <w:rPr>
                <w:lang w:val="en-US"/>
              </w:rPr>
              <w:t>and</w:t>
            </w:r>
            <w:r w:rsidR="00901163" w:rsidRPr="00901163">
              <w:t xml:space="preserve"> </w:t>
            </w:r>
            <w:r w:rsidRPr="006E2934">
              <w:rPr>
                <w:lang w:val="en-US"/>
              </w:rPr>
              <w:t>fittings</w:t>
            </w:r>
          </w:p>
          <w:p w:rsidR="00354956" w:rsidRPr="006E2934" w:rsidRDefault="00354956" w:rsidP="009C632C">
            <w:pPr>
              <w:shd w:val="clear" w:color="auto" w:fill="FFFFFF"/>
              <w:spacing w:after="120"/>
              <w:ind w:left="14"/>
            </w:pPr>
            <w:r w:rsidRPr="006E2934">
              <w:t>Водоподогреватель и соединительные элементы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Bathroom Shower</w:t>
            </w:r>
          </w:p>
          <w:p w:rsidR="00354956" w:rsidRPr="006E2934" w:rsidRDefault="00354956" w:rsidP="009C632C">
            <w:pPr>
              <w:shd w:val="clear" w:color="auto" w:fill="FFFFFF"/>
              <w:spacing w:after="120"/>
              <w:ind w:left="14"/>
            </w:pPr>
            <w:r w:rsidRPr="006E2934">
              <w:t>Душ</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3</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Bathroom</w:t>
            </w:r>
            <w:r w:rsidR="00901163" w:rsidRPr="00901163">
              <w:t xml:space="preserve"> </w:t>
            </w:r>
            <w:r w:rsidRPr="006E2934">
              <w:rPr>
                <w:lang w:val="en-US"/>
              </w:rPr>
              <w:t>mixer</w:t>
            </w:r>
            <w:r w:rsidR="00901163" w:rsidRPr="00901163">
              <w:t xml:space="preserve"> </w:t>
            </w:r>
            <w:r w:rsidRPr="006E2934">
              <w:rPr>
                <w:lang w:val="en-US"/>
              </w:rPr>
              <w:t>taps</w:t>
            </w:r>
          </w:p>
          <w:p w:rsidR="00354956" w:rsidRPr="006E2934" w:rsidRDefault="00354956" w:rsidP="009C632C">
            <w:pPr>
              <w:shd w:val="clear" w:color="auto" w:fill="FFFFFF"/>
              <w:spacing w:after="120"/>
              <w:ind w:left="22"/>
            </w:pPr>
            <w:r w:rsidRPr="006E2934">
              <w:t>Смесительные краны для ванной комнаты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4</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Mirror</w:t>
            </w:r>
            <w:r w:rsidR="00901163" w:rsidRPr="00901163">
              <w:t xml:space="preserve"> </w:t>
            </w:r>
            <w:r w:rsidRPr="006E2934">
              <w:rPr>
                <w:lang w:val="en-US"/>
              </w:rPr>
              <w:t>and</w:t>
            </w:r>
            <w:r w:rsidR="00901163" w:rsidRPr="00901163">
              <w:t xml:space="preserve"> </w:t>
            </w:r>
            <w:r w:rsidRPr="006E2934">
              <w:rPr>
                <w:lang w:val="en-US"/>
              </w:rPr>
              <w:t>bulb</w:t>
            </w:r>
            <w:r w:rsidR="00901163" w:rsidRPr="00901163">
              <w:t xml:space="preserve"> </w:t>
            </w:r>
            <w:r w:rsidRPr="006E2934">
              <w:rPr>
                <w:lang w:val="en-US"/>
              </w:rPr>
              <w:t>light</w:t>
            </w:r>
          </w:p>
          <w:p w:rsidR="00354956" w:rsidRPr="006E2934" w:rsidRDefault="00354956" w:rsidP="009C632C">
            <w:pPr>
              <w:shd w:val="clear" w:color="auto" w:fill="FFFFFF"/>
              <w:spacing w:after="120"/>
              <w:ind w:left="22"/>
            </w:pPr>
            <w:r w:rsidRPr="006E2934">
              <w:t>Зеркало и лампочное освещение</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5</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spacing w:val="-1"/>
                <w:lang w:val="en-US"/>
              </w:rPr>
              <w:t>Washbasin</w:t>
            </w:r>
            <w:r w:rsidR="00901163" w:rsidRPr="00901163">
              <w:rPr>
                <w:spacing w:val="-1"/>
              </w:rPr>
              <w:t xml:space="preserve"> </w:t>
            </w:r>
            <w:r w:rsidRPr="006E2934">
              <w:rPr>
                <w:spacing w:val="-1"/>
                <w:lang w:val="en-US"/>
              </w:rPr>
              <w:t>and</w:t>
            </w:r>
            <w:r w:rsidR="00901163" w:rsidRPr="00901163">
              <w:rPr>
                <w:spacing w:val="-1"/>
              </w:rPr>
              <w:t xml:space="preserve"> </w:t>
            </w:r>
            <w:r w:rsidRPr="006E2934">
              <w:rPr>
                <w:spacing w:val="-1"/>
                <w:lang w:val="en-US"/>
              </w:rPr>
              <w:t>relevant</w:t>
            </w:r>
            <w:r w:rsidR="00901163" w:rsidRPr="00901163">
              <w:rPr>
                <w:spacing w:val="-1"/>
              </w:rPr>
              <w:t xml:space="preserve"> </w:t>
            </w:r>
            <w:r w:rsidRPr="006E2934">
              <w:rPr>
                <w:spacing w:val="-1"/>
                <w:lang w:val="en-US"/>
              </w:rPr>
              <w:t>fittings</w:t>
            </w:r>
          </w:p>
          <w:p w:rsidR="00354956" w:rsidRPr="006E2934" w:rsidRDefault="00354956" w:rsidP="009C632C">
            <w:pPr>
              <w:shd w:val="clear" w:color="auto" w:fill="FFFFFF"/>
              <w:spacing w:after="120"/>
              <w:ind w:left="7"/>
            </w:pPr>
            <w:r w:rsidRPr="006E2934">
              <w:t>Умывальная раковина и соответствующие соединительные элементы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6</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Dishwashing cabinet</w:t>
            </w:r>
          </w:p>
          <w:p w:rsidR="00354956" w:rsidRPr="006E2934" w:rsidRDefault="00354956" w:rsidP="009C632C">
            <w:pPr>
              <w:shd w:val="clear" w:color="auto" w:fill="FFFFFF"/>
              <w:spacing w:after="120"/>
              <w:ind w:left="22"/>
            </w:pPr>
            <w:r w:rsidRPr="006E2934">
              <w:t>Посудомоечный шкаф</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7</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Dishwashing</w:t>
            </w:r>
            <w:r w:rsidR="00901163" w:rsidRPr="00901163">
              <w:t xml:space="preserve"> </w:t>
            </w:r>
            <w:r w:rsidRPr="006E2934">
              <w:rPr>
                <w:lang w:val="en-US"/>
              </w:rPr>
              <w:t>cabinet</w:t>
            </w:r>
            <w:r w:rsidR="00901163" w:rsidRPr="00901163">
              <w:t xml:space="preserve"> </w:t>
            </w:r>
            <w:r w:rsidRPr="006E2934">
              <w:rPr>
                <w:lang w:val="en-US"/>
              </w:rPr>
              <w:t>fittings</w:t>
            </w:r>
          </w:p>
          <w:p w:rsidR="00354956" w:rsidRPr="006E2934" w:rsidRDefault="00354956" w:rsidP="009C632C">
            <w:pPr>
              <w:shd w:val="clear" w:color="auto" w:fill="FFFFFF"/>
              <w:spacing w:after="120"/>
              <w:ind w:left="22"/>
            </w:pPr>
            <w:r w:rsidRPr="006E2934">
              <w:t>Соединительные элементы посудомоечного шкафа</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8</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Door lock and hinge</w:t>
            </w:r>
          </w:p>
          <w:p w:rsidR="00354956" w:rsidRPr="006E2934" w:rsidRDefault="00354956" w:rsidP="009C632C">
            <w:pPr>
              <w:shd w:val="clear" w:color="auto" w:fill="FFFFFF"/>
              <w:spacing w:after="120"/>
              <w:ind w:left="22"/>
            </w:pPr>
            <w:r w:rsidRPr="006E2934">
              <w:t>Д</w:t>
            </w:r>
            <w:r w:rsidRPr="006E2934">
              <w:rPr>
                <w:lang w:val="en-US"/>
              </w:rPr>
              <w:t>верной замок</w:t>
            </w:r>
            <w:r w:rsidRPr="006E2934">
              <w:t xml:space="preserve"> и петля</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9</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Cupboard and table</w:t>
            </w:r>
          </w:p>
          <w:p w:rsidR="00354956" w:rsidRPr="006E2934" w:rsidRDefault="00354956" w:rsidP="009C632C">
            <w:pPr>
              <w:shd w:val="clear" w:color="auto" w:fill="FFFFFF"/>
              <w:spacing w:after="120"/>
              <w:ind w:left="22"/>
            </w:pPr>
            <w:r w:rsidRPr="006E2934">
              <w:t>Кухонный</w:t>
            </w:r>
            <w:r w:rsidRPr="006E2934">
              <w:rPr>
                <w:lang w:val="en-US"/>
              </w:rPr>
              <w:t xml:space="preserve"> шкаф </w:t>
            </w:r>
            <w:r w:rsidRPr="006E2934">
              <w:t>и стол</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10</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Kitchen extractor</w:t>
            </w:r>
          </w:p>
          <w:p w:rsidR="00354956" w:rsidRPr="006E2934" w:rsidRDefault="00354956" w:rsidP="009C632C">
            <w:pPr>
              <w:shd w:val="clear" w:color="auto" w:fill="FFFFFF"/>
              <w:spacing w:after="120"/>
              <w:ind w:left="14"/>
            </w:pPr>
            <w:r w:rsidRPr="006E2934">
              <w:t>Кухонная вытяжка</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11</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Switch and socket</w:t>
            </w:r>
          </w:p>
          <w:p w:rsidR="00354956" w:rsidRPr="006E2934" w:rsidRDefault="00354956" w:rsidP="009C632C">
            <w:pPr>
              <w:shd w:val="clear" w:color="auto" w:fill="FFFFFF"/>
              <w:spacing w:after="120"/>
            </w:pPr>
            <w:r w:rsidRPr="006E2934">
              <w:t>Включатель</w:t>
            </w:r>
            <w:r w:rsidRPr="006E2934">
              <w:rPr>
                <w:lang w:val="en-US"/>
              </w:rPr>
              <w:t xml:space="preserve"> и розетка</w:t>
            </w:r>
          </w:p>
        </w:tc>
      </w:tr>
      <w:tr w:rsidR="00354956" w:rsidRPr="006C6408"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12</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rPr>
                <w:lang w:val="en-US"/>
              </w:rPr>
            </w:pPr>
            <w:r w:rsidRPr="006E2934">
              <w:rPr>
                <w:lang w:val="en-US"/>
              </w:rPr>
              <w:t>Door, shelf, chest of drawers</w:t>
            </w:r>
          </w:p>
          <w:p w:rsidR="00354956" w:rsidRPr="006E2934" w:rsidRDefault="00354956" w:rsidP="009C632C">
            <w:pPr>
              <w:shd w:val="clear" w:color="auto" w:fill="FFFFFF"/>
              <w:spacing w:after="120"/>
              <w:ind w:left="14"/>
              <w:rPr>
                <w:lang w:val="en-US"/>
              </w:rPr>
            </w:pPr>
            <w:r w:rsidRPr="006E2934">
              <w:t>Дверь</w:t>
            </w:r>
            <w:r w:rsidRPr="006E2934">
              <w:rPr>
                <w:lang w:val="en-US"/>
              </w:rPr>
              <w:t xml:space="preserve">, </w:t>
            </w:r>
            <w:r w:rsidRPr="006E2934">
              <w:t>полка</w:t>
            </w:r>
            <w:r w:rsidR="00901163" w:rsidRPr="00901163">
              <w:rPr>
                <w:lang w:val="en-US"/>
              </w:rPr>
              <w:t>,</w:t>
            </w:r>
            <w:r w:rsidRPr="006E2934">
              <w:rPr>
                <w:lang w:val="en-US"/>
              </w:rPr>
              <w:t xml:space="preserve"> </w:t>
            </w:r>
            <w:r w:rsidRPr="006E2934">
              <w:t>комод</w:t>
            </w:r>
          </w:p>
        </w:tc>
      </w:tr>
      <w:tr w:rsidR="00354956" w:rsidRPr="006C6408"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13</w:t>
            </w:r>
          </w:p>
        </w:tc>
        <w:tc>
          <w:tcPr>
            <w:tcW w:w="8897" w:type="dxa"/>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after="120"/>
              <w:ind w:left="14"/>
              <w:rPr>
                <w:lang w:val="en-US"/>
              </w:rPr>
            </w:pPr>
            <w:r w:rsidRPr="006E2934">
              <w:rPr>
                <w:lang w:val="en-US"/>
              </w:rPr>
              <w:t>Venetian blind and glasses</w:t>
            </w:r>
          </w:p>
          <w:p w:rsidR="00354956" w:rsidRPr="00354956" w:rsidRDefault="00354956" w:rsidP="009C632C">
            <w:pPr>
              <w:shd w:val="clear" w:color="auto" w:fill="FFFFFF"/>
              <w:spacing w:after="120"/>
              <w:rPr>
                <w:lang w:val="en-US"/>
              </w:rPr>
            </w:pPr>
            <w:r w:rsidRPr="006E2934">
              <w:t>Подъёмные</w:t>
            </w:r>
            <w:r w:rsidR="00901163" w:rsidRPr="00901163">
              <w:rPr>
                <w:lang w:val="en-US"/>
              </w:rPr>
              <w:t xml:space="preserve"> </w:t>
            </w:r>
            <w:r w:rsidRPr="006E2934">
              <w:t>жалюзи</w:t>
            </w:r>
            <w:r w:rsidR="00901163" w:rsidRPr="00901163">
              <w:rPr>
                <w:lang w:val="en-US"/>
              </w:rPr>
              <w:t xml:space="preserve"> </w:t>
            </w:r>
            <w:r w:rsidRPr="006E2934">
              <w:t>и</w:t>
            </w:r>
            <w:r w:rsidR="00901163" w:rsidRPr="00901163">
              <w:rPr>
                <w:lang w:val="en-US"/>
              </w:rPr>
              <w:t xml:space="preserve"> </w:t>
            </w:r>
            <w:r w:rsidRPr="006E2934">
              <w:t>стекла</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14</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Window and relevant handle</w:t>
            </w:r>
          </w:p>
          <w:p w:rsidR="00354956" w:rsidRPr="006E2934" w:rsidRDefault="00354956" w:rsidP="009C632C">
            <w:pPr>
              <w:shd w:val="clear" w:color="auto" w:fill="FFFFFF"/>
              <w:spacing w:after="120"/>
            </w:pPr>
            <w:r w:rsidRPr="006E2934">
              <w:t>Окно и соответствующая ручка</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15</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rPr>
                <w:lang w:val="en-US"/>
              </w:rPr>
            </w:pPr>
            <w:r w:rsidRPr="006E2934">
              <w:rPr>
                <w:lang w:val="en-US"/>
              </w:rPr>
              <w:t>Room door, lock and handle</w:t>
            </w:r>
          </w:p>
          <w:p w:rsidR="00354956" w:rsidRPr="006E2934" w:rsidRDefault="00354956" w:rsidP="009C632C">
            <w:pPr>
              <w:shd w:val="clear" w:color="auto" w:fill="FFFFFF"/>
              <w:spacing w:after="120"/>
              <w:ind w:left="14"/>
            </w:pPr>
            <w:r w:rsidRPr="006E2934">
              <w:t>Дверь в комнату, замок и ручка</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16</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Light bulb</w:t>
            </w:r>
          </w:p>
          <w:p w:rsidR="00354956" w:rsidRPr="006E2934" w:rsidRDefault="00354956" w:rsidP="009C632C">
            <w:pPr>
              <w:shd w:val="clear" w:color="auto" w:fill="FFFFFF"/>
              <w:spacing w:after="120"/>
              <w:ind w:left="7"/>
            </w:pPr>
            <w:r w:rsidRPr="006E2934">
              <w:lastRenderedPageBreak/>
              <w:t>Лампочка освещения</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lastRenderedPageBreak/>
              <w:t>17</w:t>
            </w:r>
          </w:p>
        </w:tc>
        <w:tc>
          <w:tcPr>
            <w:tcW w:w="8897" w:type="dxa"/>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after="120"/>
              <w:ind w:left="7"/>
            </w:pPr>
            <w:r w:rsidRPr="006E2934">
              <w:rPr>
                <w:lang w:val="en-US"/>
              </w:rPr>
              <w:t>Fluorescent</w:t>
            </w:r>
            <w:r w:rsidR="00901163" w:rsidRPr="00901163">
              <w:t xml:space="preserve"> </w:t>
            </w:r>
            <w:r w:rsidRPr="006E2934">
              <w:rPr>
                <w:lang w:val="en-US"/>
              </w:rPr>
              <w:t>lamp</w:t>
            </w:r>
            <w:r w:rsidR="00901163" w:rsidRPr="00901163">
              <w:t xml:space="preserve"> </w:t>
            </w:r>
            <w:r w:rsidRPr="006E2934">
              <w:rPr>
                <w:lang w:val="en-US"/>
              </w:rPr>
              <w:t>installed</w:t>
            </w:r>
            <w:r w:rsidR="00901163" w:rsidRPr="00901163">
              <w:t xml:space="preserve"> </w:t>
            </w:r>
            <w:r w:rsidRPr="006E2934">
              <w:rPr>
                <w:lang w:val="en-US"/>
              </w:rPr>
              <w:t>on</w:t>
            </w:r>
            <w:r w:rsidR="00901163" w:rsidRPr="00901163">
              <w:t xml:space="preserve"> </w:t>
            </w:r>
            <w:r w:rsidRPr="006E2934">
              <w:rPr>
                <w:lang w:val="en-US"/>
              </w:rPr>
              <w:t>house</w:t>
            </w:r>
          </w:p>
          <w:p w:rsidR="00354956" w:rsidRPr="006E2934" w:rsidRDefault="00354956" w:rsidP="009C632C">
            <w:pPr>
              <w:shd w:val="clear" w:color="auto" w:fill="FFFFFF"/>
              <w:spacing w:after="120"/>
              <w:ind w:left="7"/>
            </w:pPr>
            <w:r w:rsidRPr="006E2934">
              <w:t>Лампа флуоресцентная смонтированная на домике</w:t>
            </w:r>
          </w:p>
        </w:tc>
      </w:tr>
      <w:tr w:rsidR="00354956" w:rsidRPr="006C6408"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18</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rPr>
                <w:lang w:val="en-US"/>
              </w:rPr>
            </w:pPr>
            <w:r w:rsidRPr="006E2934">
              <w:rPr>
                <w:lang w:val="en-US"/>
              </w:rPr>
              <w:t>Toilet extractor</w:t>
            </w:r>
          </w:p>
          <w:p w:rsidR="00354956" w:rsidRPr="006E2934" w:rsidRDefault="00354956" w:rsidP="009C632C">
            <w:pPr>
              <w:shd w:val="clear" w:color="auto" w:fill="FFFFFF"/>
              <w:spacing w:after="120"/>
              <w:rPr>
                <w:lang w:val="en-US"/>
              </w:rPr>
            </w:pPr>
            <w:r w:rsidRPr="006E2934">
              <w:t>Вытяжка</w:t>
            </w:r>
            <w:r w:rsidRPr="006E2934">
              <w:rPr>
                <w:lang w:val="en-US"/>
              </w:rPr>
              <w:t xml:space="preserve"> </w:t>
            </w:r>
            <w:r w:rsidRPr="006E2934">
              <w:t>в</w:t>
            </w:r>
            <w:r w:rsidRPr="006E2934">
              <w:rPr>
                <w:lang w:val="en-US"/>
              </w:rPr>
              <w:t xml:space="preserve"> </w:t>
            </w:r>
            <w:r w:rsidRPr="006E2934">
              <w:t>туалете</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19</w:t>
            </w:r>
          </w:p>
        </w:tc>
        <w:tc>
          <w:tcPr>
            <w:tcW w:w="8897" w:type="dxa"/>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after="120"/>
              <w:ind w:left="14"/>
            </w:pPr>
            <w:r w:rsidRPr="006E2934">
              <w:rPr>
                <w:lang w:val="en-US"/>
              </w:rPr>
              <w:t>Toilet</w:t>
            </w:r>
            <w:r w:rsidR="00901163" w:rsidRPr="00901163">
              <w:t xml:space="preserve"> </w:t>
            </w:r>
            <w:r w:rsidRPr="006E2934">
              <w:rPr>
                <w:lang w:val="en-US"/>
              </w:rPr>
              <w:t>washbasin</w:t>
            </w:r>
            <w:r w:rsidR="00901163" w:rsidRPr="00901163">
              <w:t xml:space="preserve"> </w:t>
            </w:r>
            <w:r w:rsidRPr="006E2934">
              <w:rPr>
                <w:lang w:val="en-US"/>
              </w:rPr>
              <w:t>and</w:t>
            </w:r>
            <w:r w:rsidR="00901163" w:rsidRPr="00901163">
              <w:t xml:space="preserve"> </w:t>
            </w:r>
            <w:r w:rsidRPr="006E2934">
              <w:rPr>
                <w:lang w:val="en-US"/>
              </w:rPr>
              <w:t>relevant</w:t>
            </w:r>
            <w:r w:rsidR="00901163" w:rsidRPr="00901163">
              <w:t xml:space="preserve"> </w:t>
            </w:r>
            <w:r w:rsidRPr="006E2934">
              <w:rPr>
                <w:lang w:val="en-US"/>
              </w:rPr>
              <w:t>fittings</w:t>
            </w:r>
          </w:p>
          <w:p w:rsidR="00354956" w:rsidRPr="006E2934" w:rsidRDefault="00354956" w:rsidP="009C632C">
            <w:pPr>
              <w:shd w:val="clear" w:color="auto" w:fill="FFFFFF"/>
              <w:spacing w:after="120"/>
            </w:pPr>
            <w:r w:rsidRPr="006E2934">
              <w:t>Умывальная раковина в туалете и соответствующие соединительные элементы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20</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rPr>
                <w:lang w:val="en-US"/>
              </w:rPr>
            </w:pPr>
            <w:r w:rsidRPr="006E2934">
              <w:rPr>
                <w:lang w:val="en-US"/>
              </w:rPr>
              <w:t>Toilet mirror, soap bowl, toilet brush , dust bin</w:t>
            </w:r>
          </w:p>
          <w:p w:rsidR="00354956" w:rsidRPr="006E2934" w:rsidRDefault="00354956" w:rsidP="009C632C">
            <w:pPr>
              <w:shd w:val="clear" w:color="auto" w:fill="FFFFFF"/>
              <w:spacing w:after="120"/>
            </w:pPr>
            <w:r w:rsidRPr="006E2934">
              <w:t>Зеркало в туалете, мыльница, туалетная щетка, мусорное ведро</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21</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Water</w:t>
            </w:r>
            <w:r w:rsidRPr="006E2934">
              <w:t xml:space="preserve"> </w:t>
            </w:r>
            <w:r w:rsidRPr="006E2934">
              <w:rPr>
                <w:lang w:val="en-US"/>
              </w:rPr>
              <w:t>closet</w:t>
            </w:r>
            <w:r w:rsidRPr="006E2934">
              <w:t xml:space="preserve"> </w:t>
            </w:r>
            <w:r w:rsidRPr="006E2934">
              <w:rPr>
                <w:lang w:val="en-US"/>
              </w:rPr>
              <w:t>and</w:t>
            </w:r>
            <w:r w:rsidRPr="006E2934">
              <w:t xml:space="preserve"> </w:t>
            </w:r>
            <w:r w:rsidRPr="006E2934">
              <w:rPr>
                <w:lang w:val="en-US"/>
              </w:rPr>
              <w:t>fittings</w:t>
            </w:r>
          </w:p>
          <w:p w:rsidR="00354956" w:rsidRPr="006E2934" w:rsidRDefault="00354956" w:rsidP="009C632C">
            <w:pPr>
              <w:shd w:val="clear" w:color="auto" w:fill="FFFFFF"/>
              <w:spacing w:after="120"/>
            </w:pPr>
            <w:r w:rsidRPr="006E2934">
              <w:t>Унитаз и соединительные элементы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22</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Bathroom</w:t>
            </w:r>
            <w:r w:rsidR="00901163" w:rsidRPr="00901163">
              <w:t xml:space="preserve"> </w:t>
            </w:r>
            <w:r w:rsidRPr="006E2934">
              <w:rPr>
                <w:lang w:val="en-US"/>
              </w:rPr>
              <w:t>walls</w:t>
            </w:r>
            <w:r w:rsidR="00901163" w:rsidRPr="00901163">
              <w:t xml:space="preserve"> </w:t>
            </w:r>
            <w:r w:rsidRPr="006E2934">
              <w:rPr>
                <w:lang w:val="en-US"/>
              </w:rPr>
              <w:t>condition</w:t>
            </w:r>
          </w:p>
          <w:p w:rsidR="00354956" w:rsidRPr="006E2934" w:rsidRDefault="00354956" w:rsidP="009C632C">
            <w:pPr>
              <w:shd w:val="clear" w:color="auto" w:fill="FFFFFF"/>
              <w:spacing w:after="120"/>
              <w:ind w:left="7"/>
            </w:pPr>
            <w:r w:rsidRPr="006E2934">
              <w:t>Состояние стен ванной комнаты</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23</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Toilet walls condition</w:t>
            </w:r>
          </w:p>
          <w:p w:rsidR="00354956" w:rsidRPr="006E2934" w:rsidRDefault="00354956" w:rsidP="009C632C">
            <w:pPr>
              <w:shd w:val="clear" w:color="auto" w:fill="FFFFFF"/>
              <w:spacing w:after="120"/>
            </w:pPr>
            <w:r w:rsidRPr="006E2934">
              <w:t>Состояние стен туалета</w:t>
            </w:r>
          </w:p>
        </w:tc>
      </w:tr>
      <w:tr w:rsidR="00354956" w:rsidRPr="006C6408"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24</w:t>
            </w:r>
          </w:p>
        </w:tc>
        <w:tc>
          <w:tcPr>
            <w:tcW w:w="8897"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ind w:left="14"/>
              <w:rPr>
                <w:lang w:val="en-US"/>
              </w:rPr>
            </w:pPr>
            <w:r w:rsidRPr="006E2934">
              <w:rPr>
                <w:lang w:val="en-US"/>
              </w:rPr>
              <w:t>Complete painting of the house</w:t>
            </w:r>
          </w:p>
          <w:p w:rsidR="00354956" w:rsidRPr="006E2934" w:rsidRDefault="00354956" w:rsidP="009C632C">
            <w:pPr>
              <w:shd w:val="clear" w:color="auto" w:fill="FFFFFF"/>
              <w:spacing w:after="120"/>
              <w:rPr>
                <w:lang w:val="en-US"/>
              </w:rPr>
            </w:pPr>
            <w:r w:rsidRPr="006E2934">
              <w:t>Полная</w:t>
            </w:r>
            <w:r w:rsidR="00901163" w:rsidRPr="00901163">
              <w:rPr>
                <w:lang w:val="en-US"/>
              </w:rPr>
              <w:t xml:space="preserve"> </w:t>
            </w:r>
            <w:r w:rsidRPr="006E2934">
              <w:t>покраска</w:t>
            </w:r>
            <w:r w:rsidR="00901163" w:rsidRPr="00901163">
              <w:rPr>
                <w:lang w:val="en-US"/>
              </w:rPr>
              <w:t xml:space="preserve"> </w:t>
            </w:r>
            <w:r w:rsidRPr="006E2934">
              <w:t>домика</w:t>
            </w:r>
            <w:r w:rsidRPr="006E2934">
              <w:rPr>
                <w:lang w:val="en-US"/>
              </w:rPr>
              <w:t xml:space="preserve"> </w:t>
            </w:r>
          </w:p>
        </w:tc>
      </w:tr>
      <w:tr w:rsidR="00354956" w:rsidRPr="006E2934" w:rsidTr="009C632C">
        <w:trPr>
          <w:trHeight w:val="20"/>
        </w:trPr>
        <w:tc>
          <w:tcPr>
            <w:tcW w:w="742" w:type="dxa"/>
            <w:tcBorders>
              <w:top w:val="single" w:sz="6" w:space="0" w:color="auto"/>
              <w:left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25</w:t>
            </w:r>
          </w:p>
        </w:tc>
        <w:tc>
          <w:tcPr>
            <w:tcW w:w="8897" w:type="dxa"/>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after="120"/>
              <w:ind w:left="14"/>
            </w:pPr>
            <w:r w:rsidRPr="006E2934">
              <w:rPr>
                <w:lang w:val="en-US"/>
              </w:rPr>
              <w:t>Dishwashing</w:t>
            </w:r>
            <w:r w:rsidR="00901163" w:rsidRPr="00901163">
              <w:t xml:space="preserve"> </w:t>
            </w:r>
            <w:r w:rsidRPr="006E2934">
              <w:rPr>
                <w:lang w:val="en-US"/>
              </w:rPr>
              <w:t>place</w:t>
            </w:r>
            <w:r w:rsidR="00901163" w:rsidRPr="00901163">
              <w:t xml:space="preserve"> </w:t>
            </w:r>
            <w:r w:rsidRPr="006E2934">
              <w:rPr>
                <w:lang w:val="en-US"/>
              </w:rPr>
              <w:t>with</w:t>
            </w:r>
            <w:r w:rsidR="00901163" w:rsidRPr="00901163">
              <w:t xml:space="preserve"> </w:t>
            </w:r>
            <w:r w:rsidRPr="006E2934">
              <w:rPr>
                <w:lang w:val="en-US"/>
              </w:rPr>
              <w:t>relevant</w:t>
            </w:r>
            <w:r w:rsidR="00901163" w:rsidRPr="00901163">
              <w:t xml:space="preserve"> </w:t>
            </w:r>
            <w:r w:rsidRPr="006E2934">
              <w:rPr>
                <w:lang w:val="en-US"/>
              </w:rPr>
              <w:t>taps</w:t>
            </w:r>
          </w:p>
          <w:p w:rsidR="00354956" w:rsidRPr="006E2934" w:rsidRDefault="00354956" w:rsidP="009C632C">
            <w:pPr>
              <w:shd w:val="clear" w:color="auto" w:fill="FFFFFF"/>
              <w:spacing w:after="120"/>
              <w:ind w:left="7"/>
            </w:pPr>
            <w:r w:rsidRPr="006E2934">
              <w:t>Место для мытья посуды и соответствующие краны</w:t>
            </w:r>
          </w:p>
        </w:tc>
      </w:tr>
      <w:tr w:rsidR="00354956" w:rsidRPr="006E2934" w:rsidTr="009C632C">
        <w:trPr>
          <w:trHeight w:val="20"/>
        </w:trPr>
        <w:tc>
          <w:tcPr>
            <w:tcW w:w="742" w:type="dxa"/>
            <w:tcBorders>
              <w:top w:val="single" w:sz="6" w:space="0" w:color="auto"/>
              <w:left w:val="single" w:sz="6" w:space="0" w:color="auto"/>
              <w:bottom w:val="single" w:sz="6"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26</w:t>
            </w:r>
          </w:p>
        </w:tc>
        <w:tc>
          <w:tcPr>
            <w:tcW w:w="8897" w:type="dxa"/>
            <w:tcBorders>
              <w:top w:val="single" w:sz="6" w:space="0" w:color="auto"/>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after="120"/>
              <w:ind w:left="14"/>
            </w:pPr>
            <w:r w:rsidRPr="006E2934">
              <w:rPr>
                <w:lang w:val="en-US"/>
              </w:rPr>
              <w:t>Big</w:t>
            </w:r>
            <w:r w:rsidR="00901163" w:rsidRPr="00901163">
              <w:t xml:space="preserve"> </w:t>
            </w:r>
            <w:r w:rsidRPr="006E2934">
              <w:rPr>
                <w:lang w:val="en-US"/>
              </w:rPr>
              <w:t>bathtub</w:t>
            </w:r>
            <w:r w:rsidR="00901163" w:rsidRPr="00901163">
              <w:t xml:space="preserve"> </w:t>
            </w:r>
            <w:r w:rsidRPr="006E2934">
              <w:rPr>
                <w:lang w:val="en-US"/>
              </w:rPr>
              <w:t>with</w:t>
            </w:r>
            <w:r w:rsidR="00901163" w:rsidRPr="00901163">
              <w:t xml:space="preserve"> </w:t>
            </w:r>
            <w:r w:rsidRPr="006E2934">
              <w:rPr>
                <w:lang w:val="en-US"/>
              </w:rPr>
              <w:t>relevant</w:t>
            </w:r>
            <w:r w:rsidR="00901163" w:rsidRPr="00901163">
              <w:t xml:space="preserve"> </w:t>
            </w:r>
            <w:r w:rsidRPr="006E2934">
              <w:rPr>
                <w:lang w:val="en-US"/>
              </w:rPr>
              <w:t>taps</w:t>
            </w:r>
          </w:p>
          <w:p w:rsidR="00354956" w:rsidRPr="006E2934" w:rsidRDefault="00354956" w:rsidP="009C632C">
            <w:pPr>
              <w:shd w:val="clear" w:color="auto" w:fill="FFFFFF"/>
              <w:spacing w:after="120"/>
            </w:pPr>
            <w:r w:rsidRPr="006E2934">
              <w:t>Большая ванна с соответствующими кранами</w:t>
            </w:r>
          </w:p>
        </w:tc>
      </w:tr>
      <w:tr w:rsidR="00354956" w:rsidRPr="006E2934" w:rsidTr="009C632C">
        <w:trPr>
          <w:trHeight w:val="20"/>
        </w:trPr>
        <w:tc>
          <w:tcPr>
            <w:tcW w:w="742" w:type="dxa"/>
            <w:tcBorders>
              <w:top w:val="single" w:sz="6" w:space="0" w:color="auto"/>
              <w:left w:val="single" w:sz="6" w:space="0" w:color="auto"/>
              <w:bottom w:val="single" w:sz="4" w:space="0" w:color="auto"/>
              <w:right w:val="single" w:sz="6" w:space="0" w:color="auto"/>
            </w:tcBorders>
            <w:shd w:val="clear" w:color="auto" w:fill="FFFFFF"/>
          </w:tcPr>
          <w:p w:rsidR="00354956" w:rsidRPr="006E2934" w:rsidRDefault="00354956" w:rsidP="009C632C">
            <w:pPr>
              <w:shd w:val="clear" w:color="auto" w:fill="FFFFFF"/>
              <w:spacing w:after="120"/>
              <w:jc w:val="center"/>
            </w:pPr>
            <w:r w:rsidRPr="006E2934">
              <w:t>27</w:t>
            </w:r>
          </w:p>
        </w:tc>
        <w:tc>
          <w:tcPr>
            <w:tcW w:w="8897" w:type="dxa"/>
            <w:tcBorders>
              <w:top w:val="single" w:sz="6" w:space="0" w:color="auto"/>
              <w:left w:val="single" w:sz="6" w:space="0" w:color="auto"/>
              <w:bottom w:val="single" w:sz="4" w:space="0" w:color="auto"/>
              <w:right w:val="single" w:sz="6" w:space="0" w:color="auto"/>
            </w:tcBorders>
            <w:shd w:val="clear" w:color="auto" w:fill="FFFFFF"/>
          </w:tcPr>
          <w:p w:rsidR="00354956" w:rsidRPr="006E2934" w:rsidRDefault="00354956" w:rsidP="009C632C">
            <w:pPr>
              <w:shd w:val="clear" w:color="auto" w:fill="FFFFFF"/>
              <w:spacing w:after="120"/>
              <w:ind w:left="14"/>
            </w:pPr>
            <w:r w:rsidRPr="006E2934">
              <w:rPr>
                <w:lang w:val="en-US"/>
              </w:rPr>
              <w:t>Bathroom</w:t>
            </w:r>
            <w:r w:rsidRPr="006E2934">
              <w:t xml:space="preserve"> </w:t>
            </w:r>
            <w:r w:rsidRPr="006E2934">
              <w:rPr>
                <w:lang w:val="en-US"/>
              </w:rPr>
              <w:t>and</w:t>
            </w:r>
            <w:r w:rsidRPr="006E2934">
              <w:t xml:space="preserve"> </w:t>
            </w:r>
            <w:r w:rsidRPr="006E2934">
              <w:rPr>
                <w:lang w:val="en-US"/>
              </w:rPr>
              <w:t>toilet</w:t>
            </w:r>
            <w:r w:rsidRPr="006E2934">
              <w:t xml:space="preserve"> </w:t>
            </w:r>
            <w:r w:rsidRPr="006E2934">
              <w:rPr>
                <w:lang w:val="en-US"/>
              </w:rPr>
              <w:t>ceramics</w:t>
            </w:r>
          </w:p>
          <w:p w:rsidR="00354956" w:rsidRPr="006E2934" w:rsidRDefault="00354956" w:rsidP="009C632C">
            <w:pPr>
              <w:shd w:val="clear" w:color="auto" w:fill="FFFFFF"/>
              <w:spacing w:after="120"/>
            </w:pPr>
            <w:r w:rsidRPr="006E2934">
              <w:t xml:space="preserve">Керамика ванной комнаты и туалета </w:t>
            </w:r>
          </w:p>
        </w:tc>
      </w:tr>
    </w:tbl>
    <w:p w:rsidR="00354956" w:rsidRDefault="00354956" w:rsidP="00354956">
      <w:pPr>
        <w:shd w:val="clear" w:color="auto" w:fill="FFFFFF"/>
      </w:pPr>
    </w:p>
    <w:p w:rsidR="00354956" w:rsidRDefault="00354956" w:rsidP="00354956">
      <w:pPr>
        <w:shd w:val="clear" w:color="auto" w:fill="FFFFFF"/>
      </w:pPr>
    </w:p>
    <w:p w:rsidR="00354956" w:rsidRDefault="00354956" w:rsidP="00354956">
      <w:pPr>
        <w:shd w:val="clear" w:color="auto" w:fill="FFFFFF"/>
        <w:sectPr w:rsidR="00354956" w:rsidSect="009C632C">
          <w:pgSz w:w="11909" w:h="16834"/>
          <w:pgMar w:top="851" w:right="851" w:bottom="851" w:left="1418" w:header="720" w:footer="720" w:gutter="0"/>
          <w:cols w:space="60"/>
          <w:noEndnote/>
          <w:docGrid w:linePitch="272"/>
        </w:sectPr>
      </w:pPr>
    </w:p>
    <w:p w:rsidR="00354956" w:rsidRPr="00757100" w:rsidRDefault="00354956" w:rsidP="00354956">
      <w:pPr>
        <w:shd w:val="clear" w:color="auto" w:fill="FFFFFF"/>
        <w:rPr>
          <w:b/>
          <w:lang w:val="en-US"/>
        </w:rPr>
      </w:pPr>
      <w:r w:rsidRPr="00757100">
        <w:rPr>
          <w:b/>
          <w:lang w:val="en-US"/>
        </w:rPr>
        <w:lastRenderedPageBreak/>
        <w:t>Table №2</w:t>
      </w:r>
    </w:p>
    <w:p w:rsidR="00354956" w:rsidRPr="00E65EEB" w:rsidRDefault="00354956" w:rsidP="00354956">
      <w:pPr>
        <w:shd w:val="clear" w:color="auto" w:fill="FFFFFF"/>
        <w:rPr>
          <w:b/>
          <w:lang w:val="en-US"/>
        </w:rPr>
      </w:pPr>
      <w:r w:rsidRPr="00E65EEB">
        <w:rPr>
          <w:b/>
          <w:lang w:val="en-US"/>
        </w:rPr>
        <w:t>Таблица №2</w:t>
      </w:r>
    </w:p>
    <w:p w:rsidR="00354956" w:rsidRPr="00354956" w:rsidRDefault="00354956" w:rsidP="00354956">
      <w:pPr>
        <w:shd w:val="clear" w:color="auto" w:fill="FFFFFF"/>
        <w:rPr>
          <w:b/>
          <w:lang w:val="en-US"/>
        </w:rPr>
      </w:pPr>
    </w:p>
    <w:p w:rsidR="00354956" w:rsidRPr="00BB5EC4" w:rsidRDefault="00354956" w:rsidP="00354956">
      <w:pPr>
        <w:shd w:val="clear" w:color="auto" w:fill="FFFFFF"/>
        <w:rPr>
          <w:lang w:val="en-US"/>
        </w:rPr>
      </w:pPr>
      <w:r w:rsidRPr="00BB5EC4">
        <w:rPr>
          <w:lang w:val="en-US"/>
        </w:rPr>
        <w:t>List of household utensils required for houses maintenance regardless of their type</w:t>
      </w:r>
    </w:p>
    <w:p w:rsidR="00354956" w:rsidRPr="00354956" w:rsidRDefault="00901163" w:rsidP="00354956">
      <w:pPr>
        <w:shd w:val="clear" w:color="auto" w:fill="FFFFFF"/>
      </w:pPr>
      <w:r w:rsidRPr="00901163">
        <w:t>Перечень предметов домашнего обихода, необходимых для обеспечения домиков в зависимости от типа домика</w:t>
      </w:r>
    </w:p>
    <w:p w:rsidR="00354956" w:rsidRPr="00107B3F" w:rsidRDefault="00354956" w:rsidP="00354956">
      <w:pPr>
        <w:spacing w:after="288" w:line="1" w:lineRule="exact"/>
        <w:rPr>
          <w:sz w:val="2"/>
          <w:szCs w:val="2"/>
        </w:rPr>
      </w:pPr>
    </w:p>
    <w:tbl>
      <w:tblPr>
        <w:tblW w:w="0" w:type="auto"/>
        <w:tblInd w:w="40" w:type="dxa"/>
        <w:tblCellMar>
          <w:left w:w="40" w:type="dxa"/>
          <w:right w:w="40" w:type="dxa"/>
        </w:tblCellMar>
        <w:tblLook w:val="0000"/>
      </w:tblPr>
      <w:tblGrid>
        <w:gridCol w:w="2389"/>
        <w:gridCol w:w="5044"/>
        <w:gridCol w:w="86"/>
        <w:gridCol w:w="2330"/>
        <w:gridCol w:w="5044"/>
      </w:tblGrid>
      <w:tr w:rsidR="00354956" w:rsidRPr="00BB5EC4" w:rsidTr="009C632C">
        <w:trPr>
          <w:trHeight w:val="20"/>
        </w:trPr>
        <w:tc>
          <w:tcPr>
            <w:tcW w:w="0" w:type="auto"/>
            <w:gridSpan w:val="2"/>
            <w:tcBorders>
              <w:top w:val="single" w:sz="6" w:space="0" w:color="auto"/>
              <w:left w:val="single" w:sz="6" w:space="0" w:color="auto"/>
              <w:bottom w:val="single" w:sz="6" w:space="0" w:color="auto"/>
              <w:right w:val="single" w:sz="4" w:space="0" w:color="auto"/>
            </w:tcBorders>
            <w:shd w:val="clear" w:color="auto" w:fill="FFFFFF"/>
            <w:vAlign w:val="center"/>
          </w:tcPr>
          <w:p w:rsidR="00354956" w:rsidRPr="00BB5EC4" w:rsidRDefault="00354956" w:rsidP="009C632C">
            <w:pPr>
              <w:shd w:val="clear" w:color="auto" w:fill="FFFFFF"/>
              <w:jc w:val="center"/>
              <w:rPr>
                <w:b/>
                <w:bCs/>
                <w:lang w:val="en-US"/>
              </w:rPr>
            </w:pPr>
            <w:r w:rsidRPr="00BB5EC4">
              <w:rPr>
                <w:b/>
                <w:bCs/>
                <w:lang w:val="en-US"/>
              </w:rPr>
              <w:t xml:space="preserve">Houses for families or group of specialists </w:t>
            </w:r>
          </w:p>
          <w:p w:rsidR="00354956" w:rsidRPr="00BB5EC4" w:rsidRDefault="00354956" w:rsidP="009C632C">
            <w:pPr>
              <w:shd w:val="clear" w:color="auto" w:fill="FFFFFF"/>
              <w:jc w:val="center"/>
              <w:rPr>
                <w:b/>
                <w:bCs/>
              </w:rPr>
            </w:pPr>
            <w:r w:rsidRPr="00BB5EC4">
              <w:rPr>
                <w:b/>
                <w:bCs/>
              </w:rPr>
              <w:t>Домики для проживания семьи или группы специалистов</w:t>
            </w:r>
          </w:p>
        </w:tc>
        <w:tc>
          <w:tcPr>
            <w:tcW w:w="0" w:type="auto"/>
            <w:tcBorders>
              <w:left w:val="single" w:sz="4" w:space="0" w:color="auto"/>
              <w:right w:val="single" w:sz="4" w:space="0" w:color="auto"/>
            </w:tcBorders>
            <w:shd w:val="clear" w:color="auto" w:fill="FFFFFF"/>
          </w:tcPr>
          <w:p w:rsidR="00354956" w:rsidRPr="00BB5EC4" w:rsidRDefault="00354956" w:rsidP="009C632C">
            <w:pPr>
              <w:shd w:val="clear" w:color="auto" w:fill="FFFFFF"/>
            </w:pPr>
          </w:p>
        </w:tc>
        <w:tc>
          <w:tcPr>
            <w:tcW w:w="0" w:type="auto"/>
            <w:gridSpan w:val="2"/>
            <w:tcBorders>
              <w:top w:val="single" w:sz="6" w:space="0" w:color="auto"/>
              <w:left w:val="single" w:sz="4" w:space="0" w:color="auto"/>
              <w:bottom w:val="single" w:sz="6" w:space="0" w:color="auto"/>
              <w:right w:val="single" w:sz="6" w:space="0" w:color="auto"/>
            </w:tcBorders>
            <w:shd w:val="clear" w:color="auto" w:fill="FFFFFF"/>
            <w:vAlign w:val="center"/>
          </w:tcPr>
          <w:p w:rsidR="00354956" w:rsidRDefault="00354956" w:rsidP="009C632C">
            <w:pPr>
              <w:shd w:val="clear" w:color="auto" w:fill="FFFFFF"/>
              <w:jc w:val="center"/>
              <w:rPr>
                <w:b/>
                <w:bCs/>
              </w:rPr>
            </w:pPr>
            <w:r>
              <w:rPr>
                <w:b/>
                <w:bCs/>
                <w:sz w:val="28"/>
                <w:szCs w:val="28"/>
                <w:lang w:val="en-US"/>
              </w:rPr>
              <w:t>Single houses</w:t>
            </w:r>
            <w:r w:rsidRPr="00BB5EC4">
              <w:rPr>
                <w:b/>
                <w:bCs/>
              </w:rPr>
              <w:t xml:space="preserve"> </w:t>
            </w:r>
          </w:p>
          <w:p w:rsidR="00354956" w:rsidRPr="00BB5EC4" w:rsidRDefault="00354956" w:rsidP="009C632C">
            <w:pPr>
              <w:shd w:val="clear" w:color="auto" w:fill="FFFFFF"/>
              <w:jc w:val="center"/>
              <w:rPr>
                <w:b/>
                <w:bCs/>
              </w:rPr>
            </w:pPr>
            <w:r w:rsidRPr="00BB5EC4">
              <w:rPr>
                <w:b/>
                <w:bCs/>
              </w:rPr>
              <w:t>Одноместное жилье</w:t>
            </w:r>
          </w:p>
        </w:tc>
      </w:tr>
      <w:tr w:rsidR="00354956" w:rsidRPr="00BB5EC4" w:rsidTr="009C632C">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354956" w:rsidRPr="00BB5EC4" w:rsidRDefault="00354956" w:rsidP="009C632C">
            <w:pPr>
              <w:shd w:val="clear" w:color="auto" w:fill="FFFFFF"/>
              <w:ind w:left="5"/>
              <w:jc w:val="center"/>
              <w:rPr>
                <w:b/>
                <w:bCs/>
                <w:sz w:val="22"/>
                <w:szCs w:val="22"/>
              </w:rPr>
            </w:pPr>
            <w:r w:rsidRPr="00BB5EC4">
              <w:rPr>
                <w:b/>
                <w:bCs/>
                <w:sz w:val="22"/>
                <w:szCs w:val="22"/>
                <w:lang w:val="en-US"/>
              </w:rPr>
              <w:t>Household</w:t>
            </w:r>
            <w:r w:rsidRPr="00BB5EC4">
              <w:rPr>
                <w:b/>
                <w:bCs/>
                <w:sz w:val="22"/>
                <w:szCs w:val="22"/>
              </w:rPr>
              <w:t xml:space="preserve"> </w:t>
            </w:r>
            <w:r w:rsidRPr="00BB5EC4">
              <w:rPr>
                <w:b/>
                <w:bCs/>
                <w:sz w:val="22"/>
                <w:szCs w:val="22"/>
                <w:lang w:val="en-US"/>
              </w:rPr>
              <w:t>utensils</w:t>
            </w:r>
            <w:r w:rsidRPr="00BB5EC4">
              <w:rPr>
                <w:b/>
                <w:bCs/>
                <w:sz w:val="22"/>
                <w:szCs w:val="22"/>
              </w:rPr>
              <w:t xml:space="preserve"> </w:t>
            </w:r>
          </w:p>
          <w:p w:rsidR="00354956" w:rsidRPr="00BB5EC4" w:rsidRDefault="00354956" w:rsidP="009C632C">
            <w:pPr>
              <w:shd w:val="clear" w:color="auto" w:fill="FFFFFF"/>
              <w:ind w:left="5"/>
              <w:jc w:val="center"/>
              <w:rPr>
                <w:b/>
                <w:bCs/>
                <w:sz w:val="22"/>
                <w:szCs w:val="22"/>
              </w:rPr>
            </w:pPr>
            <w:r w:rsidRPr="00BB5EC4">
              <w:rPr>
                <w:b/>
                <w:bCs/>
                <w:sz w:val="22"/>
                <w:szCs w:val="22"/>
              </w:rPr>
              <w:t>Предметы домашнего</w:t>
            </w:r>
            <w:r w:rsidRPr="00BB5EC4">
              <w:rPr>
                <w:b/>
                <w:bCs/>
                <w:sz w:val="22"/>
                <w:szCs w:val="22"/>
              </w:rPr>
              <w:br/>
              <w:t>обихода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354956" w:rsidRPr="00BB5EC4" w:rsidRDefault="00354956" w:rsidP="009C632C">
            <w:pPr>
              <w:shd w:val="clear" w:color="auto" w:fill="FFFFFF"/>
              <w:jc w:val="center"/>
              <w:rPr>
                <w:b/>
                <w:bCs/>
                <w:sz w:val="22"/>
                <w:szCs w:val="22"/>
              </w:rPr>
            </w:pPr>
            <w:r w:rsidRPr="00BB5EC4">
              <w:rPr>
                <w:b/>
                <w:bCs/>
                <w:sz w:val="22"/>
                <w:szCs w:val="22"/>
                <w:lang w:val="en-US"/>
              </w:rPr>
              <w:t>Specification</w:t>
            </w:r>
            <w:r w:rsidRPr="00BB5EC4">
              <w:rPr>
                <w:b/>
                <w:bCs/>
                <w:sz w:val="22"/>
                <w:szCs w:val="22"/>
              </w:rPr>
              <w:t xml:space="preserve"> </w:t>
            </w:r>
          </w:p>
          <w:p w:rsidR="00354956" w:rsidRPr="00BB5EC4" w:rsidRDefault="00354956" w:rsidP="009C632C">
            <w:pPr>
              <w:shd w:val="clear" w:color="auto" w:fill="FFFFFF"/>
              <w:jc w:val="center"/>
              <w:rPr>
                <w:b/>
                <w:bCs/>
                <w:sz w:val="22"/>
                <w:szCs w:val="22"/>
                <w:lang w:val="en-US"/>
              </w:rPr>
            </w:pPr>
            <w:r w:rsidRPr="00BB5EC4">
              <w:rPr>
                <w:b/>
                <w:bCs/>
                <w:sz w:val="22"/>
                <w:szCs w:val="22"/>
              </w:rPr>
              <w:t>Характеристика</w:t>
            </w:r>
          </w:p>
        </w:tc>
        <w:tc>
          <w:tcPr>
            <w:tcW w:w="0" w:type="auto"/>
            <w:tcBorders>
              <w:left w:val="single" w:sz="6" w:space="0" w:color="auto"/>
              <w:bottom w:val="nil"/>
              <w:right w:val="single" w:sz="6" w:space="0" w:color="auto"/>
            </w:tcBorders>
            <w:shd w:val="clear" w:color="auto" w:fill="FFFFFF"/>
          </w:tcPr>
          <w:p w:rsidR="00354956" w:rsidRPr="00BB5EC4" w:rsidRDefault="00354956" w:rsidP="009C632C">
            <w:pPr>
              <w:shd w:val="clear" w:color="auto" w:fill="FFFFFF"/>
              <w:rPr>
                <w:sz w:val="22"/>
                <w:szCs w:val="22"/>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354956" w:rsidRPr="00BB5EC4" w:rsidRDefault="00354956" w:rsidP="009C632C">
            <w:pPr>
              <w:shd w:val="clear" w:color="auto" w:fill="FFFFFF"/>
              <w:ind w:left="5"/>
              <w:jc w:val="center"/>
              <w:rPr>
                <w:b/>
                <w:bCs/>
                <w:sz w:val="22"/>
                <w:szCs w:val="22"/>
              </w:rPr>
            </w:pPr>
            <w:r w:rsidRPr="00BB5EC4">
              <w:rPr>
                <w:b/>
                <w:bCs/>
                <w:sz w:val="22"/>
                <w:szCs w:val="22"/>
                <w:lang w:val="en-US"/>
              </w:rPr>
              <w:t>Household</w:t>
            </w:r>
            <w:r w:rsidRPr="00BB5EC4">
              <w:rPr>
                <w:b/>
                <w:bCs/>
                <w:sz w:val="22"/>
                <w:szCs w:val="22"/>
              </w:rPr>
              <w:t xml:space="preserve"> </w:t>
            </w:r>
            <w:r w:rsidRPr="00BB5EC4">
              <w:rPr>
                <w:b/>
                <w:bCs/>
                <w:sz w:val="22"/>
                <w:szCs w:val="22"/>
                <w:lang w:val="en-US"/>
              </w:rPr>
              <w:t>utensils</w:t>
            </w:r>
            <w:r w:rsidRPr="00BB5EC4">
              <w:rPr>
                <w:b/>
                <w:bCs/>
                <w:sz w:val="22"/>
                <w:szCs w:val="22"/>
              </w:rPr>
              <w:t xml:space="preserve"> </w:t>
            </w:r>
          </w:p>
          <w:p w:rsidR="00354956" w:rsidRPr="00BB5EC4" w:rsidRDefault="00354956" w:rsidP="009C632C">
            <w:pPr>
              <w:shd w:val="clear" w:color="auto" w:fill="FFFFFF"/>
              <w:ind w:left="5"/>
              <w:jc w:val="center"/>
              <w:rPr>
                <w:b/>
                <w:bCs/>
                <w:sz w:val="22"/>
                <w:szCs w:val="22"/>
              </w:rPr>
            </w:pPr>
            <w:r w:rsidRPr="00BB5EC4">
              <w:rPr>
                <w:b/>
                <w:bCs/>
                <w:sz w:val="22"/>
                <w:szCs w:val="22"/>
              </w:rPr>
              <w:t>Предметы домашнего</w:t>
            </w:r>
            <w:r w:rsidRPr="00BB5EC4">
              <w:rPr>
                <w:b/>
                <w:bCs/>
                <w:sz w:val="22"/>
                <w:szCs w:val="22"/>
              </w:rPr>
              <w:br/>
              <w:t>обихода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354956" w:rsidRPr="00BB5EC4" w:rsidRDefault="00354956" w:rsidP="009C632C">
            <w:pPr>
              <w:shd w:val="clear" w:color="auto" w:fill="FFFFFF"/>
              <w:jc w:val="center"/>
              <w:rPr>
                <w:b/>
                <w:bCs/>
                <w:sz w:val="22"/>
                <w:szCs w:val="22"/>
              </w:rPr>
            </w:pPr>
            <w:r w:rsidRPr="00BB5EC4">
              <w:rPr>
                <w:b/>
                <w:bCs/>
                <w:sz w:val="22"/>
                <w:szCs w:val="22"/>
                <w:lang w:val="en-US"/>
              </w:rPr>
              <w:t>Specification</w:t>
            </w:r>
            <w:r w:rsidRPr="00BB5EC4">
              <w:rPr>
                <w:b/>
                <w:bCs/>
                <w:sz w:val="22"/>
                <w:szCs w:val="22"/>
              </w:rPr>
              <w:t xml:space="preserve"> </w:t>
            </w:r>
          </w:p>
          <w:p w:rsidR="00354956" w:rsidRPr="00BB5EC4" w:rsidRDefault="00354956" w:rsidP="009C632C">
            <w:pPr>
              <w:shd w:val="clear" w:color="auto" w:fill="FFFFFF"/>
              <w:jc w:val="center"/>
              <w:rPr>
                <w:b/>
                <w:bCs/>
                <w:sz w:val="22"/>
                <w:szCs w:val="22"/>
                <w:lang w:val="en-US"/>
              </w:rPr>
            </w:pPr>
            <w:r w:rsidRPr="00BB5EC4">
              <w:rPr>
                <w:b/>
                <w:bCs/>
                <w:sz w:val="22"/>
                <w:szCs w:val="22"/>
              </w:rPr>
              <w:t>Характеристика</w:t>
            </w: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491E11" w:rsidRDefault="00354956" w:rsidP="009C632C">
            <w:pPr>
              <w:shd w:val="clear" w:color="auto" w:fill="FFFFFF"/>
              <w:spacing w:before="60"/>
              <w:ind w:left="57"/>
              <w:rPr>
                <w:sz w:val="22"/>
                <w:szCs w:val="22"/>
                <w:lang w:val="en-US"/>
              </w:rPr>
            </w:pPr>
            <w:r w:rsidRPr="00491E11">
              <w:rPr>
                <w:sz w:val="22"/>
                <w:szCs w:val="22"/>
                <w:lang w:val="en-US"/>
              </w:rPr>
              <w:t>Air conditioner</w:t>
            </w:r>
          </w:p>
          <w:p w:rsidR="00354956" w:rsidRPr="00491E11" w:rsidRDefault="00354956" w:rsidP="009C632C">
            <w:pPr>
              <w:shd w:val="clear" w:color="auto" w:fill="FFFFFF"/>
              <w:spacing w:before="60"/>
              <w:ind w:left="57"/>
              <w:rPr>
                <w:sz w:val="22"/>
                <w:szCs w:val="22"/>
                <w:lang w:val="en-US"/>
              </w:rPr>
            </w:pPr>
            <w:r w:rsidRPr="00106774">
              <w:rPr>
                <w:sz w:val="22"/>
                <w:szCs w:val="22"/>
                <w:lang w:val="en-US"/>
              </w:rPr>
              <w:t>Кондиционер воздуха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491E11" w:rsidRDefault="00354956" w:rsidP="009C632C">
            <w:pPr>
              <w:shd w:val="clear" w:color="auto" w:fill="FFFFFF"/>
              <w:spacing w:before="60"/>
              <w:ind w:left="57"/>
              <w:rPr>
                <w:sz w:val="22"/>
                <w:szCs w:val="22"/>
                <w:lang w:val="en-US"/>
              </w:rPr>
            </w:pPr>
            <w:r w:rsidRPr="00491E11">
              <w:rPr>
                <w:sz w:val="22"/>
                <w:szCs w:val="22"/>
                <w:lang w:val="en-US"/>
              </w:rPr>
              <w:t xml:space="preserve">Air conditioners available at houses shall be used after maintenance, and in case of defect, they shall be replaced by the Principal. </w:t>
            </w:r>
          </w:p>
          <w:p w:rsidR="00354956" w:rsidRPr="00491E11" w:rsidRDefault="00354956" w:rsidP="009C632C">
            <w:pPr>
              <w:shd w:val="clear" w:color="auto" w:fill="FFFFFF"/>
              <w:spacing w:before="60"/>
              <w:ind w:left="57"/>
              <w:rPr>
                <w:sz w:val="22"/>
                <w:szCs w:val="22"/>
                <w:lang w:val="en-US"/>
              </w:rPr>
            </w:pPr>
            <w:r w:rsidRPr="00491E11">
              <w:rPr>
                <w:sz w:val="22"/>
                <w:szCs w:val="22"/>
                <w:lang w:val="en-US"/>
              </w:rPr>
              <w:t xml:space="preserve">Split-systems shall be installed </w:t>
            </w:r>
            <w:r>
              <w:rPr>
                <w:sz w:val="22"/>
                <w:szCs w:val="22"/>
                <w:lang w:val="en-US"/>
              </w:rPr>
              <w:t xml:space="preserve">for chief managers of operation personnel </w:t>
            </w:r>
            <w:r w:rsidRPr="00491E11">
              <w:rPr>
                <w:sz w:val="22"/>
                <w:szCs w:val="22"/>
                <w:lang w:val="en-US"/>
              </w:rPr>
              <w:t xml:space="preserve">upon the Contractor’s proposal and the Principal’s agreement. </w:t>
            </w:r>
          </w:p>
          <w:p w:rsidR="00354956" w:rsidRPr="00354956" w:rsidRDefault="00901163" w:rsidP="009C632C">
            <w:pPr>
              <w:shd w:val="clear" w:color="auto" w:fill="FFFFFF"/>
              <w:spacing w:before="60"/>
              <w:ind w:left="57"/>
              <w:rPr>
                <w:sz w:val="22"/>
                <w:szCs w:val="22"/>
              </w:rPr>
            </w:pPr>
            <w:r w:rsidRPr="00901163">
              <w:rPr>
                <w:sz w:val="22"/>
                <w:szCs w:val="22"/>
              </w:rPr>
              <w:t>Следует использовать кондиционеры воздуха, имеющиеся в домиках, после их обслуживания, а в случае их дефектности, Заказчик заменит их.</w:t>
            </w:r>
          </w:p>
          <w:p w:rsidR="00354956" w:rsidRPr="00354956" w:rsidRDefault="00901163" w:rsidP="009C632C">
            <w:pPr>
              <w:shd w:val="clear" w:color="auto" w:fill="FFFFFF"/>
              <w:spacing w:before="60"/>
              <w:ind w:left="57"/>
              <w:rPr>
                <w:sz w:val="22"/>
                <w:szCs w:val="22"/>
              </w:rPr>
            </w:pPr>
            <w:r w:rsidRPr="00901163">
              <w:rPr>
                <w:sz w:val="22"/>
                <w:szCs w:val="22"/>
              </w:rPr>
              <w:t>По предложению Подрядчика и согласованию Заказчика устанавливаются сплит системы для главного руководства эксплуатационного персонала.</w:t>
            </w: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491E11" w:rsidRDefault="00354956" w:rsidP="009C632C">
            <w:pPr>
              <w:shd w:val="clear" w:color="auto" w:fill="FFFFFF"/>
              <w:spacing w:before="60"/>
              <w:ind w:left="57"/>
              <w:rPr>
                <w:sz w:val="22"/>
                <w:szCs w:val="22"/>
                <w:lang w:val="en-US"/>
              </w:rPr>
            </w:pPr>
            <w:r w:rsidRPr="00491E11">
              <w:rPr>
                <w:sz w:val="22"/>
                <w:szCs w:val="22"/>
                <w:lang w:val="en-US"/>
              </w:rPr>
              <w:t>Air conditioner</w:t>
            </w:r>
          </w:p>
          <w:p w:rsidR="00354956" w:rsidRPr="00491E11" w:rsidRDefault="00354956" w:rsidP="009C632C">
            <w:pPr>
              <w:shd w:val="clear" w:color="auto" w:fill="FFFFFF"/>
              <w:spacing w:before="60"/>
              <w:ind w:left="57"/>
              <w:rPr>
                <w:sz w:val="22"/>
                <w:szCs w:val="22"/>
                <w:lang w:val="en-US"/>
              </w:rPr>
            </w:pPr>
            <w:r w:rsidRPr="00106774">
              <w:rPr>
                <w:sz w:val="22"/>
                <w:szCs w:val="22"/>
                <w:lang w:val="en-US"/>
              </w:rPr>
              <w:t>Кондиционер воздуха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491E11" w:rsidRDefault="00354956" w:rsidP="009C632C">
            <w:pPr>
              <w:shd w:val="clear" w:color="auto" w:fill="FFFFFF"/>
              <w:spacing w:before="60"/>
              <w:ind w:left="57"/>
              <w:rPr>
                <w:sz w:val="22"/>
                <w:szCs w:val="22"/>
                <w:lang w:val="en-US"/>
              </w:rPr>
            </w:pPr>
            <w:r w:rsidRPr="00491E11">
              <w:rPr>
                <w:sz w:val="22"/>
                <w:szCs w:val="22"/>
                <w:lang w:val="en-US"/>
              </w:rPr>
              <w:t xml:space="preserve">Air conditioners available at houses shall be used after maintenance, and in case of defect, they shall be replaced by the Principal. </w:t>
            </w:r>
          </w:p>
          <w:p w:rsidR="00354956" w:rsidRPr="00491E11" w:rsidRDefault="00354956" w:rsidP="009C632C">
            <w:pPr>
              <w:shd w:val="clear" w:color="auto" w:fill="FFFFFF"/>
              <w:spacing w:before="60"/>
              <w:ind w:left="57"/>
              <w:rPr>
                <w:sz w:val="22"/>
                <w:szCs w:val="22"/>
                <w:lang w:val="en-US"/>
              </w:rPr>
            </w:pPr>
            <w:r w:rsidRPr="00491E11">
              <w:rPr>
                <w:sz w:val="22"/>
                <w:szCs w:val="22"/>
                <w:lang w:val="en-US"/>
              </w:rPr>
              <w:t xml:space="preserve">Split-systems shall be installed </w:t>
            </w:r>
            <w:r>
              <w:rPr>
                <w:sz w:val="22"/>
                <w:szCs w:val="22"/>
                <w:lang w:val="en-US"/>
              </w:rPr>
              <w:t>for chief managers of operation personnel</w:t>
            </w:r>
            <w:r w:rsidRPr="00491E11">
              <w:rPr>
                <w:sz w:val="22"/>
                <w:szCs w:val="22"/>
                <w:lang w:val="en-US"/>
              </w:rPr>
              <w:t xml:space="preserve"> upon the Contractor’s proposal and the Principal’s agreement. </w:t>
            </w:r>
          </w:p>
          <w:p w:rsidR="00354956" w:rsidRPr="00354956" w:rsidRDefault="00901163" w:rsidP="009C632C">
            <w:pPr>
              <w:shd w:val="clear" w:color="auto" w:fill="FFFFFF"/>
              <w:spacing w:before="60"/>
              <w:ind w:left="57"/>
              <w:rPr>
                <w:sz w:val="22"/>
                <w:szCs w:val="22"/>
              </w:rPr>
            </w:pPr>
            <w:r w:rsidRPr="00901163">
              <w:rPr>
                <w:sz w:val="22"/>
                <w:szCs w:val="22"/>
              </w:rPr>
              <w:t>Следует использовать кондиционеры воздуха, имеющиеся в домиках, после их обслуживания, а в случае их дефектности, Заказчик заменит их.</w:t>
            </w:r>
          </w:p>
          <w:p w:rsidR="00354956" w:rsidRPr="00354956" w:rsidRDefault="00901163" w:rsidP="009C632C">
            <w:pPr>
              <w:shd w:val="clear" w:color="auto" w:fill="FFFFFF"/>
              <w:spacing w:before="60"/>
              <w:ind w:left="57"/>
              <w:rPr>
                <w:sz w:val="22"/>
                <w:szCs w:val="22"/>
              </w:rPr>
            </w:pPr>
            <w:r w:rsidRPr="00901163">
              <w:rPr>
                <w:sz w:val="22"/>
                <w:szCs w:val="22"/>
              </w:rPr>
              <w:t>По предложению Подрядчика и согласованию Заказчика устанавливаются сплит системы для главного руководства эксплуатационного персонала.</w:t>
            </w: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Refrigerator</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Холодильник</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sidRPr="009B0246">
              <w:rPr>
                <w:sz w:val="22"/>
                <w:szCs w:val="22"/>
                <w:lang w:val="en-US"/>
              </w:rPr>
              <w:t>Iranian</w:t>
            </w:r>
            <w:r w:rsidR="00901163" w:rsidRPr="00901163">
              <w:rPr>
                <w:sz w:val="22"/>
                <w:szCs w:val="22"/>
              </w:rPr>
              <w:t xml:space="preserve"> </w:t>
            </w:r>
            <w:r w:rsidRPr="009B0246">
              <w:rPr>
                <w:sz w:val="22"/>
                <w:szCs w:val="22"/>
                <w:lang w:val="en-US"/>
              </w:rPr>
              <w:t>type</w:t>
            </w:r>
            <w:r w:rsidR="00901163" w:rsidRPr="00901163">
              <w:rPr>
                <w:sz w:val="22"/>
                <w:szCs w:val="22"/>
              </w:rPr>
              <w:t xml:space="preserve"> 10'</w:t>
            </w:r>
          </w:p>
          <w:p w:rsidR="00354956" w:rsidRPr="00354956" w:rsidRDefault="00901163" w:rsidP="009C632C">
            <w:pPr>
              <w:shd w:val="clear" w:color="auto" w:fill="FFFFFF"/>
              <w:spacing w:before="60"/>
              <w:ind w:left="57"/>
              <w:rPr>
                <w:sz w:val="22"/>
                <w:szCs w:val="22"/>
              </w:rPr>
            </w:pPr>
            <w:r w:rsidRPr="00901163">
              <w:rPr>
                <w:sz w:val="22"/>
                <w:szCs w:val="22"/>
              </w:rPr>
              <w:t>Иранского типа 10'</w:t>
            </w: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Refrigerator</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Холодильник</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sidRPr="009B0246">
              <w:rPr>
                <w:sz w:val="22"/>
                <w:szCs w:val="22"/>
                <w:lang w:val="en-US"/>
              </w:rPr>
              <w:t>Iranian</w:t>
            </w:r>
            <w:r w:rsidR="00901163" w:rsidRPr="00901163">
              <w:rPr>
                <w:sz w:val="22"/>
                <w:szCs w:val="22"/>
              </w:rPr>
              <w:t xml:space="preserve"> </w:t>
            </w:r>
            <w:r w:rsidRPr="009B0246">
              <w:rPr>
                <w:sz w:val="22"/>
                <w:szCs w:val="22"/>
                <w:lang w:val="en-US"/>
              </w:rPr>
              <w:t>type</w:t>
            </w:r>
            <w:r w:rsidR="00901163" w:rsidRPr="00901163">
              <w:rPr>
                <w:sz w:val="22"/>
                <w:szCs w:val="22"/>
              </w:rPr>
              <w:t xml:space="preserve"> 10'</w:t>
            </w:r>
          </w:p>
          <w:p w:rsidR="00354956" w:rsidRPr="00354956" w:rsidRDefault="00901163" w:rsidP="009C632C">
            <w:pPr>
              <w:shd w:val="clear" w:color="auto" w:fill="FFFFFF"/>
              <w:spacing w:before="60"/>
              <w:ind w:left="57"/>
              <w:rPr>
                <w:sz w:val="22"/>
                <w:szCs w:val="22"/>
              </w:rPr>
            </w:pPr>
            <w:r w:rsidRPr="00901163">
              <w:rPr>
                <w:sz w:val="22"/>
                <w:szCs w:val="22"/>
              </w:rPr>
              <w:t>Иранского типа 10'</w:t>
            </w: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sidRPr="009B0246">
              <w:rPr>
                <w:sz w:val="22"/>
                <w:szCs w:val="22"/>
                <w:lang w:val="en-US"/>
              </w:rPr>
              <w:t>TV</w:t>
            </w:r>
            <w:r w:rsidR="00901163" w:rsidRPr="00901163">
              <w:rPr>
                <w:sz w:val="22"/>
                <w:szCs w:val="22"/>
              </w:rPr>
              <w:t xml:space="preserve"> </w:t>
            </w:r>
            <w:r w:rsidRPr="009B0246">
              <w:rPr>
                <w:sz w:val="22"/>
                <w:szCs w:val="22"/>
                <w:lang w:val="en-US"/>
              </w:rPr>
              <w:t>Set</w:t>
            </w:r>
            <w:r w:rsidR="00901163" w:rsidRPr="00901163">
              <w:rPr>
                <w:sz w:val="22"/>
                <w:szCs w:val="22"/>
              </w:rPr>
              <w:t xml:space="preserve">, </w:t>
            </w:r>
            <w:r w:rsidRPr="009B0246">
              <w:rPr>
                <w:sz w:val="22"/>
                <w:szCs w:val="22"/>
                <w:lang w:val="en-US"/>
              </w:rPr>
              <w:t>TV</w:t>
            </w:r>
            <w:r w:rsidR="00901163" w:rsidRPr="00901163">
              <w:rPr>
                <w:sz w:val="22"/>
                <w:szCs w:val="22"/>
              </w:rPr>
              <w:t xml:space="preserve"> </w:t>
            </w:r>
            <w:r w:rsidRPr="009B0246">
              <w:rPr>
                <w:sz w:val="22"/>
                <w:szCs w:val="22"/>
                <w:lang w:val="en-US"/>
              </w:rPr>
              <w:t>table</w:t>
            </w:r>
          </w:p>
          <w:p w:rsidR="00354956" w:rsidRPr="00354956" w:rsidRDefault="00901163" w:rsidP="009C632C">
            <w:pPr>
              <w:shd w:val="clear" w:color="auto" w:fill="FFFFFF"/>
              <w:spacing w:before="60"/>
              <w:ind w:left="57"/>
              <w:rPr>
                <w:sz w:val="22"/>
                <w:szCs w:val="22"/>
              </w:rPr>
            </w:pPr>
            <w:r w:rsidRPr="00901163">
              <w:rPr>
                <w:sz w:val="22"/>
                <w:szCs w:val="22"/>
              </w:rPr>
              <w:t>Телевизор, столик под ТВ</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sidRPr="009B0246">
              <w:rPr>
                <w:sz w:val="22"/>
                <w:szCs w:val="22"/>
                <w:lang w:val="en-US"/>
              </w:rPr>
              <w:t>TV</w:t>
            </w:r>
            <w:r w:rsidR="00901163" w:rsidRPr="00901163">
              <w:rPr>
                <w:sz w:val="22"/>
                <w:szCs w:val="22"/>
              </w:rPr>
              <w:t xml:space="preserve"> </w:t>
            </w:r>
            <w:r w:rsidRPr="009B0246">
              <w:rPr>
                <w:sz w:val="22"/>
                <w:szCs w:val="22"/>
                <w:lang w:val="en-US"/>
              </w:rPr>
              <w:t>Set</w:t>
            </w:r>
            <w:r w:rsidR="00901163" w:rsidRPr="00901163">
              <w:rPr>
                <w:sz w:val="22"/>
                <w:szCs w:val="22"/>
              </w:rPr>
              <w:t xml:space="preserve">, </w:t>
            </w:r>
            <w:r w:rsidRPr="009B0246">
              <w:rPr>
                <w:sz w:val="22"/>
                <w:szCs w:val="22"/>
                <w:lang w:val="en-US"/>
              </w:rPr>
              <w:t>TV</w:t>
            </w:r>
            <w:r w:rsidR="00901163" w:rsidRPr="00901163">
              <w:rPr>
                <w:sz w:val="22"/>
                <w:szCs w:val="22"/>
              </w:rPr>
              <w:t xml:space="preserve"> </w:t>
            </w:r>
            <w:r w:rsidRPr="009B0246">
              <w:rPr>
                <w:sz w:val="22"/>
                <w:szCs w:val="22"/>
                <w:lang w:val="en-US"/>
              </w:rPr>
              <w:t>table</w:t>
            </w:r>
          </w:p>
          <w:p w:rsidR="00354956" w:rsidRPr="00354956" w:rsidRDefault="00901163" w:rsidP="009C632C">
            <w:pPr>
              <w:shd w:val="clear" w:color="auto" w:fill="FFFFFF"/>
              <w:spacing w:before="60"/>
              <w:ind w:left="57"/>
              <w:rPr>
                <w:sz w:val="22"/>
                <w:szCs w:val="22"/>
              </w:rPr>
            </w:pPr>
            <w:r w:rsidRPr="00901163">
              <w:rPr>
                <w:sz w:val="22"/>
                <w:szCs w:val="22"/>
              </w:rPr>
              <w:t>Телевизор, столик под ТВ</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r w:rsidRPr="009B0246">
              <w:rPr>
                <w:sz w:val="22"/>
                <w:szCs w:val="22"/>
                <w:lang w:val="en-US"/>
              </w:rPr>
              <w:t>Bed</w:t>
            </w:r>
            <w:r w:rsidRPr="00F13069">
              <w:rPr>
                <w:sz w:val="22"/>
                <w:szCs w:val="22"/>
              </w:rPr>
              <w:t xml:space="preserve">, </w:t>
            </w:r>
            <w:r w:rsidRPr="009B0246">
              <w:rPr>
                <w:sz w:val="22"/>
                <w:szCs w:val="22"/>
                <w:lang w:val="en-US"/>
              </w:rPr>
              <w:t>bed</w:t>
            </w:r>
            <w:r w:rsidRPr="00F13069">
              <w:rPr>
                <w:sz w:val="22"/>
                <w:szCs w:val="22"/>
              </w:rPr>
              <w:t xml:space="preserve"> </w:t>
            </w:r>
            <w:r w:rsidRPr="009B0246">
              <w:rPr>
                <w:sz w:val="22"/>
                <w:szCs w:val="22"/>
                <w:lang w:val="en-US"/>
              </w:rPr>
              <w:t>spread</w:t>
            </w:r>
            <w:r w:rsidRPr="00F13069">
              <w:rPr>
                <w:sz w:val="22"/>
                <w:szCs w:val="22"/>
              </w:rPr>
              <w:t xml:space="preserve"> </w:t>
            </w:r>
            <w:r w:rsidRPr="009B0246">
              <w:rPr>
                <w:sz w:val="22"/>
                <w:szCs w:val="22"/>
                <w:lang w:val="en-US"/>
              </w:rPr>
              <w:t>and</w:t>
            </w:r>
            <w:r w:rsidRPr="00F13069">
              <w:rPr>
                <w:sz w:val="22"/>
                <w:szCs w:val="22"/>
              </w:rPr>
              <w:t xml:space="preserve"> </w:t>
            </w:r>
            <w:r w:rsidRPr="009B0246">
              <w:rPr>
                <w:sz w:val="22"/>
                <w:szCs w:val="22"/>
                <w:lang w:val="en-US"/>
              </w:rPr>
              <w:t>pillow</w:t>
            </w:r>
          </w:p>
          <w:p w:rsidR="00354956" w:rsidRPr="00F13069" w:rsidRDefault="00354956" w:rsidP="009C632C">
            <w:pPr>
              <w:shd w:val="clear" w:color="auto" w:fill="FFFFFF"/>
              <w:spacing w:before="60"/>
              <w:ind w:left="57"/>
              <w:rPr>
                <w:sz w:val="22"/>
                <w:szCs w:val="22"/>
              </w:rPr>
            </w:pPr>
            <w:r w:rsidRPr="00F13069">
              <w:rPr>
                <w:sz w:val="22"/>
                <w:szCs w:val="22"/>
              </w:rPr>
              <w:t>Кровать</w:t>
            </w:r>
            <w:r>
              <w:rPr>
                <w:sz w:val="22"/>
                <w:szCs w:val="22"/>
              </w:rPr>
              <w:t>,</w:t>
            </w:r>
            <w:r w:rsidRPr="00F13069">
              <w:rPr>
                <w:sz w:val="22"/>
                <w:szCs w:val="22"/>
              </w:rPr>
              <w:t xml:space="preserve"> постельное покрывало и подушка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sidRPr="009B0246">
              <w:rPr>
                <w:sz w:val="22"/>
                <w:szCs w:val="22"/>
                <w:lang w:val="en-US"/>
              </w:rPr>
              <w:t>Metal one, in the number of persons</w:t>
            </w:r>
          </w:p>
          <w:p w:rsidR="00354956" w:rsidRPr="00354956" w:rsidRDefault="00901163" w:rsidP="009C632C">
            <w:pPr>
              <w:shd w:val="clear" w:color="auto" w:fill="FFFFFF"/>
              <w:spacing w:before="60"/>
              <w:ind w:left="57"/>
              <w:rPr>
                <w:sz w:val="22"/>
                <w:szCs w:val="22"/>
              </w:rPr>
            </w:pPr>
            <w:r w:rsidRPr="00901163">
              <w:rPr>
                <w:sz w:val="22"/>
                <w:szCs w:val="22"/>
              </w:rPr>
              <w:t>Металлическая одна, по количеству человек.</w:t>
            </w: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r w:rsidRPr="009B0246">
              <w:rPr>
                <w:sz w:val="22"/>
                <w:szCs w:val="22"/>
                <w:lang w:val="en-US"/>
              </w:rPr>
              <w:t>Bed</w:t>
            </w:r>
            <w:r w:rsidRPr="00F13069">
              <w:rPr>
                <w:sz w:val="22"/>
                <w:szCs w:val="22"/>
              </w:rPr>
              <w:t xml:space="preserve">, </w:t>
            </w:r>
            <w:r w:rsidRPr="009B0246">
              <w:rPr>
                <w:sz w:val="22"/>
                <w:szCs w:val="22"/>
                <w:lang w:val="en-US"/>
              </w:rPr>
              <w:t>bed</w:t>
            </w:r>
            <w:r w:rsidRPr="00F13069">
              <w:rPr>
                <w:sz w:val="22"/>
                <w:szCs w:val="22"/>
              </w:rPr>
              <w:t xml:space="preserve"> </w:t>
            </w:r>
            <w:r w:rsidRPr="009B0246">
              <w:rPr>
                <w:sz w:val="22"/>
                <w:szCs w:val="22"/>
                <w:lang w:val="en-US"/>
              </w:rPr>
              <w:t>spread</w:t>
            </w:r>
            <w:r w:rsidRPr="00F13069">
              <w:rPr>
                <w:sz w:val="22"/>
                <w:szCs w:val="22"/>
              </w:rPr>
              <w:t xml:space="preserve"> </w:t>
            </w:r>
            <w:r w:rsidRPr="009B0246">
              <w:rPr>
                <w:sz w:val="22"/>
                <w:szCs w:val="22"/>
                <w:lang w:val="en-US"/>
              </w:rPr>
              <w:t>and</w:t>
            </w:r>
            <w:r w:rsidRPr="00F13069">
              <w:rPr>
                <w:sz w:val="22"/>
                <w:szCs w:val="22"/>
              </w:rPr>
              <w:t xml:space="preserve"> </w:t>
            </w:r>
            <w:r w:rsidRPr="009B0246">
              <w:rPr>
                <w:sz w:val="22"/>
                <w:szCs w:val="22"/>
                <w:lang w:val="en-US"/>
              </w:rPr>
              <w:t>pillow</w:t>
            </w:r>
          </w:p>
          <w:p w:rsidR="00354956" w:rsidRPr="00F13069" w:rsidRDefault="00354956" w:rsidP="009C632C">
            <w:pPr>
              <w:shd w:val="clear" w:color="auto" w:fill="FFFFFF"/>
              <w:spacing w:before="60"/>
              <w:ind w:left="57"/>
              <w:rPr>
                <w:sz w:val="22"/>
                <w:szCs w:val="22"/>
              </w:rPr>
            </w:pPr>
            <w:r w:rsidRPr="00F13069">
              <w:rPr>
                <w:sz w:val="22"/>
                <w:szCs w:val="22"/>
              </w:rPr>
              <w:t>Кровать</w:t>
            </w:r>
            <w:r>
              <w:rPr>
                <w:sz w:val="22"/>
                <w:szCs w:val="22"/>
              </w:rPr>
              <w:t>,</w:t>
            </w:r>
            <w:r w:rsidRPr="00F13069">
              <w:rPr>
                <w:sz w:val="22"/>
                <w:szCs w:val="22"/>
              </w:rPr>
              <w:t xml:space="preserve"> постельное покрывало и подушка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c>
          <w:tcPr>
            <w:tcW w:w="0" w:type="auto"/>
            <w:tcBorders>
              <w:left w:val="single" w:sz="6" w:space="0" w:color="auto"/>
              <w:bottom w:val="nil"/>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c>
          <w:tcPr>
            <w:tcW w:w="0" w:type="auto"/>
            <w:vMerge/>
            <w:tcBorders>
              <w:left w:val="single" w:sz="6" w:space="0" w:color="auto"/>
              <w:bottom w:val="single" w:sz="6" w:space="0" w:color="auto"/>
              <w:right w:val="single" w:sz="6" w:space="0" w:color="auto"/>
            </w:tcBorders>
            <w:shd w:val="clear" w:color="auto" w:fill="FFFFFF"/>
          </w:tcPr>
          <w:p w:rsidR="00354956" w:rsidRPr="00F13069" w:rsidRDefault="00354956" w:rsidP="009C632C">
            <w:pPr>
              <w:shd w:val="clear" w:color="auto" w:fill="FFFFFF"/>
              <w:spacing w:before="60"/>
              <w:ind w:left="57"/>
              <w:rPr>
                <w:sz w:val="22"/>
                <w:szCs w:val="22"/>
              </w:rPr>
            </w:pPr>
          </w:p>
        </w:tc>
      </w:tr>
      <w:tr w:rsidR="00354956" w:rsidRPr="006C6408"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106774">
              <w:rPr>
                <w:sz w:val="22"/>
                <w:szCs w:val="22"/>
                <w:lang w:val="en-US"/>
              </w:rPr>
              <w:t>Microwave oven</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lastRenderedPageBreak/>
              <w:t>Микроволновая печь</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ind w:left="5"/>
              <w:rPr>
                <w:sz w:val="22"/>
                <w:szCs w:val="22"/>
                <w:lang w:val="en-US"/>
              </w:rPr>
            </w:pPr>
            <w:r w:rsidRPr="009B0246">
              <w:rPr>
                <w:sz w:val="22"/>
                <w:szCs w:val="22"/>
                <w:lang w:val="en-US"/>
              </w:rPr>
              <w:lastRenderedPageBreak/>
              <w:t>Iranian type</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lastRenderedPageBreak/>
              <w:t>Иранского типа</w:t>
            </w: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sidRPr="009B0246">
              <w:rPr>
                <w:sz w:val="22"/>
                <w:szCs w:val="22"/>
                <w:lang w:val="en-US"/>
              </w:rPr>
              <w:t>Iron and ironing board</w:t>
            </w:r>
          </w:p>
          <w:p w:rsidR="00354956" w:rsidRPr="009B0246" w:rsidRDefault="00354956" w:rsidP="009C632C">
            <w:pPr>
              <w:shd w:val="clear" w:color="auto" w:fill="FFFFFF"/>
              <w:spacing w:before="60"/>
              <w:ind w:left="57"/>
              <w:rPr>
                <w:sz w:val="22"/>
                <w:szCs w:val="22"/>
                <w:lang w:val="en-US"/>
              </w:rPr>
            </w:pPr>
            <w:r w:rsidRPr="00106774">
              <w:rPr>
                <w:sz w:val="22"/>
                <w:szCs w:val="22"/>
                <w:lang w:val="en-US"/>
              </w:rPr>
              <w:lastRenderedPageBreak/>
              <w:t>Утюг</w:t>
            </w:r>
            <w:r w:rsidRPr="00F36D9E">
              <w:rPr>
                <w:sz w:val="22"/>
                <w:szCs w:val="22"/>
                <w:lang w:val="en-US"/>
              </w:rPr>
              <w:t xml:space="preserve"> </w:t>
            </w:r>
            <w:r w:rsidRPr="00106774">
              <w:rPr>
                <w:sz w:val="22"/>
                <w:szCs w:val="22"/>
                <w:lang w:val="en-US"/>
              </w:rPr>
              <w:t>и</w:t>
            </w:r>
            <w:r w:rsidRPr="00F36D9E">
              <w:rPr>
                <w:sz w:val="22"/>
                <w:szCs w:val="22"/>
                <w:lang w:val="en-US"/>
              </w:rPr>
              <w:t xml:space="preserve"> </w:t>
            </w:r>
            <w:r w:rsidRPr="00106774">
              <w:rPr>
                <w:sz w:val="22"/>
                <w:szCs w:val="22"/>
                <w:lang w:val="en-US"/>
              </w:rPr>
              <w:t>гладильная</w:t>
            </w:r>
            <w:r w:rsidRPr="00F36D9E">
              <w:rPr>
                <w:sz w:val="22"/>
                <w:szCs w:val="22"/>
                <w:lang w:val="en-US"/>
              </w:rPr>
              <w:t xml:space="preserve"> </w:t>
            </w:r>
            <w:r w:rsidRPr="00106774">
              <w:rPr>
                <w:sz w:val="22"/>
                <w:szCs w:val="22"/>
                <w:lang w:val="en-US"/>
              </w:rPr>
              <w:t xml:space="preserve">доска </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6C6408"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106774">
              <w:rPr>
                <w:sz w:val="22"/>
                <w:szCs w:val="22"/>
                <w:lang w:val="en-US"/>
              </w:rPr>
              <w:lastRenderedPageBreak/>
              <w:t>Electric oven</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Электрическая печь</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sidRPr="009B0246">
              <w:rPr>
                <w:sz w:val="22"/>
                <w:szCs w:val="22"/>
                <w:lang w:val="en-US"/>
              </w:rPr>
              <w:t>Electric oven</w:t>
            </w:r>
          </w:p>
          <w:p w:rsidR="00354956" w:rsidRPr="009B0246" w:rsidRDefault="00354956" w:rsidP="009C632C">
            <w:pPr>
              <w:shd w:val="clear" w:color="auto" w:fill="FFFFFF"/>
              <w:spacing w:before="60"/>
              <w:ind w:left="57"/>
              <w:rPr>
                <w:sz w:val="22"/>
                <w:szCs w:val="22"/>
                <w:lang w:val="en-US"/>
              </w:rPr>
            </w:pPr>
            <w:r w:rsidRPr="00106774">
              <w:rPr>
                <w:sz w:val="22"/>
                <w:szCs w:val="22"/>
                <w:lang w:val="en-US"/>
              </w:rPr>
              <w:t>Электрическая</w:t>
            </w:r>
            <w:r w:rsidRPr="00F36D9E">
              <w:rPr>
                <w:sz w:val="22"/>
                <w:szCs w:val="22"/>
                <w:lang w:val="en-US"/>
              </w:rPr>
              <w:t xml:space="preserve"> </w:t>
            </w:r>
            <w:r w:rsidRPr="00106774">
              <w:rPr>
                <w:sz w:val="22"/>
                <w:szCs w:val="22"/>
                <w:lang w:val="en-US"/>
              </w:rPr>
              <w:t>печь</w:t>
            </w: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Two burners</w:t>
            </w:r>
            <w:r w:rsidRPr="00106774">
              <w:rPr>
                <w:sz w:val="22"/>
                <w:szCs w:val="22"/>
                <w:lang w:val="en-US"/>
              </w:rPr>
              <w:t xml:space="preserve">, </w:t>
            </w:r>
            <w:r>
              <w:rPr>
                <w:sz w:val="22"/>
                <w:szCs w:val="22"/>
                <w:lang w:val="en-US"/>
              </w:rPr>
              <w:t>table-top</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Две конфорки, настольная</w:t>
            </w: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8845BD" w:rsidRDefault="00354956" w:rsidP="009C632C">
            <w:pPr>
              <w:shd w:val="clear" w:color="auto" w:fill="FFFFFF"/>
              <w:spacing w:before="60"/>
              <w:ind w:left="57"/>
              <w:rPr>
                <w:sz w:val="22"/>
                <w:szCs w:val="22"/>
                <w:lang w:val="en-US"/>
              </w:rPr>
            </w:pPr>
            <w:r w:rsidRPr="009B0246">
              <w:rPr>
                <w:sz w:val="22"/>
                <w:szCs w:val="22"/>
                <w:lang w:val="en-US"/>
              </w:rPr>
              <w:t>Iron and ironing board</w:t>
            </w:r>
          </w:p>
          <w:p w:rsidR="00354956" w:rsidRPr="008845BD" w:rsidRDefault="00354956" w:rsidP="009C632C">
            <w:pPr>
              <w:shd w:val="clear" w:color="auto" w:fill="FFFFFF"/>
              <w:spacing w:before="60"/>
              <w:ind w:left="57"/>
              <w:rPr>
                <w:sz w:val="22"/>
                <w:szCs w:val="22"/>
                <w:lang w:val="en-US"/>
              </w:rPr>
            </w:pPr>
            <w:r w:rsidRPr="00106774">
              <w:rPr>
                <w:sz w:val="22"/>
                <w:szCs w:val="22"/>
                <w:lang w:val="en-US"/>
              </w:rPr>
              <w:t>Утюг</w:t>
            </w:r>
            <w:r w:rsidRPr="00F36D9E">
              <w:rPr>
                <w:sz w:val="22"/>
                <w:szCs w:val="22"/>
                <w:lang w:val="en-US"/>
              </w:rPr>
              <w:t xml:space="preserve"> </w:t>
            </w:r>
            <w:r w:rsidRPr="00106774">
              <w:rPr>
                <w:sz w:val="22"/>
                <w:szCs w:val="22"/>
                <w:lang w:val="en-US"/>
              </w:rPr>
              <w:t>и</w:t>
            </w:r>
            <w:r w:rsidRPr="00F36D9E">
              <w:rPr>
                <w:sz w:val="22"/>
                <w:szCs w:val="22"/>
                <w:lang w:val="en-US"/>
              </w:rPr>
              <w:t xml:space="preserve"> </w:t>
            </w:r>
            <w:r w:rsidRPr="00106774">
              <w:rPr>
                <w:sz w:val="22"/>
                <w:szCs w:val="22"/>
                <w:lang w:val="en-US"/>
              </w:rPr>
              <w:t>гладильная</w:t>
            </w:r>
            <w:r w:rsidRPr="00F36D9E">
              <w:rPr>
                <w:sz w:val="22"/>
                <w:szCs w:val="22"/>
                <w:lang w:val="en-US"/>
              </w:rPr>
              <w:t xml:space="preserve"> </w:t>
            </w:r>
            <w:r w:rsidRPr="00106774">
              <w:rPr>
                <w:sz w:val="22"/>
                <w:szCs w:val="22"/>
                <w:lang w:val="en-US"/>
              </w:rPr>
              <w:t>доска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8845BD"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8845BD"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Washing machine</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Стиральная машинка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Twisting type</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Крутящего типа</w:t>
            </w: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Washing machine</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Стиральная машинка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901163" w:rsidP="009C632C">
            <w:pPr>
              <w:shd w:val="clear" w:color="auto" w:fill="FFFFFF"/>
              <w:spacing w:before="60"/>
              <w:ind w:left="57"/>
              <w:rPr>
                <w:sz w:val="22"/>
                <w:szCs w:val="22"/>
              </w:rPr>
            </w:pPr>
            <w:r w:rsidRPr="00901163">
              <w:rPr>
                <w:sz w:val="22"/>
                <w:szCs w:val="22"/>
              </w:rPr>
              <w:t>5-</w:t>
            </w:r>
            <w:r w:rsidR="00354956" w:rsidRPr="009B0246">
              <w:rPr>
                <w:sz w:val="22"/>
                <w:szCs w:val="22"/>
                <w:lang w:val="en-US"/>
              </w:rPr>
              <w:t>kilo</w:t>
            </w:r>
            <w:r w:rsidRPr="00901163">
              <w:rPr>
                <w:sz w:val="22"/>
                <w:szCs w:val="22"/>
              </w:rPr>
              <w:t>-</w:t>
            </w:r>
            <w:r w:rsidR="00354956" w:rsidRPr="00106774">
              <w:rPr>
                <w:sz w:val="22"/>
                <w:szCs w:val="22"/>
                <w:lang w:val="en-US"/>
              </w:rPr>
              <w:t>automatic</w:t>
            </w:r>
            <w:r w:rsidRPr="00901163">
              <w:rPr>
                <w:sz w:val="22"/>
                <w:szCs w:val="22"/>
              </w:rPr>
              <w:t xml:space="preserve">, </w:t>
            </w:r>
            <w:r w:rsidR="00354956">
              <w:rPr>
                <w:sz w:val="22"/>
                <w:szCs w:val="22"/>
                <w:lang w:val="en-US"/>
              </w:rPr>
              <w:t>one</w:t>
            </w:r>
          </w:p>
          <w:p w:rsidR="00354956" w:rsidRPr="00354956" w:rsidRDefault="00901163" w:rsidP="009C632C">
            <w:pPr>
              <w:shd w:val="clear" w:color="auto" w:fill="FFFFFF"/>
              <w:spacing w:before="60"/>
              <w:ind w:left="57"/>
              <w:rPr>
                <w:sz w:val="22"/>
                <w:szCs w:val="22"/>
              </w:rPr>
            </w:pPr>
            <w:r w:rsidRPr="00901163">
              <w:rPr>
                <w:sz w:val="22"/>
                <w:szCs w:val="22"/>
              </w:rPr>
              <w:t>5-килограммовая, автомат, одна</w:t>
            </w: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Desk</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Письменный стол</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Pr>
                <w:sz w:val="22"/>
                <w:szCs w:val="22"/>
                <w:lang w:val="en-US"/>
              </w:rPr>
              <w:t>Gas oven</w:t>
            </w:r>
          </w:p>
          <w:p w:rsidR="00354956" w:rsidRPr="009B0246" w:rsidRDefault="00354956" w:rsidP="009C632C">
            <w:pPr>
              <w:shd w:val="clear" w:color="auto" w:fill="FFFFFF"/>
              <w:spacing w:before="60"/>
              <w:ind w:left="57"/>
              <w:rPr>
                <w:sz w:val="22"/>
                <w:szCs w:val="22"/>
                <w:lang w:val="en-US"/>
              </w:rPr>
            </w:pPr>
            <w:r w:rsidRPr="00106774">
              <w:rPr>
                <w:sz w:val="22"/>
                <w:szCs w:val="22"/>
                <w:lang w:val="en-US"/>
              </w:rPr>
              <w:t>Газовая</w:t>
            </w:r>
            <w:r w:rsidRPr="00F36D9E">
              <w:rPr>
                <w:sz w:val="22"/>
                <w:szCs w:val="22"/>
                <w:lang w:val="en-US"/>
              </w:rPr>
              <w:t xml:space="preserve"> </w:t>
            </w:r>
            <w:r w:rsidRPr="00106774">
              <w:rPr>
                <w:sz w:val="22"/>
                <w:szCs w:val="22"/>
                <w:lang w:val="en-US"/>
              </w:rPr>
              <w:t>печь</w:t>
            </w:r>
          </w:p>
        </w:tc>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Pr>
                <w:sz w:val="22"/>
                <w:szCs w:val="22"/>
                <w:lang w:val="en-US"/>
              </w:rPr>
              <w:t>Three burners</w:t>
            </w:r>
            <w:r w:rsidRPr="00106774">
              <w:rPr>
                <w:sz w:val="22"/>
                <w:szCs w:val="22"/>
                <w:lang w:val="en-US"/>
              </w:rPr>
              <w:t xml:space="preserve">, </w:t>
            </w:r>
            <w:r>
              <w:rPr>
                <w:sz w:val="22"/>
                <w:szCs w:val="22"/>
                <w:lang w:val="en-US"/>
              </w:rPr>
              <w:t>table-top</w:t>
            </w:r>
          </w:p>
          <w:p w:rsidR="00354956" w:rsidRPr="009B0246" w:rsidRDefault="00354956" w:rsidP="009C632C">
            <w:pPr>
              <w:shd w:val="clear" w:color="auto" w:fill="FFFFFF"/>
              <w:spacing w:before="60"/>
              <w:ind w:left="57"/>
              <w:rPr>
                <w:sz w:val="22"/>
                <w:szCs w:val="22"/>
                <w:lang w:val="en-US"/>
              </w:rPr>
            </w:pPr>
            <w:r w:rsidRPr="00106774">
              <w:rPr>
                <w:sz w:val="22"/>
                <w:szCs w:val="22"/>
                <w:lang w:val="en-US"/>
              </w:rPr>
              <w:t>Три конфорки, настольная</w:t>
            </w: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Desk lamp</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Настольная лампа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Dining table</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Обеденный стол</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Pr>
                <w:sz w:val="22"/>
                <w:szCs w:val="22"/>
                <w:lang w:val="en-US"/>
              </w:rPr>
              <w:t>Four</w:t>
            </w:r>
            <w:r w:rsidR="00901163" w:rsidRPr="00901163">
              <w:rPr>
                <w:sz w:val="22"/>
                <w:szCs w:val="22"/>
              </w:rPr>
              <w:t>-</w:t>
            </w:r>
            <w:r>
              <w:rPr>
                <w:sz w:val="22"/>
                <w:szCs w:val="22"/>
                <w:lang w:val="en-US"/>
              </w:rPr>
              <w:t>person</w:t>
            </w:r>
            <w:r w:rsidR="00901163" w:rsidRPr="00901163">
              <w:rPr>
                <w:sz w:val="22"/>
                <w:szCs w:val="22"/>
              </w:rPr>
              <w:t xml:space="preserve">, </w:t>
            </w:r>
            <w:r w:rsidRPr="009B0246">
              <w:rPr>
                <w:sz w:val="22"/>
                <w:szCs w:val="22"/>
                <w:lang w:val="en-US"/>
              </w:rPr>
              <w:t>one</w:t>
            </w:r>
          </w:p>
          <w:p w:rsidR="00354956" w:rsidRPr="00354956" w:rsidRDefault="00901163" w:rsidP="009C632C">
            <w:pPr>
              <w:shd w:val="clear" w:color="auto" w:fill="FFFFFF"/>
              <w:spacing w:before="60"/>
              <w:ind w:left="57"/>
              <w:rPr>
                <w:sz w:val="22"/>
                <w:szCs w:val="22"/>
              </w:rPr>
            </w:pPr>
            <w:r w:rsidRPr="00901163">
              <w:rPr>
                <w:sz w:val="22"/>
                <w:szCs w:val="22"/>
              </w:rPr>
              <w:t>На четыре персоны, один</w:t>
            </w: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Pr>
                <w:sz w:val="22"/>
                <w:szCs w:val="22"/>
                <w:lang w:val="en-US"/>
              </w:rPr>
              <w:t>Electric kettle</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Электрический</w:t>
            </w:r>
            <w:r w:rsidRPr="00F36D9E">
              <w:rPr>
                <w:sz w:val="22"/>
                <w:szCs w:val="22"/>
                <w:lang w:val="en-US"/>
              </w:rPr>
              <w:t xml:space="preserve"> </w:t>
            </w:r>
            <w:r w:rsidRPr="00106774">
              <w:rPr>
                <w:sz w:val="22"/>
                <w:szCs w:val="22"/>
                <w:lang w:val="en-US"/>
              </w:rPr>
              <w:t>чайник</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Pr>
                <w:sz w:val="22"/>
                <w:szCs w:val="22"/>
                <w:lang w:val="en-US"/>
              </w:rPr>
              <w:t>Computer</w:t>
            </w:r>
            <w:r w:rsidR="00901163" w:rsidRPr="00901163">
              <w:rPr>
                <w:sz w:val="22"/>
                <w:szCs w:val="22"/>
              </w:rPr>
              <w:t xml:space="preserve"> </w:t>
            </w:r>
            <w:r>
              <w:rPr>
                <w:sz w:val="22"/>
                <w:szCs w:val="22"/>
                <w:lang w:val="en-US"/>
              </w:rPr>
              <w:t>desk</w:t>
            </w:r>
          </w:p>
          <w:p w:rsidR="00354956" w:rsidRPr="00354956" w:rsidRDefault="00901163" w:rsidP="009C632C">
            <w:pPr>
              <w:shd w:val="clear" w:color="auto" w:fill="FFFFFF"/>
              <w:spacing w:before="60"/>
              <w:ind w:left="57"/>
              <w:rPr>
                <w:sz w:val="22"/>
                <w:szCs w:val="22"/>
              </w:rPr>
            </w:pPr>
            <w:r w:rsidRPr="00901163">
              <w:rPr>
                <w:sz w:val="22"/>
                <w:szCs w:val="22"/>
              </w:rPr>
              <w:t>Стол под компьютер</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r w:rsidRPr="00F02277">
              <w:rPr>
                <w:sz w:val="22"/>
                <w:szCs w:val="22"/>
                <w:lang w:val="en-US"/>
              </w:rPr>
              <w:t>Moquette carpet</w:t>
            </w:r>
          </w:p>
          <w:p w:rsidR="00354956" w:rsidRPr="00F36D9E" w:rsidRDefault="00354956" w:rsidP="009C632C">
            <w:pPr>
              <w:shd w:val="clear" w:color="auto" w:fill="FFFFFF"/>
              <w:spacing w:before="60"/>
              <w:ind w:left="57"/>
              <w:rPr>
                <w:sz w:val="22"/>
                <w:szCs w:val="22"/>
                <w:lang w:val="en-US"/>
              </w:rPr>
            </w:pPr>
            <w:r w:rsidRPr="00106774">
              <w:rPr>
                <w:sz w:val="22"/>
                <w:szCs w:val="22"/>
                <w:lang w:val="en-US"/>
              </w:rPr>
              <w:t>Ковёр</w:t>
            </w:r>
            <w:r w:rsidRPr="00F36D9E">
              <w:rPr>
                <w:sz w:val="22"/>
                <w:szCs w:val="22"/>
                <w:lang w:val="en-US"/>
              </w:rPr>
              <w:t xml:space="preserve"> "</w:t>
            </w:r>
            <w:r w:rsidRPr="00106774">
              <w:rPr>
                <w:sz w:val="22"/>
                <w:szCs w:val="22"/>
                <w:lang w:val="en-US"/>
              </w:rPr>
              <w:t>мокет</w:t>
            </w:r>
            <w:r w:rsidRPr="00F36D9E">
              <w:rPr>
                <w:sz w:val="22"/>
                <w:szCs w:val="22"/>
                <w:lang w:val="en-US"/>
              </w:rPr>
              <w:t>"</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9B0246">
              <w:rPr>
                <w:sz w:val="22"/>
                <w:szCs w:val="22"/>
                <w:lang w:val="en-US"/>
              </w:rPr>
              <w:t>Desk lamp</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Настольная лампа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Mirror</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Зеркало</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9B0246" w:rsidRDefault="00354956" w:rsidP="009C632C">
            <w:pPr>
              <w:shd w:val="clear" w:color="auto" w:fill="FFFFFF"/>
              <w:spacing w:before="60"/>
              <w:ind w:left="57"/>
              <w:rPr>
                <w:sz w:val="22"/>
                <w:szCs w:val="22"/>
                <w:lang w:val="en-US"/>
              </w:rPr>
            </w:pPr>
            <w:r>
              <w:rPr>
                <w:sz w:val="22"/>
                <w:szCs w:val="22"/>
                <w:lang w:val="en-US"/>
              </w:rPr>
              <w:t>Electric kettle</w:t>
            </w:r>
          </w:p>
          <w:p w:rsidR="00354956" w:rsidRPr="009B0246" w:rsidRDefault="00354956" w:rsidP="009C632C">
            <w:pPr>
              <w:shd w:val="clear" w:color="auto" w:fill="FFFFFF"/>
              <w:spacing w:before="60"/>
              <w:ind w:left="57"/>
              <w:rPr>
                <w:sz w:val="22"/>
                <w:szCs w:val="22"/>
                <w:lang w:val="en-US"/>
              </w:rPr>
            </w:pPr>
            <w:r w:rsidRPr="00106774">
              <w:rPr>
                <w:sz w:val="22"/>
                <w:szCs w:val="22"/>
                <w:lang w:val="en-US"/>
              </w:rPr>
              <w:t>Электрический</w:t>
            </w:r>
            <w:r w:rsidRPr="00F36D9E">
              <w:rPr>
                <w:sz w:val="22"/>
                <w:szCs w:val="22"/>
                <w:lang w:val="en-US"/>
              </w:rPr>
              <w:t xml:space="preserve"> </w:t>
            </w:r>
            <w:r w:rsidRPr="00106774">
              <w:rPr>
                <w:sz w:val="22"/>
                <w:szCs w:val="22"/>
                <w:lang w:val="en-US"/>
              </w:rPr>
              <w:t>чайник</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F02277" w:rsidRDefault="00354956" w:rsidP="009C632C">
            <w:pPr>
              <w:shd w:val="clear" w:color="auto" w:fill="FFFFFF"/>
              <w:spacing w:before="60"/>
              <w:ind w:left="57"/>
              <w:rPr>
                <w:sz w:val="22"/>
                <w:szCs w:val="22"/>
                <w:lang w:val="en-US"/>
              </w:rPr>
            </w:pPr>
            <w:r>
              <w:rPr>
                <w:sz w:val="22"/>
                <w:szCs w:val="22"/>
                <w:lang w:val="en-US"/>
              </w:rPr>
              <w:t>Telephone set</w:t>
            </w:r>
          </w:p>
          <w:p w:rsidR="00354956" w:rsidRPr="00F02277" w:rsidRDefault="00354956" w:rsidP="009C632C">
            <w:pPr>
              <w:shd w:val="clear" w:color="auto" w:fill="FFFFFF"/>
              <w:spacing w:before="60"/>
              <w:ind w:left="57"/>
              <w:rPr>
                <w:sz w:val="22"/>
                <w:szCs w:val="22"/>
                <w:lang w:val="en-US"/>
              </w:rPr>
            </w:pPr>
            <w:r w:rsidRPr="00106774">
              <w:rPr>
                <w:sz w:val="22"/>
                <w:szCs w:val="22"/>
                <w:lang w:val="en-US"/>
              </w:rPr>
              <w:t>Телефонный аппарат</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F36D9E"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r>
              <w:rPr>
                <w:sz w:val="22"/>
                <w:szCs w:val="22"/>
                <w:lang w:val="en-US"/>
              </w:rPr>
              <w:t>Full</w:t>
            </w:r>
            <w:r w:rsidR="00901163" w:rsidRPr="00901163">
              <w:rPr>
                <w:sz w:val="22"/>
                <w:szCs w:val="22"/>
              </w:rPr>
              <w:t>-</w:t>
            </w:r>
            <w:r>
              <w:rPr>
                <w:sz w:val="22"/>
                <w:szCs w:val="22"/>
                <w:lang w:val="en-US"/>
              </w:rPr>
              <w:t>length</w:t>
            </w:r>
            <w:r w:rsidR="00901163" w:rsidRPr="00901163">
              <w:rPr>
                <w:sz w:val="22"/>
                <w:szCs w:val="22"/>
              </w:rPr>
              <w:t xml:space="preserve"> </w:t>
            </w:r>
            <w:r>
              <w:rPr>
                <w:sz w:val="22"/>
                <w:szCs w:val="22"/>
                <w:lang w:val="en-US"/>
              </w:rPr>
              <w:t>mirror</w:t>
            </w:r>
            <w:r w:rsidR="00901163" w:rsidRPr="00901163">
              <w:rPr>
                <w:sz w:val="22"/>
                <w:szCs w:val="22"/>
              </w:rPr>
              <w:t xml:space="preserve"> – </w:t>
            </w:r>
            <w:r>
              <w:rPr>
                <w:sz w:val="22"/>
                <w:szCs w:val="22"/>
                <w:lang w:val="en-US"/>
              </w:rPr>
              <w:t>hangers</w:t>
            </w:r>
            <w:r w:rsidR="00901163" w:rsidRPr="00901163">
              <w:rPr>
                <w:sz w:val="22"/>
                <w:szCs w:val="22"/>
              </w:rPr>
              <w:t xml:space="preserve"> </w:t>
            </w:r>
          </w:p>
          <w:p w:rsidR="00354956" w:rsidRPr="00354956" w:rsidRDefault="00901163" w:rsidP="009C632C">
            <w:pPr>
              <w:shd w:val="clear" w:color="auto" w:fill="FFFFFF"/>
              <w:spacing w:before="60"/>
              <w:ind w:left="57"/>
              <w:rPr>
                <w:sz w:val="22"/>
                <w:szCs w:val="22"/>
              </w:rPr>
            </w:pPr>
            <w:r w:rsidRPr="00901163">
              <w:rPr>
                <w:sz w:val="22"/>
                <w:szCs w:val="22"/>
              </w:rPr>
              <w:t>Зеркало в полный рост - вешалка для одежды</w:t>
            </w:r>
          </w:p>
        </w:tc>
        <w:tc>
          <w:tcPr>
            <w:tcW w:w="0" w:type="auto"/>
            <w:vMerge w:val="restart"/>
            <w:tcBorders>
              <w:top w:val="single" w:sz="6" w:space="0" w:color="auto"/>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tcBorders>
              <w:top w:val="nil"/>
              <w:left w:val="single" w:sz="6" w:space="0" w:color="auto"/>
              <w:right w:val="single" w:sz="6" w:space="0" w:color="auto"/>
            </w:tcBorders>
            <w:shd w:val="clear" w:color="auto" w:fill="FFFFFF"/>
          </w:tcPr>
          <w:p w:rsidR="00354956" w:rsidRPr="00354956" w:rsidRDefault="00354956" w:rsidP="009C632C">
            <w:pPr>
              <w:shd w:val="clear" w:color="auto" w:fill="FFFFFF"/>
              <w:spacing w:before="60"/>
              <w:ind w:left="57"/>
              <w:rPr>
                <w:sz w:val="22"/>
                <w:szCs w:val="22"/>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Pr>
                <w:sz w:val="22"/>
                <w:szCs w:val="22"/>
                <w:lang w:val="en-US"/>
              </w:rPr>
              <w:t>Electric vacuum cleaner</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Электропылесос</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F02277">
              <w:rPr>
                <w:sz w:val="22"/>
                <w:szCs w:val="22"/>
                <w:lang w:val="en-US"/>
              </w:rPr>
              <w:t>Moquette carpet</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Ковёр</w:t>
            </w:r>
            <w:r w:rsidRPr="00F36D9E">
              <w:rPr>
                <w:sz w:val="22"/>
                <w:szCs w:val="22"/>
                <w:lang w:val="en-US"/>
              </w:rPr>
              <w:t xml:space="preserve"> "</w:t>
            </w:r>
            <w:r w:rsidRPr="00106774">
              <w:rPr>
                <w:sz w:val="22"/>
                <w:szCs w:val="22"/>
                <w:lang w:val="en-US"/>
              </w:rPr>
              <w:t>мокет</w:t>
            </w:r>
            <w:r w:rsidRPr="00F36D9E">
              <w:rPr>
                <w:sz w:val="22"/>
                <w:szCs w:val="22"/>
                <w:lang w:val="en-US"/>
              </w:rPr>
              <w:t>"</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F02277">
              <w:rPr>
                <w:sz w:val="22"/>
                <w:szCs w:val="22"/>
                <w:lang w:val="en-US"/>
              </w:rPr>
              <w:t>Kitchen utensils</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Кухонная посуда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sidRPr="00F02277">
              <w:rPr>
                <w:sz w:val="22"/>
                <w:szCs w:val="22"/>
                <w:lang w:val="en-US"/>
              </w:rPr>
              <w:t>One set</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Набор</w:t>
            </w: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Pr>
                <w:sz w:val="22"/>
                <w:szCs w:val="22"/>
                <w:lang w:val="en-US"/>
              </w:rPr>
              <w:t>Electric vacuum cleaner</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Электропылесос</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F36D9E"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6C6408" w:rsidTr="009C632C">
        <w:trPr>
          <w:trHeight w:val="20"/>
        </w:trPr>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r>
              <w:rPr>
                <w:sz w:val="22"/>
                <w:szCs w:val="22"/>
                <w:lang w:val="en-US"/>
              </w:rPr>
              <w:t>Sofa and two armchairs</w:t>
            </w:r>
          </w:p>
          <w:p w:rsidR="00354956" w:rsidRPr="00106774" w:rsidRDefault="00354956" w:rsidP="009C632C">
            <w:pPr>
              <w:shd w:val="clear" w:color="auto" w:fill="FFFFFF"/>
              <w:spacing w:before="60"/>
              <w:ind w:left="57"/>
              <w:rPr>
                <w:sz w:val="22"/>
                <w:szCs w:val="22"/>
                <w:lang w:val="en-US"/>
              </w:rPr>
            </w:pPr>
            <w:r w:rsidRPr="00106774">
              <w:rPr>
                <w:sz w:val="22"/>
                <w:szCs w:val="22"/>
                <w:lang w:val="en-US"/>
              </w:rPr>
              <w:t>Диван и 2 кресла</w:t>
            </w: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val="restart"/>
            <w:tcBorders>
              <w:top w:val="single" w:sz="6" w:space="0" w:color="auto"/>
              <w:left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r w:rsidR="00354956" w:rsidRPr="006C6408" w:rsidTr="009C632C">
        <w:trPr>
          <w:trHeight w:val="20"/>
        </w:trPr>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tcBorders>
              <w:top w:val="nil"/>
              <w:left w:val="single" w:sz="6" w:space="0" w:color="auto"/>
              <w:bottom w:val="nil"/>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c>
          <w:tcPr>
            <w:tcW w:w="0" w:type="auto"/>
            <w:vMerge/>
            <w:tcBorders>
              <w:left w:val="single" w:sz="6" w:space="0" w:color="auto"/>
              <w:bottom w:val="single" w:sz="6" w:space="0" w:color="auto"/>
              <w:right w:val="single" w:sz="6" w:space="0" w:color="auto"/>
            </w:tcBorders>
            <w:shd w:val="clear" w:color="auto" w:fill="FFFFFF"/>
          </w:tcPr>
          <w:p w:rsidR="00354956" w:rsidRPr="00106774" w:rsidRDefault="00354956" w:rsidP="009C632C">
            <w:pPr>
              <w:shd w:val="clear" w:color="auto" w:fill="FFFFFF"/>
              <w:spacing w:before="60"/>
              <w:ind w:left="57"/>
              <w:rPr>
                <w:sz w:val="22"/>
                <w:szCs w:val="22"/>
                <w:lang w:val="en-US"/>
              </w:rPr>
            </w:pPr>
          </w:p>
        </w:tc>
      </w:tr>
    </w:tbl>
    <w:p w:rsidR="00354956" w:rsidRPr="00106774" w:rsidRDefault="00354956" w:rsidP="00354956">
      <w:pPr>
        <w:shd w:val="clear" w:color="auto" w:fill="FFFFFF"/>
        <w:rPr>
          <w:lang w:val="en-US"/>
        </w:rPr>
      </w:pPr>
    </w:p>
    <w:p w:rsidR="00354956" w:rsidRPr="00354956" w:rsidRDefault="00354956" w:rsidP="00307EA1">
      <w:pPr>
        <w:tabs>
          <w:tab w:val="left" w:pos="8640"/>
        </w:tabs>
        <w:spacing w:line="360" w:lineRule="auto"/>
        <w:ind w:right="27"/>
        <w:jc w:val="both"/>
        <w:rPr>
          <w:lang w:val="en-US"/>
        </w:rPr>
      </w:pPr>
    </w:p>
    <w:sectPr w:rsidR="00354956" w:rsidRPr="00354956" w:rsidSect="002648B3">
      <w:pgSz w:w="16838" w:h="11906" w:orient="landscape" w:code="9"/>
      <w:pgMar w:top="1134" w:right="1134" w:bottom="72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255" w:rsidRDefault="00013255" w:rsidP="009E0BAA">
      <w:r>
        <w:separator/>
      </w:r>
    </w:p>
  </w:endnote>
  <w:endnote w:type="continuationSeparator" w:id="0">
    <w:p w:rsidR="00013255" w:rsidRDefault="00013255" w:rsidP="009E0B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Europe)">
    <w:altName w:val="Times New Roman"/>
    <w:panose1 w:val="00000000000000000000"/>
    <w:charset w:val="00"/>
    <w:family w:val="roman"/>
    <w:notTrueType/>
    <w:pitch w:val="default"/>
    <w:sig w:usb0="00000003" w:usb1="00000000" w:usb2="00000000" w:usb3="00000000" w:csb0="00000001" w:csb1="00000000"/>
  </w:font>
  <w:font w:name="MS Serif">
    <w:panose1 w:val="00000000000000000000"/>
    <w:charset w:val="80"/>
    <w:family w:val="roman"/>
    <w:notTrueType/>
    <w:pitch w:val="variable"/>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8" w:rsidRDefault="006C6408" w:rsidP="00F839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C6408" w:rsidRDefault="006C6408" w:rsidP="00AC3AA1">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8" w:rsidRDefault="006C6408" w:rsidP="00F839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54219">
      <w:rPr>
        <w:rStyle w:val="ae"/>
        <w:noProof/>
      </w:rPr>
      <w:t>3</w:t>
    </w:r>
    <w:r>
      <w:rPr>
        <w:rStyle w:val="ae"/>
      </w:rPr>
      <w:fldChar w:fldCharType="end"/>
    </w:r>
  </w:p>
  <w:p w:rsidR="006C6408" w:rsidRDefault="006C6408" w:rsidP="00AC3AA1">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255" w:rsidRDefault="00013255" w:rsidP="009E0BAA">
      <w:r>
        <w:separator/>
      </w:r>
    </w:p>
  </w:footnote>
  <w:footnote w:type="continuationSeparator" w:id="0">
    <w:p w:rsidR="00013255" w:rsidRDefault="00013255" w:rsidP="009E0B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09B"/>
    <w:multiLevelType w:val="hybridMultilevel"/>
    <w:tmpl w:val="18FA9BE8"/>
    <w:lvl w:ilvl="0" w:tplc="B7EA3110">
      <w:start w:val="1"/>
      <w:numFmt w:val="decimal"/>
      <w:lvlText w:val="%1-"/>
      <w:lvlJc w:val="left"/>
      <w:pPr>
        <w:ind w:hanging="203"/>
      </w:pPr>
      <w:rPr>
        <w:rFonts w:ascii="Times New Roman" w:eastAsia="Times New Roman" w:hAnsi="Times New Roman" w:cs="Times New Roman" w:hint="default"/>
        <w:color w:val="4F4F4F"/>
        <w:spacing w:val="-46"/>
        <w:w w:val="140"/>
        <w:sz w:val="24"/>
        <w:szCs w:val="24"/>
      </w:rPr>
    </w:lvl>
    <w:lvl w:ilvl="1" w:tplc="15C0CB4E">
      <w:start w:val="1"/>
      <w:numFmt w:val="bullet"/>
      <w:lvlText w:val="•"/>
      <w:lvlJc w:val="left"/>
      <w:rPr>
        <w:rFonts w:hint="default"/>
      </w:rPr>
    </w:lvl>
    <w:lvl w:ilvl="2" w:tplc="19F0836A">
      <w:start w:val="1"/>
      <w:numFmt w:val="bullet"/>
      <w:lvlText w:val="•"/>
      <w:lvlJc w:val="left"/>
      <w:rPr>
        <w:rFonts w:hint="default"/>
      </w:rPr>
    </w:lvl>
    <w:lvl w:ilvl="3" w:tplc="F13E8978">
      <w:start w:val="1"/>
      <w:numFmt w:val="bullet"/>
      <w:lvlText w:val="•"/>
      <w:lvlJc w:val="left"/>
      <w:rPr>
        <w:rFonts w:hint="default"/>
      </w:rPr>
    </w:lvl>
    <w:lvl w:ilvl="4" w:tplc="55D67ECC">
      <w:start w:val="1"/>
      <w:numFmt w:val="bullet"/>
      <w:lvlText w:val="•"/>
      <w:lvlJc w:val="left"/>
      <w:rPr>
        <w:rFonts w:hint="default"/>
      </w:rPr>
    </w:lvl>
    <w:lvl w:ilvl="5" w:tplc="B5340BA8">
      <w:start w:val="1"/>
      <w:numFmt w:val="bullet"/>
      <w:lvlText w:val="•"/>
      <w:lvlJc w:val="left"/>
      <w:rPr>
        <w:rFonts w:hint="default"/>
      </w:rPr>
    </w:lvl>
    <w:lvl w:ilvl="6" w:tplc="76506764">
      <w:start w:val="1"/>
      <w:numFmt w:val="bullet"/>
      <w:lvlText w:val="•"/>
      <w:lvlJc w:val="left"/>
      <w:rPr>
        <w:rFonts w:hint="default"/>
      </w:rPr>
    </w:lvl>
    <w:lvl w:ilvl="7" w:tplc="E48EB786">
      <w:start w:val="1"/>
      <w:numFmt w:val="bullet"/>
      <w:lvlText w:val="•"/>
      <w:lvlJc w:val="left"/>
      <w:rPr>
        <w:rFonts w:hint="default"/>
      </w:rPr>
    </w:lvl>
    <w:lvl w:ilvl="8" w:tplc="1AFC7CB2">
      <w:start w:val="1"/>
      <w:numFmt w:val="bullet"/>
      <w:lvlText w:val="•"/>
      <w:lvlJc w:val="left"/>
      <w:rPr>
        <w:rFonts w:hint="default"/>
      </w:rPr>
    </w:lvl>
  </w:abstractNum>
  <w:abstractNum w:abstractNumId="1">
    <w:nsid w:val="044578EE"/>
    <w:multiLevelType w:val="multilevel"/>
    <w:tmpl w:val="39549508"/>
    <w:lvl w:ilvl="0">
      <w:start w:val="13"/>
      <w:numFmt w:val="decimal"/>
      <w:lvlText w:val="%1"/>
      <w:lvlJc w:val="left"/>
      <w:pPr>
        <w:ind w:left="390" w:hanging="390"/>
      </w:pPr>
      <w:rPr>
        <w:rFonts w:cs="Times New Roman" w:hint="default"/>
      </w:rPr>
    </w:lvl>
    <w:lvl w:ilvl="1">
      <w:start w:val="5"/>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05472D6C"/>
    <w:multiLevelType w:val="multilevel"/>
    <w:tmpl w:val="AAE6A8C2"/>
    <w:lvl w:ilvl="0">
      <w:start w:val="12"/>
      <w:numFmt w:val="decimal"/>
      <w:lvlText w:val="%1"/>
      <w:lvlJc w:val="left"/>
      <w:pPr>
        <w:ind w:left="390" w:hanging="390"/>
      </w:pPr>
      <w:rPr>
        <w:rFonts w:cs="Times New Roman" w:hint="default"/>
      </w:rPr>
    </w:lvl>
    <w:lvl w:ilvl="1">
      <w:start w:val="6"/>
      <w:numFmt w:val="decimal"/>
      <w:lvlText w:val="%1.%2"/>
      <w:lvlJc w:val="left"/>
      <w:pPr>
        <w:ind w:left="430" w:hanging="390"/>
      </w:pPr>
      <w:rPr>
        <w:rFonts w:cs="Times New Roman" w:hint="default"/>
      </w:rPr>
    </w:lvl>
    <w:lvl w:ilvl="2">
      <w:start w:val="1"/>
      <w:numFmt w:val="decimal"/>
      <w:lvlText w:val="%1.%2.%3"/>
      <w:lvlJc w:val="left"/>
      <w:pPr>
        <w:ind w:left="800" w:hanging="720"/>
      </w:pPr>
      <w:rPr>
        <w:rFonts w:cs="Times New Roman" w:hint="default"/>
      </w:rPr>
    </w:lvl>
    <w:lvl w:ilvl="3">
      <w:start w:val="1"/>
      <w:numFmt w:val="decimal"/>
      <w:lvlText w:val="%1.%2.%3.%4"/>
      <w:lvlJc w:val="left"/>
      <w:pPr>
        <w:ind w:left="840" w:hanging="720"/>
      </w:pPr>
      <w:rPr>
        <w:rFonts w:cs="Times New Roman" w:hint="default"/>
      </w:rPr>
    </w:lvl>
    <w:lvl w:ilvl="4">
      <w:start w:val="1"/>
      <w:numFmt w:val="decimal"/>
      <w:lvlText w:val="%1.%2.%3.%4.%5"/>
      <w:lvlJc w:val="left"/>
      <w:pPr>
        <w:ind w:left="1240" w:hanging="1080"/>
      </w:pPr>
      <w:rPr>
        <w:rFonts w:cs="Times New Roman" w:hint="default"/>
      </w:rPr>
    </w:lvl>
    <w:lvl w:ilvl="5">
      <w:start w:val="1"/>
      <w:numFmt w:val="decimal"/>
      <w:lvlText w:val="%1.%2.%3.%4.%5.%6"/>
      <w:lvlJc w:val="left"/>
      <w:pPr>
        <w:ind w:left="1280" w:hanging="1080"/>
      </w:pPr>
      <w:rPr>
        <w:rFonts w:cs="Times New Roman" w:hint="default"/>
      </w:rPr>
    </w:lvl>
    <w:lvl w:ilvl="6">
      <w:start w:val="1"/>
      <w:numFmt w:val="decimal"/>
      <w:lvlText w:val="%1.%2.%3.%4.%5.%6.%7"/>
      <w:lvlJc w:val="left"/>
      <w:pPr>
        <w:ind w:left="1680" w:hanging="1440"/>
      </w:pPr>
      <w:rPr>
        <w:rFonts w:cs="Times New Roman" w:hint="default"/>
      </w:rPr>
    </w:lvl>
    <w:lvl w:ilvl="7">
      <w:start w:val="1"/>
      <w:numFmt w:val="decimal"/>
      <w:lvlText w:val="%1.%2.%3.%4.%5.%6.%7.%8"/>
      <w:lvlJc w:val="left"/>
      <w:pPr>
        <w:ind w:left="1720" w:hanging="1440"/>
      </w:pPr>
      <w:rPr>
        <w:rFonts w:cs="Times New Roman" w:hint="default"/>
      </w:rPr>
    </w:lvl>
    <w:lvl w:ilvl="8">
      <w:start w:val="1"/>
      <w:numFmt w:val="decimal"/>
      <w:lvlText w:val="%1.%2.%3.%4.%5.%6.%7.%8.%9"/>
      <w:lvlJc w:val="left"/>
      <w:pPr>
        <w:ind w:left="1760" w:hanging="1440"/>
      </w:pPr>
      <w:rPr>
        <w:rFonts w:cs="Times New Roman" w:hint="default"/>
      </w:rPr>
    </w:lvl>
  </w:abstractNum>
  <w:abstractNum w:abstractNumId="3">
    <w:nsid w:val="08637044"/>
    <w:multiLevelType w:val="multilevel"/>
    <w:tmpl w:val="7814FB1E"/>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28"/>
        </w:tabs>
        <w:ind w:left="428" w:hanging="480"/>
      </w:pPr>
      <w:rPr>
        <w:rFonts w:cs="Times New Roman" w:hint="default"/>
      </w:rPr>
    </w:lvl>
    <w:lvl w:ilvl="2">
      <w:start w:val="3"/>
      <w:numFmt w:val="decimal"/>
      <w:lvlText w:val="%1.%2.%3"/>
      <w:lvlJc w:val="left"/>
      <w:pPr>
        <w:tabs>
          <w:tab w:val="num" w:pos="616"/>
        </w:tabs>
        <w:ind w:left="616" w:hanging="720"/>
      </w:pPr>
      <w:rPr>
        <w:rFonts w:cs="Times New Roman" w:hint="default"/>
      </w:rPr>
    </w:lvl>
    <w:lvl w:ilvl="3">
      <w:start w:val="1"/>
      <w:numFmt w:val="bullet"/>
      <w:lvlText w:val=""/>
      <w:lvlJc w:val="left"/>
      <w:pPr>
        <w:tabs>
          <w:tab w:val="num" w:pos="204"/>
        </w:tabs>
        <w:ind w:left="204" w:hanging="360"/>
      </w:pPr>
      <w:rPr>
        <w:rFonts w:ascii="Symbol" w:hAnsi="Symbol" w:hint="default"/>
      </w:rPr>
    </w:lvl>
    <w:lvl w:ilvl="4">
      <w:start w:val="1"/>
      <w:numFmt w:val="decimal"/>
      <w:lvlText w:val="%1.%2.%3.%4.%5"/>
      <w:lvlJc w:val="left"/>
      <w:pPr>
        <w:tabs>
          <w:tab w:val="num" w:pos="872"/>
        </w:tabs>
        <w:ind w:left="872" w:hanging="1080"/>
      </w:pPr>
      <w:rPr>
        <w:rFonts w:cs="Times New Roman" w:hint="default"/>
      </w:rPr>
    </w:lvl>
    <w:lvl w:ilvl="5">
      <w:start w:val="1"/>
      <w:numFmt w:val="decimal"/>
      <w:lvlText w:val="%1.%2.%3.%4.%5.%6"/>
      <w:lvlJc w:val="left"/>
      <w:pPr>
        <w:tabs>
          <w:tab w:val="num" w:pos="820"/>
        </w:tabs>
        <w:ind w:left="820" w:hanging="1080"/>
      </w:pPr>
      <w:rPr>
        <w:rFonts w:cs="Times New Roman" w:hint="default"/>
      </w:rPr>
    </w:lvl>
    <w:lvl w:ilvl="6">
      <w:start w:val="1"/>
      <w:numFmt w:val="decimal"/>
      <w:lvlText w:val="%1.%2.%3.%4.%5.%6.%7"/>
      <w:lvlJc w:val="left"/>
      <w:pPr>
        <w:tabs>
          <w:tab w:val="num" w:pos="1128"/>
        </w:tabs>
        <w:ind w:left="1128" w:hanging="1440"/>
      </w:pPr>
      <w:rPr>
        <w:rFonts w:cs="Times New Roman" w:hint="default"/>
      </w:rPr>
    </w:lvl>
    <w:lvl w:ilvl="7">
      <w:start w:val="1"/>
      <w:numFmt w:val="decimal"/>
      <w:lvlText w:val="%1.%2.%3.%4.%5.%6.%7.%8"/>
      <w:lvlJc w:val="left"/>
      <w:pPr>
        <w:tabs>
          <w:tab w:val="num" w:pos="1076"/>
        </w:tabs>
        <w:ind w:left="1076" w:hanging="1440"/>
      </w:pPr>
      <w:rPr>
        <w:rFonts w:cs="Times New Roman" w:hint="default"/>
      </w:rPr>
    </w:lvl>
    <w:lvl w:ilvl="8">
      <w:start w:val="1"/>
      <w:numFmt w:val="decimal"/>
      <w:lvlText w:val="%1.%2.%3.%4.%5.%6.%7.%8.%9"/>
      <w:lvlJc w:val="left"/>
      <w:pPr>
        <w:tabs>
          <w:tab w:val="num" w:pos="1384"/>
        </w:tabs>
        <w:ind w:left="1384" w:hanging="1800"/>
      </w:pPr>
      <w:rPr>
        <w:rFonts w:cs="Times New Roman" w:hint="default"/>
      </w:rPr>
    </w:lvl>
  </w:abstractNum>
  <w:abstractNum w:abstractNumId="4">
    <w:nsid w:val="093F679B"/>
    <w:multiLevelType w:val="hybridMultilevel"/>
    <w:tmpl w:val="34BEE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0B3337"/>
    <w:multiLevelType w:val="multilevel"/>
    <w:tmpl w:val="E410F86C"/>
    <w:lvl w:ilvl="0">
      <w:start w:val="18"/>
      <w:numFmt w:val="decimal"/>
      <w:lvlText w:val="%1"/>
      <w:lvlJc w:val="left"/>
      <w:pPr>
        <w:tabs>
          <w:tab w:val="num" w:pos="375"/>
        </w:tabs>
        <w:ind w:left="375" w:hanging="375"/>
      </w:pPr>
      <w:rPr>
        <w:rFonts w:cs="Times New Roman"/>
      </w:rPr>
    </w:lvl>
    <w:lvl w:ilvl="1">
      <w:start w:val="3"/>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nsid w:val="0DB33AEF"/>
    <w:multiLevelType w:val="multilevel"/>
    <w:tmpl w:val="50B486FE"/>
    <w:lvl w:ilvl="0">
      <w:start w:val="1"/>
      <w:numFmt w:val="decimal"/>
      <w:lvlText w:val="6.%1"/>
      <w:lvlJc w:val="left"/>
      <w:pPr>
        <w:tabs>
          <w:tab w:val="num" w:pos="1701"/>
        </w:tabs>
        <w:ind w:left="1701" w:hanging="1701"/>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7">
    <w:nsid w:val="0E644211"/>
    <w:multiLevelType w:val="multilevel"/>
    <w:tmpl w:val="73E6D4E0"/>
    <w:lvl w:ilvl="0">
      <w:start w:val="14"/>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0F921287"/>
    <w:multiLevelType w:val="multilevel"/>
    <w:tmpl w:val="EBD638B6"/>
    <w:lvl w:ilvl="0">
      <w:start w:val="12"/>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9">
    <w:nsid w:val="0FA263B6"/>
    <w:multiLevelType w:val="hybridMultilevel"/>
    <w:tmpl w:val="BD0893E2"/>
    <w:lvl w:ilvl="0" w:tplc="1E2A73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182595A"/>
    <w:multiLevelType w:val="multilevel"/>
    <w:tmpl w:val="09984D5C"/>
    <w:lvl w:ilvl="0">
      <w:start w:val="1"/>
      <w:numFmt w:val="decimal"/>
      <w:lvlText w:val="8.%1"/>
      <w:lvlJc w:val="left"/>
      <w:pPr>
        <w:tabs>
          <w:tab w:val="num" w:pos="1701"/>
        </w:tabs>
        <w:ind w:left="1701" w:hanging="1701"/>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13025DF4"/>
    <w:multiLevelType w:val="multilevel"/>
    <w:tmpl w:val="5B9A835C"/>
    <w:lvl w:ilvl="0">
      <w:start w:val="3"/>
      <w:numFmt w:val="decimal"/>
      <w:lvlText w:val="%1"/>
      <w:lvlJc w:val="left"/>
      <w:pPr>
        <w:ind w:left="555" w:hanging="555"/>
      </w:pPr>
      <w:rPr>
        <w:rFonts w:hint="default"/>
        <w:sz w:val="22"/>
      </w:rPr>
    </w:lvl>
    <w:lvl w:ilvl="1">
      <w:start w:val="1"/>
      <w:numFmt w:val="decimal"/>
      <w:lvlText w:val="%1.%2"/>
      <w:lvlJc w:val="left"/>
      <w:pPr>
        <w:ind w:left="907" w:hanging="555"/>
      </w:pPr>
      <w:rPr>
        <w:rFonts w:hint="default"/>
        <w:sz w:val="22"/>
      </w:rPr>
    </w:lvl>
    <w:lvl w:ilvl="2">
      <w:start w:val="10"/>
      <w:numFmt w:val="decimal"/>
      <w:lvlText w:val="%1.%2.%3"/>
      <w:lvlJc w:val="left"/>
      <w:pPr>
        <w:ind w:left="1424" w:hanging="720"/>
      </w:pPr>
      <w:rPr>
        <w:rFonts w:hint="default"/>
        <w:sz w:val="22"/>
      </w:rPr>
    </w:lvl>
    <w:lvl w:ilvl="3">
      <w:start w:val="1"/>
      <w:numFmt w:val="decimal"/>
      <w:lvlText w:val="%1.%2.%3.%4"/>
      <w:lvlJc w:val="left"/>
      <w:pPr>
        <w:ind w:left="1776" w:hanging="720"/>
      </w:pPr>
      <w:rPr>
        <w:rFonts w:hint="default"/>
        <w:sz w:val="22"/>
      </w:rPr>
    </w:lvl>
    <w:lvl w:ilvl="4">
      <w:start w:val="1"/>
      <w:numFmt w:val="decimal"/>
      <w:lvlText w:val="%1.%2.%3.%4.%5"/>
      <w:lvlJc w:val="left"/>
      <w:pPr>
        <w:ind w:left="2488" w:hanging="1080"/>
      </w:pPr>
      <w:rPr>
        <w:rFonts w:hint="default"/>
        <w:sz w:val="22"/>
      </w:rPr>
    </w:lvl>
    <w:lvl w:ilvl="5">
      <w:start w:val="1"/>
      <w:numFmt w:val="decimal"/>
      <w:lvlText w:val="%1.%2.%3.%4.%5.%6"/>
      <w:lvlJc w:val="left"/>
      <w:pPr>
        <w:ind w:left="2840" w:hanging="1080"/>
      </w:pPr>
      <w:rPr>
        <w:rFonts w:hint="default"/>
        <w:sz w:val="22"/>
      </w:rPr>
    </w:lvl>
    <w:lvl w:ilvl="6">
      <w:start w:val="1"/>
      <w:numFmt w:val="decimal"/>
      <w:lvlText w:val="%1.%2.%3.%4.%5.%6.%7"/>
      <w:lvlJc w:val="left"/>
      <w:pPr>
        <w:ind w:left="3552" w:hanging="1440"/>
      </w:pPr>
      <w:rPr>
        <w:rFonts w:hint="default"/>
        <w:sz w:val="22"/>
      </w:rPr>
    </w:lvl>
    <w:lvl w:ilvl="7">
      <w:start w:val="1"/>
      <w:numFmt w:val="decimal"/>
      <w:lvlText w:val="%1.%2.%3.%4.%5.%6.%7.%8"/>
      <w:lvlJc w:val="left"/>
      <w:pPr>
        <w:ind w:left="3904" w:hanging="1440"/>
      </w:pPr>
      <w:rPr>
        <w:rFonts w:hint="default"/>
        <w:sz w:val="22"/>
      </w:rPr>
    </w:lvl>
    <w:lvl w:ilvl="8">
      <w:start w:val="1"/>
      <w:numFmt w:val="decimal"/>
      <w:lvlText w:val="%1.%2.%3.%4.%5.%6.%7.%8.%9"/>
      <w:lvlJc w:val="left"/>
      <w:pPr>
        <w:ind w:left="4616" w:hanging="1800"/>
      </w:pPr>
      <w:rPr>
        <w:rFonts w:hint="default"/>
        <w:sz w:val="22"/>
      </w:rPr>
    </w:lvl>
  </w:abstractNum>
  <w:abstractNum w:abstractNumId="12">
    <w:nsid w:val="148B533C"/>
    <w:multiLevelType w:val="multilevel"/>
    <w:tmpl w:val="2870D6EC"/>
    <w:lvl w:ilvl="0">
      <w:start w:val="1"/>
      <w:numFmt w:val="decimal"/>
      <w:lvlText w:val="14.%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3">
    <w:nsid w:val="16ED2A0F"/>
    <w:multiLevelType w:val="multilevel"/>
    <w:tmpl w:val="7E5ABCEE"/>
    <w:lvl w:ilvl="0">
      <w:start w:val="1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18CE4DEB"/>
    <w:multiLevelType w:val="hybridMultilevel"/>
    <w:tmpl w:val="18FA9BE8"/>
    <w:lvl w:ilvl="0" w:tplc="B7EA3110">
      <w:start w:val="1"/>
      <w:numFmt w:val="decimal"/>
      <w:lvlText w:val="%1-"/>
      <w:lvlJc w:val="left"/>
      <w:pPr>
        <w:ind w:hanging="203"/>
      </w:pPr>
      <w:rPr>
        <w:rFonts w:ascii="Times New Roman" w:eastAsia="Times New Roman" w:hAnsi="Times New Roman" w:cs="Times New Roman" w:hint="default"/>
        <w:color w:val="4F4F4F"/>
        <w:spacing w:val="-46"/>
        <w:w w:val="140"/>
        <w:sz w:val="24"/>
        <w:szCs w:val="24"/>
      </w:rPr>
    </w:lvl>
    <w:lvl w:ilvl="1" w:tplc="15C0CB4E">
      <w:start w:val="1"/>
      <w:numFmt w:val="bullet"/>
      <w:lvlText w:val="•"/>
      <w:lvlJc w:val="left"/>
      <w:rPr>
        <w:rFonts w:hint="default"/>
      </w:rPr>
    </w:lvl>
    <w:lvl w:ilvl="2" w:tplc="19F0836A">
      <w:start w:val="1"/>
      <w:numFmt w:val="bullet"/>
      <w:lvlText w:val="•"/>
      <w:lvlJc w:val="left"/>
      <w:rPr>
        <w:rFonts w:hint="default"/>
      </w:rPr>
    </w:lvl>
    <w:lvl w:ilvl="3" w:tplc="F13E8978">
      <w:start w:val="1"/>
      <w:numFmt w:val="bullet"/>
      <w:lvlText w:val="•"/>
      <w:lvlJc w:val="left"/>
      <w:rPr>
        <w:rFonts w:hint="default"/>
      </w:rPr>
    </w:lvl>
    <w:lvl w:ilvl="4" w:tplc="55D67ECC">
      <w:start w:val="1"/>
      <w:numFmt w:val="bullet"/>
      <w:lvlText w:val="•"/>
      <w:lvlJc w:val="left"/>
      <w:rPr>
        <w:rFonts w:hint="default"/>
      </w:rPr>
    </w:lvl>
    <w:lvl w:ilvl="5" w:tplc="B5340BA8">
      <w:start w:val="1"/>
      <w:numFmt w:val="bullet"/>
      <w:lvlText w:val="•"/>
      <w:lvlJc w:val="left"/>
      <w:rPr>
        <w:rFonts w:hint="default"/>
      </w:rPr>
    </w:lvl>
    <w:lvl w:ilvl="6" w:tplc="76506764">
      <w:start w:val="1"/>
      <w:numFmt w:val="bullet"/>
      <w:lvlText w:val="•"/>
      <w:lvlJc w:val="left"/>
      <w:rPr>
        <w:rFonts w:hint="default"/>
      </w:rPr>
    </w:lvl>
    <w:lvl w:ilvl="7" w:tplc="E48EB786">
      <w:start w:val="1"/>
      <w:numFmt w:val="bullet"/>
      <w:lvlText w:val="•"/>
      <w:lvlJc w:val="left"/>
      <w:rPr>
        <w:rFonts w:hint="default"/>
      </w:rPr>
    </w:lvl>
    <w:lvl w:ilvl="8" w:tplc="1AFC7CB2">
      <w:start w:val="1"/>
      <w:numFmt w:val="bullet"/>
      <w:lvlText w:val="•"/>
      <w:lvlJc w:val="left"/>
      <w:rPr>
        <w:rFonts w:hint="default"/>
      </w:rPr>
    </w:lvl>
  </w:abstractNum>
  <w:abstractNum w:abstractNumId="15">
    <w:nsid w:val="1920200D"/>
    <w:multiLevelType w:val="multilevel"/>
    <w:tmpl w:val="50AADA32"/>
    <w:lvl w:ilvl="0">
      <w:start w:val="1"/>
      <w:numFmt w:val="decimal"/>
      <w:lvlText w:val="11.%1"/>
      <w:lvlJc w:val="left"/>
      <w:pPr>
        <w:tabs>
          <w:tab w:val="num" w:pos="1200"/>
        </w:tabs>
        <w:ind w:left="90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6">
    <w:nsid w:val="1A0F73D3"/>
    <w:multiLevelType w:val="multilevel"/>
    <w:tmpl w:val="64EC397E"/>
    <w:lvl w:ilvl="0">
      <w:start w:val="1"/>
      <w:numFmt w:val="decimal"/>
      <w:lvlText w:val="7.%1"/>
      <w:lvlJc w:val="left"/>
      <w:pPr>
        <w:tabs>
          <w:tab w:val="num" w:pos="1701"/>
        </w:tabs>
        <w:ind w:left="1701" w:hanging="1701"/>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7">
    <w:nsid w:val="1BC63ECC"/>
    <w:multiLevelType w:val="multilevel"/>
    <w:tmpl w:val="9C3E9DC2"/>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8">
    <w:nsid w:val="1C2B5664"/>
    <w:multiLevelType w:val="multilevel"/>
    <w:tmpl w:val="FF58960A"/>
    <w:lvl w:ilvl="0">
      <w:start w:val="1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1C4D6921"/>
    <w:multiLevelType w:val="multilevel"/>
    <w:tmpl w:val="C4929B42"/>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824"/>
        </w:tabs>
        <w:ind w:left="824" w:hanging="540"/>
      </w:pPr>
      <w:rPr>
        <w:rFonts w:cs="Times New Roman"/>
        <w:b/>
        <w:lang w:val="en-US"/>
      </w:rPr>
    </w:lvl>
    <w:lvl w:ilvl="2">
      <w:start w:val="1"/>
      <w:numFmt w:val="decimal"/>
      <w:lvlText w:val="%1.%2.%3"/>
      <w:lvlJc w:val="left"/>
      <w:pPr>
        <w:tabs>
          <w:tab w:val="num" w:pos="960"/>
        </w:tabs>
        <w:ind w:left="96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200"/>
        </w:tabs>
        <w:ind w:left="1200" w:hanging="720"/>
      </w:pPr>
      <w:rPr>
        <w:rFonts w:cs="Times New Roman"/>
      </w:rPr>
    </w:lvl>
    <w:lvl w:ilvl="5">
      <w:start w:val="1"/>
      <w:numFmt w:val="decimal"/>
      <w:lvlText w:val="%1.%2.%3.%4.%5.%6"/>
      <w:lvlJc w:val="left"/>
      <w:pPr>
        <w:tabs>
          <w:tab w:val="num" w:pos="1680"/>
        </w:tabs>
        <w:ind w:left="1680" w:hanging="1080"/>
      </w:pPr>
      <w:rPr>
        <w:rFonts w:cs="Times New Roman"/>
      </w:rPr>
    </w:lvl>
    <w:lvl w:ilvl="6">
      <w:start w:val="1"/>
      <w:numFmt w:val="decimal"/>
      <w:lvlText w:val="%1.%2.%3.%4.%5.%6.%7"/>
      <w:lvlJc w:val="left"/>
      <w:pPr>
        <w:tabs>
          <w:tab w:val="num" w:pos="1800"/>
        </w:tabs>
        <w:ind w:left="1800" w:hanging="1080"/>
      </w:pPr>
      <w:rPr>
        <w:rFonts w:cs="Times New Roman"/>
      </w:rPr>
    </w:lvl>
    <w:lvl w:ilvl="7">
      <w:start w:val="1"/>
      <w:numFmt w:val="decimal"/>
      <w:lvlText w:val="%1.%2.%3.%4.%5.%6.%7.%8"/>
      <w:lvlJc w:val="left"/>
      <w:pPr>
        <w:tabs>
          <w:tab w:val="num" w:pos="2280"/>
        </w:tabs>
        <w:ind w:left="2280" w:hanging="1440"/>
      </w:pPr>
      <w:rPr>
        <w:rFonts w:cs="Times New Roman"/>
      </w:rPr>
    </w:lvl>
    <w:lvl w:ilvl="8">
      <w:start w:val="1"/>
      <w:numFmt w:val="decimal"/>
      <w:lvlText w:val="%1.%2.%3.%4.%5.%6.%7.%8.%9"/>
      <w:lvlJc w:val="left"/>
      <w:pPr>
        <w:tabs>
          <w:tab w:val="num" w:pos="2400"/>
        </w:tabs>
        <w:ind w:left="2400" w:hanging="1440"/>
      </w:pPr>
      <w:rPr>
        <w:rFonts w:cs="Times New Roman"/>
      </w:rPr>
    </w:lvl>
  </w:abstractNum>
  <w:abstractNum w:abstractNumId="20">
    <w:nsid w:val="22E43EAF"/>
    <w:multiLevelType w:val="hybridMultilevel"/>
    <w:tmpl w:val="81E4A270"/>
    <w:lvl w:ilvl="0" w:tplc="C3AE783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56726EA"/>
    <w:multiLevelType w:val="multilevel"/>
    <w:tmpl w:val="44E2E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26426A68"/>
    <w:multiLevelType w:val="multilevel"/>
    <w:tmpl w:val="C0922F36"/>
    <w:lvl w:ilvl="0">
      <w:start w:val="16"/>
      <w:numFmt w:val="decimal"/>
      <w:lvlText w:val="%1"/>
      <w:lvlJc w:val="left"/>
      <w:pPr>
        <w:tabs>
          <w:tab w:val="num" w:pos="375"/>
        </w:tabs>
        <w:ind w:left="375" w:hanging="375"/>
      </w:pPr>
      <w:rPr>
        <w:rFonts w:cs="Times New Roman" w:hint="default"/>
      </w:rPr>
    </w:lvl>
    <w:lvl w:ilvl="1">
      <w:start w:val="4"/>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26D85655"/>
    <w:multiLevelType w:val="multilevel"/>
    <w:tmpl w:val="7D8E241E"/>
    <w:lvl w:ilvl="0">
      <w:start w:val="13"/>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4">
    <w:nsid w:val="2F60385D"/>
    <w:multiLevelType w:val="multilevel"/>
    <w:tmpl w:val="26224632"/>
    <w:lvl w:ilvl="0">
      <w:start w:val="17"/>
      <w:numFmt w:val="decimal"/>
      <w:lvlText w:val="%1"/>
      <w:lvlJc w:val="left"/>
      <w:pPr>
        <w:tabs>
          <w:tab w:val="num" w:pos="375"/>
        </w:tabs>
        <w:ind w:left="375" w:hanging="375"/>
      </w:pPr>
      <w:rPr>
        <w:rFonts w:cs="Times New Roman" w:hint="default"/>
      </w:rPr>
    </w:lvl>
    <w:lvl w:ilvl="1">
      <w:start w:val="2"/>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32C14B6E"/>
    <w:multiLevelType w:val="multilevel"/>
    <w:tmpl w:val="08A2734C"/>
    <w:lvl w:ilvl="0">
      <w:start w:val="17"/>
      <w:numFmt w:val="decimal"/>
      <w:lvlText w:val="%1"/>
      <w:lvlJc w:val="left"/>
      <w:pPr>
        <w:tabs>
          <w:tab w:val="num" w:pos="375"/>
        </w:tabs>
        <w:ind w:left="375" w:hanging="375"/>
      </w:pPr>
      <w:rPr>
        <w:rFonts w:cs="Times New Roman" w:hint="default"/>
      </w:rPr>
    </w:lvl>
    <w:lvl w:ilvl="1">
      <w:start w:val="6"/>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nsid w:val="34776EDE"/>
    <w:multiLevelType w:val="hybridMultilevel"/>
    <w:tmpl w:val="6896CDFA"/>
    <w:lvl w:ilvl="0" w:tplc="0419000F">
      <w:start w:val="1"/>
      <w:numFmt w:val="decimal"/>
      <w:lvlText w:val="%1."/>
      <w:lvlJc w:val="left"/>
      <w:pPr>
        <w:tabs>
          <w:tab w:val="num" w:pos="1440"/>
        </w:tabs>
        <w:ind w:left="144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3B4F7F34"/>
    <w:multiLevelType w:val="multilevel"/>
    <w:tmpl w:val="E06636A4"/>
    <w:lvl w:ilvl="0">
      <w:start w:val="3"/>
      <w:numFmt w:val="decimal"/>
      <w:lvlText w:val="%1"/>
      <w:lvlJc w:val="left"/>
      <w:pPr>
        <w:ind w:left="555" w:hanging="555"/>
      </w:pPr>
      <w:rPr>
        <w:rFonts w:hint="default"/>
      </w:rPr>
    </w:lvl>
    <w:lvl w:ilvl="1">
      <w:start w:val="1"/>
      <w:numFmt w:val="decimal"/>
      <w:lvlText w:val="%1.%2"/>
      <w:lvlJc w:val="left"/>
      <w:pPr>
        <w:ind w:left="907" w:hanging="555"/>
      </w:pPr>
      <w:rPr>
        <w:rFonts w:hint="default"/>
      </w:rPr>
    </w:lvl>
    <w:lvl w:ilvl="2">
      <w:start w:val="23"/>
      <w:numFmt w:val="decimal"/>
      <w:lvlText w:val="%1.%2.%3"/>
      <w:lvlJc w:val="left"/>
      <w:pPr>
        <w:ind w:left="1429" w:hanging="720"/>
      </w:pPr>
      <w:rPr>
        <w:rFonts w:hint="default"/>
        <w:sz w:val="22"/>
        <w:szCs w:val="22"/>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8">
    <w:nsid w:val="41482F2E"/>
    <w:multiLevelType w:val="hybridMultilevel"/>
    <w:tmpl w:val="4CEE96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6B264C5"/>
    <w:multiLevelType w:val="multilevel"/>
    <w:tmpl w:val="310CE52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nsid w:val="4A3F24AB"/>
    <w:multiLevelType w:val="hybridMultilevel"/>
    <w:tmpl w:val="E2461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5E45B1"/>
    <w:multiLevelType w:val="multilevel"/>
    <w:tmpl w:val="D6FC29B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nsid w:val="4F163978"/>
    <w:multiLevelType w:val="multilevel"/>
    <w:tmpl w:val="CC4C1886"/>
    <w:lvl w:ilvl="0">
      <w:start w:val="16"/>
      <w:numFmt w:val="decimal"/>
      <w:lvlText w:val="%1"/>
      <w:lvlJc w:val="left"/>
      <w:pPr>
        <w:tabs>
          <w:tab w:val="num" w:pos="375"/>
        </w:tabs>
        <w:ind w:left="375" w:hanging="375"/>
      </w:pPr>
      <w:rPr>
        <w:rFonts w:cs="Times New Roman"/>
      </w:rPr>
    </w:lvl>
    <w:lvl w:ilvl="1">
      <w:start w:val="4"/>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3">
    <w:nsid w:val="508C558F"/>
    <w:multiLevelType w:val="multilevel"/>
    <w:tmpl w:val="0B36641C"/>
    <w:lvl w:ilvl="0">
      <w:start w:val="3"/>
      <w:numFmt w:val="decimal"/>
      <w:lvlText w:val="%1"/>
      <w:lvlJc w:val="left"/>
      <w:pPr>
        <w:ind w:left="450" w:hanging="450"/>
      </w:pPr>
      <w:rPr>
        <w:rFonts w:ascii="Times New Roman" w:hAnsi="Times New Roman" w:hint="default"/>
        <w:b w:val="0"/>
      </w:rPr>
    </w:lvl>
    <w:lvl w:ilvl="1">
      <w:start w:val="1"/>
      <w:numFmt w:val="decimal"/>
      <w:lvlText w:val="%1.%2"/>
      <w:lvlJc w:val="left"/>
      <w:pPr>
        <w:ind w:left="802" w:hanging="450"/>
      </w:pPr>
      <w:rPr>
        <w:rFonts w:ascii="Times New Roman" w:hAnsi="Times New Roman" w:hint="default"/>
        <w:b w:val="0"/>
      </w:rPr>
    </w:lvl>
    <w:lvl w:ilvl="2">
      <w:start w:val="4"/>
      <w:numFmt w:val="decimal"/>
      <w:lvlText w:val="%1.%2.%3"/>
      <w:lvlJc w:val="left"/>
      <w:pPr>
        <w:ind w:left="1424" w:hanging="720"/>
      </w:pPr>
      <w:rPr>
        <w:rFonts w:ascii="Times New Roman" w:hAnsi="Times New Roman" w:hint="default"/>
        <w:b w:val="0"/>
      </w:rPr>
    </w:lvl>
    <w:lvl w:ilvl="3">
      <w:start w:val="1"/>
      <w:numFmt w:val="decimal"/>
      <w:lvlText w:val="%1.%2.%3.%4"/>
      <w:lvlJc w:val="left"/>
      <w:pPr>
        <w:ind w:left="1776" w:hanging="720"/>
      </w:pPr>
      <w:rPr>
        <w:rFonts w:ascii="Times New Roman" w:hAnsi="Times New Roman" w:hint="default"/>
        <w:b w:val="0"/>
      </w:rPr>
    </w:lvl>
    <w:lvl w:ilvl="4">
      <w:start w:val="1"/>
      <w:numFmt w:val="decimal"/>
      <w:lvlText w:val="%1.%2.%3.%4.%5"/>
      <w:lvlJc w:val="left"/>
      <w:pPr>
        <w:ind w:left="2488" w:hanging="1080"/>
      </w:pPr>
      <w:rPr>
        <w:rFonts w:ascii="Times New Roman" w:hAnsi="Times New Roman" w:hint="default"/>
        <w:b w:val="0"/>
      </w:rPr>
    </w:lvl>
    <w:lvl w:ilvl="5">
      <w:start w:val="1"/>
      <w:numFmt w:val="decimal"/>
      <w:lvlText w:val="%1.%2.%3.%4.%5.%6"/>
      <w:lvlJc w:val="left"/>
      <w:pPr>
        <w:ind w:left="2840" w:hanging="1080"/>
      </w:pPr>
      <w:rPr>
        <w:rFonts w:ascii="Times New Roman" w:hAnsi="Times New Roman" w:hint="default"/>
        <w:b w:val="0"/>
      </w:rPr>
    </w:lvl>
    <w:lvl w:ilvl="6">
      <w:start w:val="1"/>
      <w:numFmt w:val="decimal"/>
      <w:lvlText w:val="%1.%2.%3.%4.%5.%6.%7"/>
      <w:lvlJc w:val="left"/>
      <w:pPr>
        <w:ind w:left="3552" w:hanging="1440"/>
      </w:pPr>
      <w:rPr>
        <w:rFonts w:ascii="Times New Roman" w:hAnsi="Times New Roman" w:hint="default"/>
        <w:b w:val="0"/>
      </w:rPr>
    </w:lvl>
    <w:lvl w:ilvl="7">
      <w:start w:val="1"/>
      <w:numFmt w:val="decimal"/>
      <w:lvlText w:val="%1.%2.%3.%4.%5.%6.%7.%8"/>
      <w:lvlJc w:val="left"/>
      <w:pPr>
        <w:ind w:left="4264" w:hanging="1800"/>
      </w:pPr>
      <w:rPr>
        <w:rFonts w:ascii="Times New Roman" w:hAnsi="Times New Roman" w:hint="default"/>
        <w:b w:val="0"/>
      </w:rPr>
    </w:lvl>
    <w:lvl w:ilvl="8">
      <w:start w:val="1"/>
      <w:numFmt w:val="decimal"/>
      <w:lvlText w:val="%1.%2.%3.%4.%5.%6.%7.%8.%9"/>
      <w:lvlJc w:val="left"/>
      <w:pPr>
        <w:ind w:left="4616" w:hanging="1800"/>
      </w:pPr>
      <w:rPr>
        <w:rFonts w:ascii="Times New Roman" w:hAnsi="Times New Roman" w:hint="default"/>
        <w:b w:val="0"/>
      </w:rPr>
    </w:lvl>
  </w:abstractNum>
  <w:abstractNum w:abstractNumId="34">
    <w:nsid w:val="5E3A17D1"/>
    <w:multiLevelType w:val="multilevel"/>
    <w:tmpl w:val="DA98B208"/>
    <w:lvl w:ilvl="0">
      <w:start w:val="3"/>
      <w:numFmt w:val="decimal"/>
      <w:lvlText w:val="%1"/>
      <w:lvlJc w:val="left"/>
      <w:pPr>
        <w:ind w:left="570" w:hanging="570"/>
      </w:pPr>
      <w:rPr>
        <w:rFonts w:hint="default"/>
        <w:sz w:val="22"/>
      </w:rPr>
    </w:lvl>
    <w:lvl w:ilvl="1">
      <w:start w:val="1"/>
      <w:numFmt w:val="decimal"/>
      <w:lvlText w:val="%1.%2"/>
      <w:lvlJc w:val="left"/>
      <w:pPr>
        <w:ind w:left="922" w:hanging="570"/>
      </w:pPr>
      <w:rPr>
        <w:rFonts w:hint="default"/>
        <w:sz w:val="22"/>
      </w:rPr>
    </w:lvl>
    <w:lvl w:ilvl="2">
      <w:start w:val="27"/>
      <w:numFmt w:val="decimal"/>
      <w:lvlText w:val="%1.%2.%3"/>
      <w:lvlJc w:val="left"/>
      <w:pPr>
        <w:ind w:left="1429" w:hanging="720"/>
      </w:pPr>
      <w:rPr>
        <w:rFonts w:hint="default"/>
        <w:sz w:val="22"/>
      </w:rPr>
    </w:lvl>
    <w:lvl w:ilvl="3">
      <w:start w:val="1"/>
      <w:numFmt w:val="decimal"/>
      <w:lvlText w:val="%1.%2.%3.%4"/>
      <w:lvlJc w:val="left"/>
      <w:pPr>
        <w:ind w:left="1776" w:hanging="720"/>
      </w:pPr>
      <w:rPr>
        <w:rFonts w:hint="default"/>
        <w:sz w:val="22"/>
      </w:rPr>
    </w:lvl>
    <w:lvl w:ilvl="4">
      <w:start w:val="1"/>
      <w:numFmt w:val="decimal"/>
      <w:lvlText w:val="%1.%2.%3.%4.%5"/>
      <w:lvlJc w:val="left"/>
      <w:pPr>
        <w:ind w:left="2488" w:hanging="1080"/>
      </w:pPr>
      <w:rPr>
        <w:rFonts w:hint="default"/>
        <w:sz w:val="22"/>
      </w:rPr>
    </w:lvl>
    <w:lvl w:ilvl="5">
      <w:start w:val="1"/>
      <w:numFmt w:val="decimal"/>
      <w:lvlText w:val="%1.%2.%3.%4.%5.%6"/>
      <w:lvlJc w:val="left"/>
      <w:pPr>
        <w:ind w:left="2840" w:hanging="1080"/>
      </w:pPr>
      <w:rPr>
        <w:rFonts w:hint="default"/>
        <w:sz w:val="22"/>
      </w:rPr>
    </w:lvl>
    <w:lvl w:ilvl="6">
      <w:start w:val="1"/>
      <w:numFmt w:val="decimal"/>
      <w:lvlText w:val="%1.%2.%3.%4.%5.%6.%7"/>
      <w:lvlJc w:val="left"/>
      <w:pPr>
        <w:ind w:left="3552" w:hanging="1440"/>
      </w:pPr>
      <w:rPr>
        <w:rFonts w:hint="default"/>
        <w:sz w:val="22"/>
      </w:rPr>
    </w:lvl>
    <w:lvl w:ilvl="7">
      <w:start w:val="1"/>
      <w:numFmt w:val="decimal"/>
      <w:lvlText w:val="%1.%2.%3.%4.%5.%6.%7.%8"/>
      <w:lvlJc w:val="left"/>
      <w:pPr>
        <w:ind w:left="3904" w:hanging="1440"/>
      </w:pPr>
      <w:rPr>
        <w:rFonts w:hint="default"/>
        <w:sz w:val="22"/>
      </w:rPr>
    </w:lvl>
    <w:lvl w:ilvl="8">
      <w:start w:val="1"/>
      <w:numFmt w:val="decimal"/>
      <w:lvlText w:val="%1.%2.%3.%4.%5.%6.%7.%8.%9"/>
      <w:lvlJc w:val="left"/>
      <w:pPr>
        <w:ind w:left="4616" w:hanging="1800"/>
      </w:pPr>
      <w:rPr>
        <w:rFonts w:hint="default"/>
        <w:sz w:val="22"/>
      </w:rPr>
    </w:lvl>
  </w:abstractNum>
  <w:abstractNum w:abstractNumId="35">
    <w:nsid w:val="5E4243A2"/>
    <w:multiLevelType w:val="multilevel"/>
    <w:tmpl w:val="A6988502"/>
    <w:lvl w:ilvl="0">
      <w:start w:val="17"/>
      <w:numFmt w:val="decimal"/>
      <w:lvlText w:val="%1"/>
      <w:lvlJc w:val="left"/>
      <w:pPr>
        <w:tabs>
          <w:tab w:val="num" w:pos="375"/>
        </w:tabs>
        <w:ind w:left="375" w:hanging="375"/>
      </w:pPr>
      <w:rPr>
        <w:rFonts w:cs="Times New Roman"/>
      </w:rPr>
    </w:lvl>
    <w:lvl w:ilvl="1">
      <w:start w:val="2"/>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6">
    <w:nsid w:val="63226B1F"/>
    <w:multiLevelType w:val="multilevel"/>
    <w:tmpl w:val="82B6F2E0"/>
    <w:lvl w:ilvl="0">
      <w:start w:val="3"/>
      <w:numFmt w:val="decimal"/>
      <w:lvlText w:val="%1"/>
      <w:lvlJc w:val="left"/>
      <w:pPr>
        <w:ind w:left="450" w:hanging="450"/>
      </w:pPr>
      <w:rPr>
        <w:rFonts w:hint="default"/>
        <w:sz w:val="22"/>
      </w:rPr>
    </w:lvl>
    <w:lvl w:ilvl="1">
      <w:start w:val="1"/>
      <w:numFmt w:val="decimal"/>
      <w:lvlText w:val="%1.%2"/>
      <w:lvlJc w:val="left"/>
      <w:pPr>
        <w:ind w:left="802" w:hanging="450"/>
      </w:pPr>
      <w:rPr>
        <w:rFonts w:hint="default"/>
        <w:sz w:val="22"/>
      </w:rPr>
    </w:lvl>
    <w:lvl w:ilvl="2">
      <w:start w:val="4"/>
      <w:numFmt w:val="decimal"/>
      <w:lvlText w:val="%1.%2.%3"/>
      <w:lvlJc w:val="left"/>
      <w:pPr>
        <w:ind w:left="1424" w:hanging="720"/>
      </w:pPr>
      <w:rPr>
        <w:rFonts w:hint="default"/>
        <w:sz w:val="22"/>
      </w:rPr>
    </w:lvl>
    <w:lvl w:ilvl="3">
      <w:start w:val="1"/>
      <w:numFmt w:val="decimal"/>
      <w:lvlText w:val="%1.%2.%3.%4"/>
      <w:lvlJc w:val="left"/>
      <w:pPr>
        <w:ind w:left="1776" w:hanging="720"/>
      </w:pPr>
      <w:rPr>
        <w:rFonts w:hint="default"/>
        <w:sz w:val="22"/>
      </w:rPr>
    </w:lvl>
    <w:lvl w:ilvl="4">
      <w:start w:val="1"/>
      <w:numFmt w:val="decimal"/>
      <w:lvlText w:val="%1.%2.%3.%4.%5"/>
      <w:lvlJc w:val="left"/>
      <w:pPr>
        <w:ind w:left="2488" w:hanging="1080"/>
      </w:pPr>
      <w:rPr>
        <w:rFonts w:hint="default"/>
        <w:sz w:val="22"/>
      </w:rPr>
    </w:lvl>
    <w:lvl w:ilvl="5">
      <w:start w:val="1"/>
      <w:numFmt w:val="decimal"/>
      <w:lvlText w:val="%1.%2.%3.%4.%5.%6"/>
      <w:lvlJc w:val="left"/>
      <w:pPr>
        <w:ind w:left="2840" w:hanging="1080"/>
      </w:pPr>
      <w:rPr>
        <w:rFonts w:hint="default"/>
        <w:sz w:val="22"/>
      </w:rPr>
    </w:lvl>
    <w:lvl w:ilvl="6">
      <w:start w:val="1"/>
      <w:numFmt w:val="decimal"/>
      <w:lvlText w:val="%1.%2.%3.%4.%5.%6.%7"/>
      <w:lvlJc w:val="left"/>
      <w:pPr>
        <w:ind w:left="3552" w:hanging="1440"/>
      </w:pPr>
      <w:rPr>
        <w:rFonts w:hint="default"/>
        <w:sz w:val="22"/>
      </w:rPr>
    </w:lvl>
    <w:lvl w:ilvl="7">
      <w:start w:val="1"/>
      <w:numFmt w:val="decimal"/>
      <w:lvlText w:val="%1.%2.%3.%4.%5.%6.%7.%8"/>
      <w:lvlJc w:val="left"/>
      <w:pPr>
        <w:ind w:left="3904" w:hanging="1440"/>
      </w:pPr>
      <w:rPr>
        <w:rFonts w:hint="default"/>
        <w:sz w:val="22"/>
      </w:rPr>
    </w:lvl>
    <w:lvl w:ilvl="8">
      <w:start w:val="1"/>
      <w:numFmt w:val="decimal"/>
      <w:lvlText w:val="%1.%2.%3.%4.%5.%6.%7.%8.%9"/>
      <w:lvlJc w:val="left"/>
      <w:pPr>
        <w:ind w:left="4616" w:hanging="1800"/>
      </w:pPr>
      <w:rPr>
        <w:rFonts w:hint="default"/>
        <w:sz w:val="22"/>
      </w:rPr>
    </w:lvl>
  </w:abstractNum>
  <w:abstractNum w:abstractNumId="37">
    <w:nsid w:val="639A5FAE"/>
    <w:multiLevelType w:val="multilevel"/>
    <w:tmpl w:val="B574CA58"/>
    <w:lvl w:ilvl="0">
      <w:start w:val="18"/>
      <w:numFmt w:val="decimal"/>
      <w:lvlText w:val="%1"/>
      <w:lvlJc w:val="left"/>
      <w:pPr>
        <w:tabs>
          <w:tab w:val="num" w:pos="375"/>
        </w:tabs>
        <w:ind w:left="375" w:hanging="375"/>
      </w:pPr>
      <w:rPr>
        <w:rFonts w:cs="Times New Roman" w:hint="default"/>
      </w:rPr>
    </w:lvl>
    <w:lvl w:ilvl="1">
      <w:start w:val="3"/>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668B1C98"/>
    <w:multiLevelType w:val="multilevel"/>
    <w:tmpl w:val="09D6B69C"/>
    <w:lvl w:ilvl="0">
      <w:start w:val="3"/>
      <w:numFmt w:val="decimal"/>
      <w:lvlText w:val="%1"/>
      <w:lvlJc w:val="left"/>
      <w:pPr>
        <w:ind w:left="555" w:hanging="555"/>
      </w:pPr>
      <w:rPr>
        <w:rFonts w:hint="default"/>
      </w:rPr>
    </w:lvl>
    <w:lvl w:ilvl="1">
      <w:start w:val="1"/>
      <w:numFmt w:val="decimal"/>
      <w:lvlText w:val="%1.%2"/>
      <w:lvlJc w:val="left"/>
      <w:pPr>
        <w:ind w:left="735" w:hanging="555"/>
      </w:pPr>
      <w:rPr>
        <w:rFonts w:hint="default"/>
      </w:rPr>
    </w:lvl>
    <w:lvl w:ilvl="2">
      <w:start w:val="20"/>
      <w:numFmt w:val="decimal"/>
      <w:lvlText w:val="%1.%2.%3"/>
      <w:lvlJc w:val="left"/>
      <w:pPr>
        <w:ind w:left="1080" w:hanging="720"/>
      </w:pPr>
      <w:rPr>
        <w:rFonts w:hint="default"/>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9">
    <w:nsid w:val="66D71995"/>
    <w:multiLevelType w:val="hybridMultilevel"/>
    <w:tmpl w:val="BC06AFEE"/>
    <w:lvl w:ilvl="0" w:tplc="957C4E2A">
      <w:numFmt w:val="decimal"/>
      <w:lvlText w:val=""/>
      <w:lvlJc w:val="left"/>
      <w:rPr>
        <w:rFonts w:cs="Times New Roman"/>
      </w:rPr>
    </w:lvl>
    <w:lvl w:ilvl="1" w:tplc="AC748F5E">
      <w:numFmt w:val="decimal"/>
      <w:pStyle w:val="2"/>
      <w:lvlText w:val=""/>
      <w:lvlJc w:val="left"/>
      <w:rPr>
        <w:rFonts w:cs="Times New Roman"/>
      </w:rPr>
    </w:lvl>
    <w:lvl w:ilvl="2" w:tplc="4970D4DA">
      <w:numFmt w:val="decimal"/>
      <w:lvlText w:val=""/>
      <w:lvlJc w:val="left"/>
      <w:rPr>
        <w:rFonts w:cs="Times New Roman"/>
      </w:rPr>
    </w:lvl>
    <w:lvl w:ilvl="3" w:tplc="04090001">
      <w:numFmt w:val="decimal"/>
      <w:lvlText w:val=""/>
      <w:lvlJc w:val="left"/>
      <w:rPr>
        <w:rFonts w:cs="Times New Roman"/>
      </w:rPr>
    </w:lvl>
    <w:lvl w:ilvl="4" w:tplc="04090003">
      <w:numFmt w:val="decimal"/>
      <w:lvlText w:val=""/>
      <w:lvlJc w:val="left"/>
      <w:rPr>
        <w:rFonts w:cs="Times New Roman"/>
      </w:rPr>
    </w:lvl>
    <w:lvl w:ilvl="5" w:tplc="04090005">
      <w:numFmt w:val="decimal"/>
      <w:lvlText w:val=""/>
      <w:lvlJc w:val="left"/>
      <w:rPr>
        <w:rFonts w:cs="Times New Roman"/>
      </w:rPr>
    </w:lvl>
    <w:lvl w:ilvl="6" w:tplc="04090001">
      <w:numFmt w:val="decimal"/>
      <w:lvlText w:val=""/>
      <w:lvlJc w:val="left"/>
      <w:rPr>
        <w:rFonts w:cs="Times New Roman"/>
      </w:rPr>
    </w:lvl>
    <w:lvl w:ilvl="7" w:tplc="04090003">
      <w:numFmt w:val="decimal"/>
      <w:lvlText w:val=""/>
      <w:lvlJc w:val="left"/>
      <w:rPr>
        <w:rFonts w:cs="Times New Roman"/>
      </w:rPr>
    </w:lvl>
    <w:lvl w:ilvl="8" w:tplc="04090005">
      <w:numFmt w:val="decimal"/>
      <w:lvlText w:val=""/>
      <w:lvlJc w:val="left"/>
      <w:rPr>
        <w:rFonts w:cs="Times New Roman"/>
      </w:rPr>
    </w:lvl>
  </w:abstractNum>
  <w:abstractNum w:abstractNumId="40">
    <w:nsid w:val="68764B0E"/>
    <w:multiLevelType w:val="hybridMultilevel"/>
    <w:tmpl w:val="080AA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3A5C12"/>
    <w:multiLevelType w:val="multilevel"/>
    <w:tmpl w:val="BBFC300E"/>
    <w:lvl w:ilvl="0">
      <w:start w:val="13"/>
      <w:numFmt w:val="decimal"/>
      <w:lvlText w:val="%1"/>
      <w:lvlJc w:val="left"/>
      <w:pPr>
        <w:ind w:left="390" w:hanging="390"/>
      </w:pPr>
      <w:rPr>
        <w:rFonts w:cs="Times New Roman" w:hint="default"/>
      </w:rPr>
    </w:lvl>
    <w:lvl w:ilvl="1">
      <w:start w:val="4"/>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9FA30B7"/>
    <w:multiLevelType w:val="multilevel"/>
    <w:tmpl w:val="4D4E04C8"/>
    <w:lvl w:ilvl="0">
      <w:start w:val="1"/>
      <w:numFmt w:val="decimal"/>
      <w:pStyle w:val="1"/>
      <w:lvlText w:val="%1."/>
      <w:lvlJc w:val="center"/>
      <w:pPr>
        <w:tabs>
          <w:tab w:val="num" w:pos="1304"/>
        </w:tabs>
        <w:ind w:left="1304" w:hanging="624"/>
      </w:pPr>
      <w:rPr>
        <w:rFonts w:hint="default"/>
      </w:rPr>
    </w:lvl>
    <w:lvl w:ilvl="1">
      <w:start w:val="1"/>
      <w:numFmt w:val="decimal"/>
      <w:pStyle w:val="20"/>
      <w:lvlText w:val="%1.%2"/>
      <w:lvlJc w:val="left"/>
      <w:pPr>
        <w:tabs>
          <w:tab w:val="num" w:pos="1304"/>
        </w:tabs>
        <w:ind w:left="0" w:firstLine="567"/>
      </w:pPr>
      <w:rPr>
        <w:rFonts w:hint="default"/>
      </w:rPr>
    </w:lvl>
    <w:lvl w:ilvl="2">
      <w:start w:val="1"/>
      <w:numFmt w:val="decimal"/>
      <w:pStyle w:val="3"/>
      <w:lvlText w:val="%1.%2.%3"/>
      <w:lvlJc w:val="left"/>
      <w:pPr>
        <w:tabs>
          <w:tab w:val="num" w:pos="1305"/>
        </w:tabs>
        <w:ind w:left="1" w:firstLine="567"/>
      </w:pPr>
      <w:rPr>
        <w:rFonts w:hint="default"/>
      </w:rPr>
    </w:lvl>
    <w:lvl w:ilvl="3">
      <w:start w:val="1"/>
      <w:numFmt w:val="decimal"/>
      <w:lvlText w:val="%1.%2.%3.%4"/>
      <w:lvlJc w:val="left"/>
      <w:pPr>
        <w:tabs>
          <w:tab w:val="num" w:pos="3533"/>
        </w:tabs>
        <w:ind w:left="3533" w:hanging="1689"/>
      </w:pPr>
      <w:rPr>
        <w:rFonts w:hint="default"/>
      </w:rPr>
    </w:lvl>
    <w:lvl w:ilvl="4">
      <w:start w:val="1"/>
      <w:numFmt w:val="decimal"/>
      <w:lvlText w:val="%1.%2.%3.%4.%5"/>
      <w:lvlJc w:val="left"/>
      <w:pPr>
        <w:tabs>
          <w:tab w:val="num" w:pos="4384"/>
        </w:tabs>
        <w:ind w:left="4384" w:hanging="1689"/>
      </w:pPr>
      <w:rPr>
        <w:rFonts w:hint="default"/>
      </w:rPr>
    </w:lvl>
    <w:lvl w:ilvl="5">
      <w:start w:val="1"/>
      <w:numFmt w:val="decimal"/>
      <w:lvlText w:val="%1.%2.%3.%4.%5.%6"/>
      <w:lvlJc w:val="left"/>
      <w:pPr>
        <w:tabs>
          <w:tab w:val="num" w:pos="5235"/>
        </w:tabs>
        <w:ind w:left="5235" w:hanging="1689"/>
      </w:pPr>
      <w:rPr>
        <w:rFonts w:hint="default"/>
      </w:rPr>
    </w:lvl>
    <w:lvl w:ilvl="6">
      <w:start w:val="1"/>
      <w:numFmt w:val="decimal"/>
      <w:lvlText w:val="%1.%2.%3.%4.%5.%6.%7"/>
      <w:lvlJc w:val="left"/>
      <w:pPr>
        <w:tabs>
          <w:tab w:val="num" w:pos="6086"/>
        </w:tabs>
        <w:ind w:left="6086" w:hanging="1689"/>
      </w:pPr>
      <w:rPr>
        <w:rFonts w:hint="default"/>
      </w:rPr>
    </w:lvl>
    <w:lvl w:ilvl="7">
      <w:start w:val="1"/>
      <w:numFmt w:val="decimal"/>
      <w:lvlText w:val="%1.%2.%3.%4.%5.%6.%7.%8"/>
      <w:lvlJc w:val="left"/>
      <w:pPr>
        <w:tabs>
          <w:tab w:val="num" w:pos="6937"/>
        </w:tabs>
        <w:ind w:left="6937" w:hanging="1689"/>
      </w:pPr>
      <w:rPr>
        <w:rFonts w:hint="default"/>
      </w:rPr>
    </w:lvl>
    <w:lvl w:ilvl="8">
      <w:start w:val="1"/>
      <w:numFmt w:val="decimal"/>
      <w:lvlText w:val="%1.%2.%3.%4.%5.%6.%7.%8.%9"/>
      <w:lvlJc w:val="left"/>
      <w:pPr>
        <w:tabs>
          <w:tab w:val="num" w:pos="7899"/>
        </w:tabs>
        <w:ind w:left="7899" w:hanging="1800"/>
      </w:pPr>
      <w:rPr>
        <w:rFonts w:hint="default"/>
      </w:rPr>
    </w:lvl>
  </w:abstractNum>
  <w:abstractNum w:abstractNumId="43">
    <w:nsid w:val="7BFB25C3"/>
    <w:multiLevelType w:val="multilevel"/>
    <w:tmpl w:val="AEDE1BEE"/>
    <w:lvl w:ilvl="0">
      <w:start w:val="3"/>
      <w:numFmt w:val="decimal"/>
      <w:lvlText w:val="%1"/>
      <w:lvlJc w:val="left"/>
      <w:pPr>
        <w:ind w:left="555" w:hanging="555"/>
      </w:pPr>
      <w:rPr>
        <w:rFonts w:hint="default"/>
        <w:sz w:val="22"/>
      </w:rPr>
    </w:lvl>
    <w:lvl w:ilvl="1">
      <w:start w:val="1"/>
      <w:numFmt w:val="decimal"/>
      <w:lvlText w:val="%1.%2"/>
      <w:lvlJc w:val="left"/>
      <w:pPr>
        <w:ind w:left="907" w:hanging="555"/>
      </w:pPr>
      <w:rPr>
        <w:rFonts w:hint="default"/>
        <w:sz w:val="22"/>
      </w:rPr>
    </w:lvl>
    <w:lvl w:ilvl="2">
      <w:start w:val="14"/>
      <w:numFmt w:val="decimal"/>
      <w:lvlText w:val="%1.%2.%3"/>
      <w:lvlJc w:val="left"/>
      <w:pPr>
        <w:ind w:left="1424" w:hanging="720"/>
      </w:pPr>
      <w:rPr>
        <w:rFonts w:hint="default"/>
        <w:sz w:val="22"/>
      </w:rPr>
    </w:lvl>
    <w:lvl w:ilvl="3">
      <w:start w:val="1"/>
      <w:numFmt w:val="decimal"/>
      <w:lvlText w:val="%1.%2.%3.%4"/>
      <w:lvlJc w:val="left"/>
      <w:pPr>
        <w:ind w:left="1776" w:hanging="720"/>
      </w:pPr>
      <w:rPr>
        <w:rFonts w:hint="default"/>
        <w:sz w:val="22"/>
      </w:rPr>
    </w:lvl>
    <w:lvl w:ilvl="4">
      <w:start w:val="1"/>
      <w:numFmt w:val="decimal"/>
      <w:lvlText w:val="%1.%2.%3.%4.%5"/>
      <w:lvlJc w:val="left"/>
      <w:pPr>
        <w:ind w:left="2488" w:hanging="1080"/>
      </w:pPr>
      <w:rPr>
        <w:rFonts w:hint="default"/>
        <w:sz w:val="22"/>
      </w:rPr>
    </w:lvl>
    <w:lvl w:ilvl="5">
      <w:start w:val="1"/>
      <w:numFmt w:val="decimal"/>
      <w:lvlText w:val="%1.%2.%3.%4.%5.%6"/>
      <w:lvlJc w:val="left"/>
      <w:pPr>
        <w:ind w:left="2840" w:hanging="1080"/>
      </w:pPr>
      <w:rPr>
        <w:rFonts w:hint="default"/>
        <w:sz w:val="22"/>
      </w:rPr>
    </w:lvl>
    <w:lvl w:ilvl="6">
      <w:start w:val="1"/>
      <w:numFmt w:val="decimal"/>
      <w:lvlText w:val="%1.%2.%3.%4.%5.%6.%7"/>
      <w:lvlJc w:val="left"/>
      <w:pPr>
        <w:ind w:left="3552" w:hanging="1440"/>
      </w:pPr>
      <w:rPr>
        <w:rFonts w:hint="default"/>
        <w:sz w:val="22"/>
      </w:rPr>
    </w:lvl>
    <w:lvl w:ilvl="7">
      <w:start w:val="1"/>
      <w:numFmt w:val="decimal"/>
      <w:lvlText w:val="%1.%2.%3.%4.%5.%6.%7.%8"/>
      <w:lvlJc w:val="left"/>
      <w:pPr>
        <w:ind w:left="3904" w:hanging="1440"/>
      </w:pPr>
      <w:rPr>
        <w:rFonts w:hint="default"/>
        <w:sz w:val="22"/>
      </w:rPr>
    </w:lvl>
    <w:lvl w:ilvl="8">
      <w:start w:val="1"/>
      <w:numFmt w:val="decimal"/>
      <w:lvlText w:val="%1.%2.%3.%4.%5.%6.%7.%8.%9"/>
      <w:lvlJc w:val="left"/>
      <w:pPr>
        <w:ind w:left="4616" w:hanging="1800"/>
      </w:pPr>
      <w:rPr>
        <w:rFonts w:hint="default"/>
        <w:sz w:val="22"/>
      </w:rPr>
    </w:lvl>
  </w:abstractNum>
  <w:abstractNum w:abstractNumId="44">
    <w:nsid w:val="7C756CC5"/>
    <w:multiLevelType w:val="multilevel"/>
    <w:tmpl w:val="040CAEA2"/>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CEE7E54"/>
    <w:multiLevelType w:val="multilevel"/>
    <w:tmpl w:val="7FB483BC"/>
    <w:lvl w:ilvl="0">
      <w:start w:val="3"/>
      <w:numFmt w:val="decimal"/>
      <w:lvlText w:val="%1"/>
      <w:lvlJc w:val="left"/>
      <w:pPr>
        <w:ind w:left="555" w:hanging="555"/>
      </w:pPr>
      <w:rPr>
        <w:rFonts w:hint="default"/>
        <w:sz w:val="22"/>
      </w:rPr>
    </w:lvl>
    <w:lvl w:ilvl="1">
      <w:start w:val="1"/>
      <w:numFmt w:val="decimal"/>
      <w:lvlText w:val="%1.%2"/>
      <w:lvlJc w:val="left"/>
      <w:pPr>
        <w:ind w:left="907" w:hanging="555"/>
      </w:pPr>
      <w:rPr>
        <w:rFonts w:hint="default"/>
        <w:sz w:val="22"/>
      </w:rPr>
    </w:lvl>
    <w:lvl w:ilvl="2">
      <w:start w:val="14"/>
      <w:numFmt w:val="decimal"/>
      <w:lvlText w:val="%1.%2.%3"/>
      <w:lvlJc w:val="left"/>
      <w:pPr>
        <w:ind w:left="1854" w:hanging="720"/>
      </w:pPr>
      <w:rPr>
        <w:rFonts w:hint="default"/>
        <w:sz w:val="22"/>
      </w:rPr>
    </w:lvl>
    <w:lvl w:ilvl="3">
      <w:start w:val="1"/>
      <w:numFmt w:val="decimal"/>
      <w:lvlText w:val="%1.%2.%3.%4"/>
      <w:lvlJc w:val="left"/>
      <w:pPr>
        <w:ind w:left="1776" w:hanging="720"/>
      </w:pPr>
      <w:rPr>
        <w:rFonts w:hint="default"/>
        <w:sz w:val="22"/>
      </w:rPr>
    </w:lvl>
    <w:lvl w:ilvl="4">
      <w:start w:val="1"/>
      <w:numFmt w:val="decimal"/>
      <w:lvlText w:val="%1.%2.%3.%4.%5"/>
      <w:lvlJc w:val="left"/>
      <w:pPr>
        <w:ind w:left="2488" w:hanging="1080"/>
      </w:pPr>
      <w:rPr>
        <w:rFonts w:hint="default"/>
        <w:sz w:val="22"/>
      </w:rPr>
    </w:lvl>
    <w:lvl w:ilvl="5">
      <w:start w:val="1"/>
      <w:numFmt w:val="decimal"/>
      <w:lvlText w:val="%1.%2.%3.%4.%5.%6"/>
      <w:lvlJc w:val="left"/>
      <w:pPr>
        <w:ind w:left="2840" w:hanging="1080"/>
      </w:pPr>
      <w:rPr>
        <w:rFonts w:hint="default"/>
        <w:sz w:val="22"/>
      </w:rPr>
    </w:lvl>
    <w:lvl w:ilvl="6">
      <w:start w:val="1"/>
      <w:numFmt w:val="decimal"/>
      <w:lvlText w:val="%1.%2.%3.%4.%5.%6.%7"/>
      <w:lvlJc w:val="left"/>
      <w:pPr>
        <w:ind w:left="3552" w:hanging="1440"/>
      </w:pPr>
      <w:rPr>
        <w:rFonts w:hint="default"/>
        <w:sz w:val="22"/>
      </w:rPr>
    </w:lvl>
    <w:lvl w:ilvl="7">
      <w:start w:val="1"/>
      <w:numFmt w:val="decimal"/>
      <w:lvlText w:val="%1.%2.%3.%4.%5.%6.%7.%8"/>
      <w:lvlJc w:val="left"/>
      <w:pPr>
        <w:ind w:left="3904" w:hanging="1440"/>
      </w:pPr>
      <w:rPr>
        <w:rFonts w:hint="default"/>
        <w:sz w:val="22"/>
      </w:rPr>
    </w:lvl>
    <w:lvl w:ilvl="8">
      <w:start w:val="1"/>
      <w:numFmt w:val="decimal"/>
      <w:lvlText w:val="%1.%2.%3.%4.%5.%6.%7.%8.%9"/>
      <w:lvlJc w:val="left"/>
      <w:pPr>
        <w:ind w:left="4616" w:hanging="1800"/>
      </w:pPr>
      <w:rPr>
        <w:rFonts w:hint="default"/>
        <w:sz w:val="22"/>
      </w:rPr>
    </w:lvl>
  </w:abstractNum>
  <w:abstractNum w:abstractNumId="46">
    <w:nsid w:val="7DED349A"/>
    <w:multiLevelType w:val="multilevel"/>
    <w:tmpl w:val="65AABF1E"/>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7">
    <w:nsid w:val="7EF71352"/>
    <w:multiLevelType w:val="multilevel"/>
    <w:tmpl w:val="EDDCA3D8"/>
    <w:lvl w:ilvl="0">
      <w:start w:val="12"/>
      <w:numFmt w:val="decimal"/>
      <w:lvlText w:val="%1"/>
      <w:lvlJc w:val="left"/>
      <w:pPr>
        <w:ind w:left="405" w:hanging="405"/>
      </w:pPr>
      <w:rPr>
        <w:rFonts w:cs="Times New Roman" w:hint="default"/>
      </w:rPr>
    </w:lvl>
    <w:lvl w:ilvl="1">
      <w:start w:val="6"/>
      <w:numFmt w:val="decimal"/>
      <w:lvlText w:val="%1.%2"/>
      <w:lvlJc w:val="left"/>
      <w:pPr>
        <w:ind w:left="485" w:hanging="405"/>
      </w:pPr>
      <w:rPr>
        <w:rFonts w:cs="Times New Roman" w:hint="default"/>
      </w:rPr>
    </w:lvl>
    <w:lvl w:ilvl="2">
      <w:start w:val="1"/>
      <w:numFmt w:val="decimal"/>
      <w:lvlText w:val="%1.%2.%3"/>
      <w:lvlJc w:val="left"/>
      <w:pPr>
        <w:ind w:left="880" w:hanging="720"/>
      </w:pPr>
      <w:rPr>
        <w:rFonts w:cs="Times New Roman" w:hint="default"/>
      </w:rPr>
    </w:lvl>
    <w:lvl w:ilvl="3">
      <w:start w:val="1"/>
      <w:numFmt w:val="decimal"/>
      <w:lvlText w:val="%1.%2.%3.%4"/>
      <w:lvlJc w:val="left"/>
      <w:pPr>
        <w:ind w:left="960" w:hanging="720"/>
      </w:pPr>
      <w:rPr>
        <w:rFonts w:cs="Times New Roman" w:hint="default"/>
      </w:rPr>
    </w:lvl>
    <w:lvl w:ilvl="4">
      <w:start w:val="1"/>
      <w:numFmt w:val="decimal"/>
      <w:lvlText w:val="%1.%2.%3.%4.%5"/>
      <w:lvlJc w:val="left"/>
      <w:pPr>
        <w:ind w:left="1400" w:hanging="1080"/>
      </w:pPr>
      <w:rPr>
        <w:rFonts w:cs="Times New Roman" w:hint="default"/>
      </w:rPr>
    </w:lvl>
    <w:lvl w:ilvl="5">
      <w:start w:val="1"/>
      <w:numFmt w:val="decimal"/>
      <w:lvlText w:val="%1.%2.%3.%4.%5.%6"/>
      <w:lvlJc w:val="left"/>
      <w:pPr>
        <w:ind w:left="1480" w:hanging="1080"/>
      </w:pPr>
      <w:rPr>
        <w:rFonts w:cs="Times New Roman" w:hint="default"/>
      </w:rPr>
    </w:lvl>
    <w:lvl w:ilvl="6">
      <w:start w:val="1"/>
      <w:numFmt w:val="decimal"/>
      <w:lvlText w:val="%1.%2.%3.%4.%5.%6.%7"/>
      <w:lvlJc w:val="left"/>
      <w:pPr>
        <w:ind w:left="1920" w:hanging="1440"/>
      </w:pPr>
      <w:rPr>
        <w:rFonts w:cs="Times New Roman" w:hint="default"/>
      </w:rPr>
    </w:lvl>
    <w:lvl w:ilvl="7">
      <w:start w:val="1"/>
      <w:numFmt w:val="decimal"/>
      <w:lvlText w:val="%1.%2.%3.%4.%5.%6.%7.%8"/>
      <w:lvlJc w:val="left"/>
      <w:pPr>
        <w:ind w:left="2000" w:hanging="1440"/>
      </w:pPr>
      <w:rPr>
        <w:rFonts w:cs="Times New Roman" w:hint="default"/>
      </w:rPr>
    </w:lvl>
    <w:lvl w:ilvl="8">
      <w:start w:val="1"/>
      <w:numFmt w:val="decimal"/>
      <w:lvlText w:val="%1.%2.%3.%4.%5.%6.%7.%8.%9"/>
      <w:lvlJc w:val="left"/>
      <w:pPr>
        <w:ind w:left="2080" w:hanging="1440"/>
      </w:pPr>
      <w:rPr>
        <w:rFonts w:cs="Times New Roman" w:hint="default"/>
      </w:rPr>
    </w:lvl>
  </w:abstractNum>
  <w:num w:numId="1">
    <w:abstractNumId w:val="4"/>
  </w:num>
  <w:num w:numId="2">
    <w:abstractNumId w:val="39"/>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1"/>
  </w:num>
  <w:num w:numId="16">
    <w:abstractNumId w:val="4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1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3"/>
  </w:num>
  <w:num w:numId="31">
    <w:abstractNumId w:val="28"/>
  </w:num>
  <w:num w:numId="32">
    <w:abstractNumId w:val="0"/>
  </w:num>
  <w:num w:numId="33">
    <w:abstractNumId w:val="14"/>
  </w:num>
  <w:num w:numId="34">
    <w:abstractNumId w:val="9"/>
  </w:num>
  <w:num w:numId="35">
    <w:abstractNumId w:val="42"/>
  </w:num>
  <w:num w:numId="36">
    <w:abstractNumId w:val="20"/>
  </w:num>
  <w:num w:numId="37">
    <w:abstractNumId w:val="40"/>
  </w:num>
  <w:num w:numId="38">
    <w:abstractNumId w:val="26"/>
  </w:num>
  <w:num w:numId="39">
    <w:abstractNumId w:val="33"/>
  </w:num>
  <w:num w:numId="40">
    <w:abstractNumId w:val="36"/>
  </w:num>
  <w:num w:numId="41">
    <w:abstractNumId w:val="11"/>
  </w:num>
  <w:num w:numId="42">
    <w:abstractNumId w:val="43"/>
  </w:num>
  <w:num w:numId="43">
    <w:abstractNumId w:val="45"/>
  </w:num>
  <w:num w:numId="44">
    <w:abstractNumId w:val="38"/>
  </w:num>
  <w:num w:numId="45">
    <w:abstractNumId w:val="27"/>
  </w:num>
  <w:num w:numId="46">
    <w:abstractNumId w:val="34"/>
  </w:num>
  <w:num w:numId="47">
    <w:abstractNumId w:val="21"/>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39"/>
  </w:num>
  <w:num w:numId="59">
    <w:abstractNumId w:val="30"/>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stylePaneFormatFilter w:val="3F01"/>
  <w:trackRevisions/>
  <w:defaultTabStop w:val="708"/>
  <w:drawingGridHorizontalSpacing w:val="120"/>
  <w:drawingGridVerticalSpacing w:val="163"/>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3D3AA1"/>
    <w:rsid w:val="0000197D"/>
    <w:rsid w:val="00003EB5"/>
    <w:rsid w:val="000044ED"/>
    <w:rsid w:val="00004987"/>
    <w:rsid w:val="00006633"/>
    <w:rsid w:val="00007B39"/>
    <w:rsid w:val="00012774"/>
    <w:rsid w:val="00013255"/>
    <w:rsid w:val="000145B1"/>
    <w:rsid w:val="00014688"/>
    <w:rsid w:val="00014E72"/>
    <w:rsid w:val="00015D0D"/>
    <w:rsid w:val="000168CD"/>
    <w:rsid w:val="00017EA2"/>
    <w:rsid w:val="00023952"/>
    <w:rsid w:val="000248D9"/>
    <w:rsid w:val="00024CAF"/>
    <w:rsid w:val="0002637F"/>
    <w:rsid w:val="0003104B"/>
    <w:rsid w:val="00031F6E"/>
    <w:rsid w:val="00035F79"/>
    <w:rsid w:val="0003637E"/>
    <w:rsid w:val="0003779A"/>
    <w:rsid w:val="000418FF"/>
    <w:rsid w:val="000423A3"/>
    <w:rsid w:val="000476DA"/>
    <w:rsid w:val="00047AD9"/>
    <w:rsid w:val="00051A0F"/>
    <w:rsid w:val="00053763"/>
    <w:rsid w:val="00054D92"/>
    <w:rsid w:val="00057860"/>
    <w:rsid w:val="000613C6"/>
    <w:rsid w:val="00062B6E"/>
    <w:rsid w:val="000643EC"/>
    <w:rsid w:val="0006563A"/>
    <w:rsid w:val="000658D9"/>
    <w:rsid w:val="00067461"/>
    <w:rsid w:val="00070DDF"/>
    <w:rsid w:val="000728E9"/>
    <w:rsid w:val="00073EA9"/>
    <w:rsid w:val="00074EDC"/>
    <w:rsid w:val="00075E43"/>
    <w:rsid w:val="000769FD"/>
    <w:rsid w:val="00080C4C"/>
    <w:rsid w:val="000811C1"/>
    <w:rsid w:val="00082C1A"/>
    <w:rsid w:val="00083847"/>
    <w:rsid w:val="00090219"/>
    <w:rsid w:val="00090CE0"/>
    <w:rsid w:val="00092354"/>
    <w:rsid w:val="00092B04"/>
    <w:rsid w:val="00096C0E"/>
    <w:rsid w:val="000971BC"/>
    <w:rsid w:val="000A1335"/>
    <w:rsid w:val="000A2632"/>
    <w:rsid w:val="000A3E62"/>
    <w:rsid w:val="000A3FC6"/>
    <w:rsid w:val="000A4EA9"/>
    <w:rsid w:val="000A4FD1"/>
    <w:rsid w:val="000A739A"/>
    <w:rsid w:val="000B3E11"/>
    <w:rsid w:val="000B5FBE"/>
    <w:rsid w:val="000C0EFA"/>
    <w:rsid w:val="000C118C"/>
    <w:rsid w:val="000C21D2"/>
    <w:rsid w:val="000C2AD5"/>
    <w:rsid w:val="000C3906"/>
    <w:rsid w:val="000C47F0"/>
    <w:rsid w:val="000C7E2D"/>
    <w:rsid w:val="000D0ADE"/>
    <w:rsid w:val="000D39A8"/>
    <w:rsid w:val="000D5981"/>
    <w:rsid w:val="000D62AE"/>
    <w:rsid w:val="000D64E1"/>
    <w:rsid w:val="000D687A"/>
    <w:rsid w:val="000D6FDA"/>
    <w:rsid w:val="000D7FD6"/>
    <w:rsid w:val="000E2447"/>
    <w:rsid w:val="000E573D"/>
    <w:rsid w:val="000E5D13"/>
    <w:rsid w:val="000E72C1"/>
    <w:rsid w:val="000E7379"/>
    <w:rsid w:val="000E796A"/>
    <w:rsid w:val="000F23CD"/>
    <w:rsid w:val="000F25E1"/>
    <w:rsid w:val="000F663D"/>
    <w:rsid w:val="000F73B2"/>
    <w:rsid w:val="0010154A"/>
    <w:rsid w:val="00102295"/>
    <w:rsid w:val="001032B4"/>
    <w:rsid w:val="00103532"/>
    <w:rsid w:val="001054D3"/>
    <w:rsid w:val="001067ED"/>
    <w:rsid w:val="001073C8"/>
    <w:rsid w:val="00111F12"/>
    <w:rsid w:val="00113587"/>
    <w:rsid w:val="0011401A"/>
    <w:rsid w:val="00115595"/>
    <w:rsid w:val="00120DBF"/>
    <w:rsid w:val="001216D7"/>
    <w:rsid w:val="00122E24"/>
    <w:rsid w:val="0012627B"/>
    <w:rsid w:val="00127B2C"/>
    <w:rsid w:val="00133977"/>
    <w:rsid w:val="0013439A"/>
    <w:rsid w:val="00136206"/>
    <w:rsid w:val="00136878"/>
    <w:rsid w:val="00137104"/>
    <w:rsid w:val="00140316"/>
    <w:rsid w:val="00140601"/>
    <w:rsid w:val="00140E27"/>
    <w:rsid w:val="001421B1"/>
    <w:rsid w:val="00144DA7"/>
    <w:rsid w:val="0014593F"/>
    <w:rsid w:val="00145F95"/>
    <w:rsid w:val="00146180"/>
    <w:rsid w:val="00147EBE"/>
    <w:rsid w:val="00153AF2"/>
    <w:rsid w:val="00160365"/>
    <w:rsid w:val="00163390"/>
    <w:rsid w:val="001637B1"/>
    <w:rsid w:val="00163EBA"/>
    <w:rsid w:val="0016429F"/>
    <w:rsid w:val="00165AC3"/>
    <w:rsid w:val="00167488"/>
    <w:rsid w:val="00170923"/>
    <w:rsid w:val="00172214"/>
    <w:rsid w:val="0017222F"/>
    <w:rsid w:val="00174F96"/>
    <w:rsid w:val="00176A8D"/>
    <w:rsid w:val="001812E2"/>
    <w:rsid w:val="00181716"/>
    <w:rsid w:val="0018321C"/>
    <w:rsid w:val="0018403F"/>
    <w:rsid w:val="00193979"/>
    <w:rsid w:val="0019455A"/>
    <w:rsid w:val="00194E69"/>
    <w:rsid w:val="00196D0D"/>
    <w:rsid w:val="00197AAE"/>
    <w:rsid w:val="00197B99"/>
    <w:rsid w:val="001A285D"/>
    <w:rsid w:val="001A2A0B"/>
    <w:rsid w:val="001A2F95"/>
    <w:rsid w:val="001A41BE"/>
    <w:rsid w:val="001A69CD"/>
    <w:rsid w:val="001B0A72"/>
    <w:rsid w:val="001B1398"/>
    <w:rsid w:val="001B15B0"/>
    <w:rsid w:val="001B1A0A"/>
    <w:rsid w:val="001B1FCF"/>
    <w:rsid w:val="001B28CA"/>
    <w:rsid w:val="001B7D78"/>
    <w:rsid w:val="001C21EF"/>
    <w:rsid w:val="001C4D0A"/>
    <w:rsid w:val="001D0E6D"/>
    <w:rsid w:val="001D1971"/>
    <w:rsid w:val="001D4741"/>
    <w:rsid w:val="001D708C"/>
    <w:rsid w:val="001D718D"/>
    <w:rsid w:val="001E0660"/>
    <w:rsid w:val="001E22EE"/>
    <w:rsid w:val="001E4F76"/>
    <w:rsid w:val="001E5D60"/>
    <w:rsid w:val="001E76D8"/>
    <w:rsid w:val="001E7DE5"/>
    <w:rsid w:val="001F0032"/>
    <w:rsid w:val="001F0086"/>
    <w:rsid w:val="001F1798"/>
    <w:rsid w:val="001F18FC"/>
    <w:rsid w:val="001F324A"/>
    <w:rsid w:val="001F51A1"/>
    <w:rsid w:val="00201737"/>
    <w:rsid w:val="00201DA3"/>
    <w:rsid w:val="00202B0D"/>
    <w:rsid w:val="00204D96"/>
    <w:rsid w:val="00206E65"/>
    <w:rsid w:val="00207687"/>
    <w:rsid w:val="00211AD8"/>
    <w:rsid w:val="00212726"/>
    <w:rsid w:val="002143D0"/>
    <w:rsid w:val="00220045"/>
    <w:rsid w:val="00220C97"/>
    <w:rsid w:val="0022157A"/>
    <w:rsid w:val="002217E1"/>
    <w:rsid w:val="00222FC8"/>
    <w:rsid w:val="00223676"/>
    <w:rsid w:val="00226524"/>
    <w:rsid w:val="002320D1"/>
    <w:rsid w:val="00234C03"/>
    <w:rsid w:val="002355FB"/>
    <w:rsid w:val="002362D5"/>
    <w:rsid w:val="00236DE8"/>
    <w:rsid w:val="002371D8"/>
    <w:rsid w:val="00241116"/>
    <w:rsid w:val="00241A82"/>
    <w:rsid w:val="0024317B"/>
    <w:rsid w:val="002451FB"/>
    <w:rsid w:val="00246C97"/>
    <w:rsid w:val="002477C6"/>
    <w:rsid w:val="002504CA"/>
    <w:rsid w:val="0025090E"/>
    <w:rsid w:val="00251CE5"/>
    <w:rsid w:val="0025224E"/>
    <w:rsid w:val="00252A0F"/>
    <w:rsid w:val="0025303B"/>
    <w:rsid w:val="00253174"/>
    <w:rsid w:val="00255100"/>
    <w:rsid w:val="00255C8C"/>
    <w:rsid w:val="00257E37"/>
    <w:rsid w:val="00263156"/>
    <w:rsid w:val="002648B3"/>
    <w:rsid w:val="00264A79"/>
    <w:rsid w:val="0026597C"/>
    <w:rsid w:val="002668F1"/>
    <w:rsid w:val="00267ABE"/>
    <w:rsid w:val="0027095E"/>
    <w:rsid w:val="00271DFC"/>
    <w:rsid w:val="00272BE4"/>
    <w:rsid w:val="0027363E"/>
    <w:rsid w:val="00273C7C"/>
    <w:rsid w:val="0027541F"/>
    <w:rsid w:val="00275BDF"/>
    <w:rsid w:val="00276397"/>
    <w:rsid w:val="00277857"/>
    <w:rsid w:val="00281B9B"/>
    <w:rsid w:val="00282550"/>
    <w:rsid w:val="002868EA"/>
    <w:rsid w:val="002902FB"/>
    <w:rsid w:val="0029116C"/>
    <w:rsid w:val="00292267"/>
    <w:rsid w:val="002922F2"/>
    <w:rsid w:val="002950C2"/>
    <w:rsid w:val="0029693D"/>
    <w:rsid w:val="002A1F88"/>
    <w:rsid w:val="002A3B2F"/>
    <w:rsid w:val="002A674A"/>
    <w:rsid w:val="002A6754"/>
    <w:rsid w:val="002A699A"/>
    <w:rsid w:val="002A6E2E"/>
    <w:rsid w:val="002A73EA"/>
    <w:rsid w:val="002A7534"/>
    <w:rsid w:val="002B039B"/>
    <w:rsid w:val="002B27F0"/>
    <w:rsid w:val="002B348F"/>
    <w:rsid w:val="002B537B"/>
    <w:rsid w:val="002B7FB1"/>
    <w:rsid w:val="002C11DB"/>
    <w:rsid w:val="002C52F1"/>
    <w:rsid w:val="002C5505"/>
    <w:rsid w:val="002C6ED0"/>
    <w:rsid w:val="002C7873"/>
    <w:rsid w:val="002C79AF"/>
    <w:rsid w:val="002C7A66"/>
    <w:rsid w:val="002C7B6B"/>
    <w:rsid w:val="002D2EE8"/>
    <w:rsid w:val="002D4A77"/>
    <w:rsid w:val="002D6F9E"/>
    <w:rsid w:val="002E038A"/>
    <w:rsid w:val="002E0EF6"/>
    <w:rsid w:val="002E1911"/>
    <w:rsid w:val="002E3319"/>
    <w:rsid w:val="002E51BC"/>
    <w:rsid w:val="002E7E56"/>
    <w:rsid w:val="002F0F3A"/>
    <w:rsid w:val="002F1CA8"/>
    <w:rsid w:val="002F347E"/>
    <w:rsid w:val="002F3CC6"/>
    <w:rsid w:val="002F4527"/>
    <w:rsid w:val="002F51AC"/>
    <w:rsid w:val="002F5D0B"/>
    <w:rsid w:val="002F6FDE"/>
    <w:rsid w:val="002F791E"/>
    <w:rsid w:val="002F7A74"/>
    <w:rsid w:val="00301490"/>
    <w:rsid w:val="00301FBF"/>
    <w:rsid w:val="00303B4C"/>
    <w:rsid w:val="003050F1"/>
    <w:rsid w:val="00307EA1"/>
    <w:rsid w:val="00312644"/>
    <w:rsid w:val="00312B4B"/>
    <w:rsid w:val="00314174"/>
    <w:rsid w:val="00316387"/>
    <w:rsid w:val="00320ABF"/>
    <w:rsid w:val="0032184F"/>
    <w:rsid w:val="003235E5"/>
    <w:rsid w:val="00324F5E"/>
    <w:rsid w:val="00326067"/>
    <w:rsid w:val="00327960"/>
    <w:rsid w:val="00330861"/>
    <w:rsid w:val="00331B7A"/>
    <w:rsid w:val="00332CBC"/>
    <w:rsid w:val="003366B8"/>
    <w:rsid w:val="003371DB"/>
    <w:rsid w:val="00337352"/>
    <w:rsid w:val="003406A9"/>
    <w:rsid w:val="00340AE7"/>
    <w:rsid w:val="0034197E"/>
    <w:rsid w:val="00342B0D"/>
    <w:rsid w:val="00343419"/>
    <w:rsid w:val="00343FD2"/>
    <w:rsid w:val="003445C7"/>
    <w:rsid w:val="00346C55"/>
    <w:rsid w:val="003473C4"/>
    <w:rsid w:val="0035115E"/>
    <w:rsid w:val="0035313C"/>
    <w:rsid w:val="00354956"/>
    <w:rsid w:val="00355CA7"/>
    <w:rsid w:val="00357C51"/>
    <w:rsid w:val="00363E22"/>
    <w:rsid w:val="00373133"/>
    <w:rsid w:val="00374493"/>
    <w:rsid w:val="003748E9"/>
    <w:rsid w:val="00374D44"/>
    <w:rsid w:val="00374DEC"/>
    <w:rsid w:val="003771DB"/>
    <w:rsid w:val="00380A7B"/>
    <w:rsid w:val="00382B60"/>
    <w:rsid w:val="0038397A"/>
    <w:rsid w:val="00384550"/>
    <w:rsid w:val="00386BA7"/>
    <w:rsid w:val="00387147"/>
    <w:rsid w:val="0038774D"/>
    <w:rsid w:val="00391E30"/>
    <w:rsid w:val="00391F4B"/>
    <w:rsid w:val="00392B3E"/>
    <w:rsid w:val="00392D1D"/>
    <w:rsid w:val="00393B83"/>
    <w:rsid w:val="00394333"/>
    <w:rsid w:val="00394B97"/>
    <w:rsid w:val="0039587F"/>
    <w:rsid w:val="00395C98"/>
    <w:rsid w:val="0039719D"/>
    <w:rsid w:val="003A07AB"/>
    <w:rsid w:val="003A0D38"/>
    <w:rsid w:val="003A0DBE"/>
    <w:rsid w:val="003A20E2"/>
    <w:rsid w:val="003A6FE0"/>
    <w:rsid w:val="003B1CE5"/>
    <w:rsid w:val="003B2CC6"/>
    <w:rsid w:val="003B554B"/>
    <w:rsid w:val="003B7B25"/>
    <w:rsid w:val="003C0013"/>
    <w:rsid w:val="003C0B47"/>
    <w:rsid w:val="003D218C"/>
    <w:rsid w:val="003D2F14"/>
    <w:rsid w:val="003D35F9"/>
    <w:rsid w:val="003D3AA1"/>
    <w:rsid w:val="003D3E81"/>
    <w:rsid w:val="003D4F8B"/>
    <w:rsid w:val="003D5976"/>
    <w:rsid w:val="003D6E17"/>
    <w:rsid w:val="003D6F89"/>
    <w:rsid w:val="003D73D6"/>
    <w:rsid w:val="003D79DE"/>
    <w:rsid w:val="003D7B1F"/>
    <w:rsid w:val="003E16DA"/>
    <w:rsid w:val="003E21C4"/>
    <w:rsid w:val="003E5E08"/>
    <w:rsid w:val="003E6219"/>
    <w:rsid w:val="003F0D72"/>
    <w:rsid w:val="003F4251"/>
    <w:rsid w:val="003F5525"/>
    <w:rsid w:val="00401E2E"/>
    <w:rsid w:val="00401E6D"/>
    <w:rsid w:val="00403429"/>
    <w:rsid w:val="004036F8"/>
    <w:rsid w:val="00403AB5"/>
    <w:rsid w:val="00404417"/>
    <w:rsid w:val="00404820"/>
    <w:rsid w:val="00410B47"/>
    <w:rsid w:val="0041539E"/>
    <w:rsid w:val="00421108"/>
    <w:rsid w:val="0042165F"/>
    <w:rsid w:val="0042572F"/>
    <w:rsid w:val="0042649B"/>
    <w:rsid w:val="00426647"/>
    <w:rsid w:val="00430303"/>
    <w:rsid w:val="004337E9"/>
    <w:rsid w:val="004349B1"/>
    <w:rsid w:val="00434E7D"/>
    <w:rsid w:val="00435D3C"/>
    <w:rsid w:val="0043637B"/>
    <w:rsid w:val="00436DAD"/>
    <w:rsid w:val="00442C32"/>
    <w:rsid w:val="004455C5"/>
    <w:rsid w:val="0044612C"/>
    <w:rsid w:val="00446E52"/>
    <w:rsid w:val="004517ED"/>
    <w:rsid w:val="00452912"/>
    <w:rsid w:val="00452F28"/>
    <w:rsid w:val="00456E7A"/>
    <w:rsid w:val="00457F2D"/>
    <w:rsid w:val="00462AFC"/>
    <w:rsid w:val="004649DA"/>
    <w:rsid w:val="00466AC8"/>
    <w:rsid w:val="00467886"/>
    <w:rsid w:val="00471211"/>
    <w:rsid w:val="00472CC2"/>
    <w:rsid w:val="00480C98"/>
    <w:rsid w:val="00481333"/>
    <w:rsid w:val="004813CF"/>
    <w:rsid w:val="00481AD7"/>
    <w:rsid w:val="00482C8E"/>
    <w:rsid w:val="00483F1F"/>
    <w:rsid w:val="00485240"/>
    <w:rsid w:val="00485504"/>
    <w:rsid w:val="004867CC"/>
    <w:rsid w:val="004961A7"/>
    <w:rsid w:val="004A0A79"/>
    <w:rsid w:val="004A6345"/>
    <w:rsid w:val="004A6C39"/>
    <w:rsid w:val="004B110D"/>
    <w:rsid w:val="004B24A2"/>
    <w:rsid w:val="004B2C80"/>
    <w:rsid w:val="004B302B"/>
    <w:rsid w:val="004B48CC"/>
    <w:rsid w:val="004B565A"/>
    <w:rsid w:val="004B7739"/>
    <w:rsid w:val="004C06C7"/>
    <w:rsid w:val="004C19D9"/>
    <w:rsid w:val="004C20E1"/>
    <w:rsid w:val="004C23FE"/>
    <w:rsid w:val="004C29D8"/>
    <w:rsid w:val="004C2A86"/>
    <w:rsid w:val="004C2B33"/>
    <w:rsid w:val="004C711D"/>
    <w:rsid w:val="004C748F"/>
    <w:rsid w:val="004D384D"/>
    <w:rsid w:val="004D410C"/>
    <w:rsid w:val="004D5F8B"/>
    <w:rsid w:val="004D6C9F"/>
    <w:rsid w:val="004D70D2"/>
    <w:rsid w:val="004D7EE7"/>
    <w:rsid w:val="004E31E8"/>
    <w:rsid w:val="004E449F"/>
    <w:rsid w:val="004E53DA"/>
    <w:rsid w:val="004E5F2F"/>
    <w:rsid w:val="004E7265"/>
    <w:rsid w:val="004E72FF"/>
    <w:rsid w:val="004E7F5C"/>
    <w:rsid w:val="004F120C"/>
    <w:rsid w:val="004F1CA2"/>
    <w:rsid w:val="004F1FFF"/>
    <w:rsid w:val="004F3686"/>
    <w:rsid w:val="004F45DA"/>
    <w:rsid w:val="004F59FB"/>
    <w:rsid w:val="004F5EB7"/>
    <w:rsid w:val="004F798A"/>
    <w:rsid w:val="0050332B"/>
    <w:rsid w:val="00506A74"/>
    <w:rsid w:val="0051043E"/>
    <w:rsid w:val="00510CD7"/>
    <w:rsid w:val="005129E4"/>
    <w:rsid w:val="00513502"/>
    <w:rsid w:val="00513A45"/>
    <w:rsid w:val="005151AB"/>
    <w:rsid w:val="00515CE2"/>
    <w:rsid w:val="00515FF2"/>
    <w:rsid w:val="00517A96"/>
    <w:rsid w:val="00517DB7"/>
    <w:rsid w:val="00517F05"/>
    <w:rsid w:val="00521FA5"/>
    <w:rsid w:val="0052289E"/>
    <w:rsid w:val="005247FA"/>
    <w:rsid w:val="005313B6"/>
    <w:rsid w:val="00531E9B"/>
    <w:rsid w:val="0053242C"/>
    <w:rsid w:val="005326EB"/>
    <w:rsid w:val="0053437B"/>
    <w:rsid w:val="00535A02"/>
    <w:rsid w:val="00537FBD"/>
    <w:rsid w:val="00541FE9"/>
    <w:rsid w:val="005431D4"/>
    <w:rsid w:val="005444BB"/>
    <w:rsid w:val="00551DB8"/>
    <w:rsid w:val="005538CA"/>
    <w:rsid w:val="005545E6"/>
    <w:rsid w:val="00554E79"/>
    <w:rsid w:val="00556CF1"/>
    <w:rsid w:val="00557318"/>
    <w:rsid w:val="00563F98"/>
    <w:rsid w:val="0056450C"/>
    <w:rsid w:val="0056610D"/>
    <w:rsid w:val="005664FA"/>
    <w:rsid w:val="00567703"/>
    <w:rsid w:val="00567CE6"/>
    <w:rsid w:val="005729D9"/>
    <w:rsid w:val="0057310D"/>
    <w:rsid w:val="00573BD5"/>
    <w:rsid w:val="0057516C"/>
    <w:rsid w:val="0057607B"/>
    <w:rsid w:val="0057622E"/>
    <w:rsid w:val="00576A7A"/>
    <w:rsid w:val="005771DA"/>
    <w:rsid w:val="00577A5F"/>
    <w:rsid w:val="00582973"/>
    <w:rsid w:val="005853F0"/>
    <w:rsid w:val="00585465"/>
    <w:rsid w:val="0058658B"/>
    <w:rsid w:val="0059057A"/>
    <w:rsid w:val="00594D5D"/>
    <w:rsid w:val="00595AC9"/>
    <w:rsid w:val="00595D91"/>
    <w:rsid w:val="005A463D"/>
    <w:rsid w:val="005A6BDC"/>
    <w:rsid w:val="005B1AF7"/>
    <w:rsid w:val="005B1FC0"/>
    <w:rsid w:val="005B47D7"/>
    <w:rsid w:val="005B5DB9"/>
    <w:rsid w:val="005C2BAE"/>
    <w:rsid w:val="005C2EB9"/>
    <w:rsid w:val="005C2F76"/>
    <w:rsid w:val="005C4B35"/>
    <w:rsid w:val="005C5541"/>
    <w:rsid w:val="005C787A"/>
    <w:rsid w:val="005D0F72"/>
    <w:rsid w:val="005D17C5"/>
    <w:rsid w:val="005D19FC"/>
    <w:rsid w:val="005D4EDE"/>
    <w:rsid w:val="005D6CB0"/>
    <w:rsid w:val="005D6F1B"/>
    <w:rsid w:val="005D7B03"/>
    <w:rsid w:val="005E1E60"/>
    <w:rsid w:val="005E1FAE"/>
    <w:rsid w:val="005E52D7"/>
    <w:rsid w:val="005E7BFE"/>
    <w:rsid w:val="005F21CB"/>
    <w:rsid w:val="005F2BA5"/>
    <w:rsid w:val="005F5817"/>
    <w:rsid w:val="005F717C"/>
    <w:rsid w:val="00600AA3"/>
    <w:rsid w:val="006061D0"/>
    <w:rsid w:val="00607B9F"/>
    <w:rsid w:val="006114F9"/>
    <w:rsid w:val="00613237"/>
    <w:rsid w:val="0061503C"/>
    <w:rsid w:val="00616F65"/>
    <w:rsid w:val="00617071"/>
    <w:rsid w:val="00617858"/>
    <w:rsid w:val="006203DC"/>
    <w:rsid w:val="006277A5"/>
    <w:rsid w:val="006300EA"/>
    <w:rsid w:val="006313D6"/>
    <w:rsid w:val="00633258"/>
    <w:rsid w:val="0063506E"/>
    <w:rsid w:val="00636799"/>
    <w:rsid w:val="0064015F"/>
    <w:rsid w:val="0064025B"/>
    <w:rsid w:val="00640980"/>
    <w:rsid w:val="00644865"/>
    <w:rsid w:val="00650BDD"/>
    <w:rsid w:val="00654CB6"/>
    <w:rsid w:val="00655567"/>
    <w:rsid w:val="00655728"/>
    <w:rsid w:val="00655EDC"/>
    <w:rsid w:val="00656A86"/>
    <w:rsid w:val="006637B9"/>
    <w:rsid w:val="006649CD"/>
    <w:rsid w:val="00665715"/>
    <w:rsid w:val="00665BAD"/>
    <w:rsid w:val="00671CF0"/>
    <w:rsid w:val="006735D1"/>
    <w:rsid w:val="00673DE3"/>
    <w:rsid w:val="00682246"/>
    <w:rsid w:val="006835AE"/>
    <w:rsid w:val="0068472D"/>
    <w:rsid w:val="00685445"/>
    <w:rsid w:val="006858E8"/>
    <w:rsid w:val="0068695F"/>
    <w:rsid w:val="00687464"/>
    <w:rsid w:val="006926C5"/>
    <w:rsid w:val="00693542"/>
    <w:rsid w:val="00694088"/>
    <w:rsid w:val="00694AAC"/>
    <w:rsid w:val="0069604A"/>
    <w:rsid w:val="00696181"/>
    <w:rsid w:val="006A0AE6"/>
    <w:rsid w:val="006A1579"/>
    <w:rsid w:val="006A19B7"/>
    <w:rsid w:val="006A4122"/>
    <w:rsid w:val="006A4EF8"/>
    <w:rsid w:val="006B32D7"/>
    <w:rsid w:val="006B44CE"/>
    <w:rsid w:val="006B4B77"/>
    <w:rsid w:val="006C0574"/>
    <w:rsid w:val="006C0AEC"/>
    <w:rsid w:val="006C118D"/>
    <w:rsid w:val="006C6408"/>
    <w:rsid w:val="006C66F4"/>
    <w:rsid w:val="006C6942"/>
    <w:rsid w:val="006D209F"/>
    <w:rsid w:val="006D2220"/>
    <w:rsid w:val="006D5284"/>
    <w:rsid w:val="006D5F83"/>
    <w:rsid w:val="006D6694"/>
    <w:rsid w:val="006D7FC8"/>
    <w:rsid w:val="006E08DE"/>
    <w:rsid w:val="006E2405"/>
    <w:rsid w:val="006E281E"/>
    <w:rsid w:val="006E47C5"/>
    <w:rsid w:val="006E4BC8"/>
    <w:rsid w:val="006E50F4"/>
    <w:rsid w:val="006E53EC"/>
    <w:rsid w:val="006E68B3"/>
    <w:rsid w:val="006F02A5"/>
    <w:rsid w:val="006F14C1"/>
    <w:rsid w:val="006F23AE"/>
    <w:rsid w:val="006F2514"/>
    <w:rsid w:val="006F431C"/>
    <w:rsid w:val="006F7CF3"/>
    <w:rsid w:val="007010C4"/>
    <w:rsid w:val="007035C6"/>
    <w:rsid w:val="007041E3"/>
    <w:rsid w:val="007045C4"/>
    <w:rsid w:val="00710122"/>
    <w:rsid w:val="007122D2"/>
    <w:rsid w:val="007143F5"/>
    <w:rsid w:val="00721214"/>
    <w:rsid w:val="00724098"/>
    <w:rsid w:val="007240A6"/>
    <w:rsid w:val="007259F7"/>
    <w:rsid w:val="00727A46"/>
    <w:rsid w:val="00727B8F"/>
    <w:rsid w:val="00727DA9"/>
    <w:rsid w:val="007324D3"/>
    <w:rsid w:val="007332F9"/>
    <w:rsid w:val="00735AA9"/>
    <w:rsid w:val="00735FB0"/>
    <w:rsid w:val="00737FC6"/>
    <w:rsid w:val="0074092D"/>
    <w:rsid w:val="00742149"/>
    <w:rsid w:val="00744EDD"/>
    <w:rsid w:val="00746CA6"/>
    <w:rsid w:val="0075179D"/>
    <w:rsid w:val="00756519"/>
    <w:rsid w:val="00762FD4"/>
    <w:rsid w:val="00764ED7"/>
    <w:rsid w:val="0076505B"/>
    <w:rsid w:val="00765E0B"/>
    <w:rsid w:val="00776A4B"/>
    <w:rsid w:val="007770A4"/>
    <w:rsid w:val="00780561"/>
    <w:rsid w:val="007814B9"/>
    <w:rsid w:val="00781715"/>
    <w:rsid w:val="00784490"/>
    <w:rsid w:val="007872C1"/>
    <w:rsid w:val="0079222A"/>
    <w:rsid w:val="00793703"/>
    <w:rsid w:val="007937B2"/>
    <w:rsid w:val="0079463A"/>
    <w:rsid w:val="007971BB"/>
    <w:rsid w:val="007A225B"/>
    <w:rsid w:val="007A2A53"/>
    <w:rsid w:val="007A47CE"/>
    <w:rsid w:val="007A4950"/>
    <w:rsid w:val="007A4FAD"/>
    <w:rsid w:val="007A5746"/>
    <w:rsid w:val="007A5CCF"/>
    <w:rsid w:val="007A7D92"/>
    <w:rsid w:val="007B2B35"/>
    <w:rsid w:val="007B341B"/>
    <w:rsid w:val="007B3BD7"/>
    <w:rsid w:val="007B5399"/>
    <w:rsid w:val="007B6D23"/>
    <w:rsid w:val="007B7590"/>
    <w:rsid w:val="007B7662"/>
    <w:rsid w:val="007B7D4E"/>
    <w:rsid w:val="007C0F62"/>
    <w:rsid w:val="007C40B1"/>
    <w:rsid w:val="007C4F4F"/>
    <w:rsid w:val="007C66EF"/>
    <w:rsid w:val="007C6F46"/>
    <w:rsid w:val="007D14E3"/>
    <w:rsid w:val="007D1B24"/>
    <w:rsid w:val="007D1F95"/>
    <w:rsid w:val="007D2CA5"/>
    <w:rsid w:val="007D359C"/>
    <w:rsid w:val="007D54FE"/>
    <w:rsid w:val="007D6396"/>
    <w:rsid w:val="007E461D"/>
    <w:rsid w:val="007E46BA"/>
    <w:rsid w:val="007E5FDA"/>
    <w:rsid w:val="007E7B63"/>
    <w:rsid w:val="007F01CB"/>
    <w:rsid w:val="007F0E62"/>
    <w:rsid w:val="007F1D98"/>
    <w:rsid w:val="007F28E8"/>
    <w:rsid w:val="007F328A"/>
    <w:rsid w:val="007F38B0"/>
    <w:rsid w:val="007F3988"/>
    <w:rsid w:val="007F3E8A"/>
    <w:rsid w:val="007F4C9C"/>
    <w:rsid w:val="007F5FCD"/>
    <w:rsid w:val="007F604C"/>
    <w:rsid w:val="007F6839"/>
    <w:rsid w:val="00800DA5"/>
    <w:rsid w:val="008020A1"/>
    <w:rsid w:val="0080382F"/>
    <w:rsid w:val="00805904"/>
    <w:rsid w:val="008104E3"/>
    <w:rsid w:val="0081083B"/>
    <w:rsid w:val="00811E82"/>
    <w:rsid w:val="00816DD9"/>
    <w:rsid w:val="00817E63"/>
    <w:rsid w:val="00820C96"/>
    <w:rsid w:val="0082139E"/>
    <w:rsid w:val="00823979"/>
    <w:rsid w:val="00824640"/>
    <w:rsid w:val="008257E9"/>
    <w:rsid w:val="00826514"/>
    <w:rsid w:val="00831173"/>
    <w:rsid w:val="00831654"/>
    <w:rsid w:val="00832BF9"/>
    <w:rsid w:val="00833045"/>
    <w:rsid w:val="0083459C"/>
    <w:rsid w:val="008352DC"/>
    <w:rsid w:val="00837806"/>
    <w:rsid w:val="00841C45"/>
    <w:rsid w:val="00842935"/>
    <w:rsid w:val="00844021"/>
    <w:rsid w:val="008526F2"/>
    <w:rsid w:val="00852FBE"/>
    <w:rsid w:val="0085496D"/>
    <w:rsid w:val="00855E54"/>
    <w:rsid w:val="00857901"/>
    <w:rsid w:val="0086324B"/>
    <w:rsid w:val="00864F74"/>
    <w:rsid w:val="00865044"/>
    <w:rsid w:val="00865A68"/>
    <w:rsid w:val="00865AE4"/>
    <w:rsid w:val="008664FB"/>
    <w:rsid w:val="00870641"/>
    <w:rsid w:val="00871162"/>
    <w:rsid w:val="00871EDA"/>
    <w:rsid w:val="00873AA2"/>
    <w:rsid w:val="00875FEC"/>
    <w:rsid w:val="0088052A"/>
    <w:rsid w:val="00881FC9"/>
    <w:rsid w:val="00883A6D"/>
    <w:rsid w:val="00884A14"/>
    <w:rsid w:val="008851C7"/>
    <w:rsid w:val="00891F12"/>
    <w:rsid w:val="008947BF"/>
    <w:rsid w:val="00894FA9"/>
    <w:rsid w:val="0089568B"/>
    <w:rsid w:val="008A199B"/>
    <w:rsid w:val="008A23C9"/>
    <w:rsid w:val="008A322B"/>
    <w:rsid w:val="008A3D5D"/>
    <w:rsid w:val="008A60A7"/>
    <w:rsid w:val="008A743E"/>
    <w:rsid w:val="008B16E7"/>
    <w:rsid w:val="008B306C"/>
    <w:rsid w:val="008B414C"/>
    <w:rsid w:val="008B47D0"/>
    <w:rsid w:val="008B4D5A"/>
    <w:rsid w:val="008B570D"/>
    <w:rsid w:val="008C323A"/>
    <w:rsid w:val="008C3E28"/>
    <w:rsid w:val="008C534F"/>
    <w:rsid w:val="008C5A1C"/>
    <w:rsid w:val="008C7235"/>
    <w:rsid w:val="008D063D"/>
    <w:rsid w:val="008D1C38"/>
    <w:rsid w:val="008D22A6"/>
    <w:rsid w:val="008D493F"/>
    <w:rsid w:val="008D5C10"/>
    <w:rsid w:val="008D5F1D"/>
    <w:rsid w:val="008D6933"/>
    <w:rsid w:val="008D74A7"/>
    <w:rsid w:val="008D7618"/>
    <w:rsid w:val="008D7A3F"/>
    <w:rsid w:val="008E0033"/>
    <w:rsid w:val="008E11E7"/>
    <w:rsid w:val="008E2C5C"/>
    <w:rsid w:val="008E31CE"/>
    <w:rsid w:val="008E3A2F"/>
    <w:rsid w:val="008E419D"/>
    <w:rsid w:val="008E5711"/>
    <w:rsid w:val="008F0134"/>
    <w:rsid w:val="008F1D67"/>
    <w:rsid w:val="008F22B9"/>
    <w:rsid w:val="008F4546"/>
    <w:rsid w:val="008F6941"/>
    <w:rsid w:val="008F6CEB"/>
    <w:rsid w:val="008F72D7"/>
    <w:rsid w:val="008F7F49"/>
    <w:rsid w:val="00900FAD"/>
    <w:rsid w:val="00901163"/>
    <w:rsid w:val="009038FC"/>
    <w:rsid w:val="00904F09"/>
    <w:rsid w:val="00907AD7"/>
    <w:rsid w:val="00913787"/>
    <w:rsid w:val="00913CC6"/>
    <w:rsid w:val="00915859"/>
    <w:rsid w:val="00915FAD"/>
    <w:rsid w:val="0092515E"/>
    <w:rsid w:val="00927096"/>
    <w:rsid w:val="0092724C"/>
    <w:rsid w:val="00927959"/>
    <w:rsid w:val="00930D60"/>
    <w:rsid w:val="009323CA"/>
    <w:rsid w:val="0093286A"/>
    <w:rsid w:val="0093472A"/>
    <w:rsid w:val="00934C65"/>
    <w:rsid w:val="00936CC6"/>
    <w:rsid w:val="0094159A"/>
    <w:rsid w:val="00943444"/>
    <w:rsid w:val="009456A5"/>
    <w:rsid w:val="00947A4B"/>
    <w:rsid w:val="00952D30"/>
    <w:rsid w:val="009565E2"/>
    <w:rsid w:val="00956A6B"/>
    <w:rsid w:val="0095772F"/>
    <w:rsid w:val="00960F49"/>
    <w:rsid w:val="00962C58"/>
    <w:rsid w:val="0096360D"/>
    <w:rsid w:val="00964DBE"/>
    <w:rsid w:val="00966738"/>
    <w:rsid w:val="00970058"/>
    <w:rsid w:val="0097108D"/>
    <w:rsid w:val="0097133E"/>
    <w:rsid w:val="00971838"/>
    <w:rsid w:val="00971904"/>
    <w:rsid w:val="00971FB5"/>
    <w:rsid w:val="00974307"/>
    <w:rsid w:val="00976109"/>
    <w:rsid w:val="00977CF9"/>
    <w:rsid w:val="00985A11"/>
    <w:rsid w:val="00985D0E"/>
    <w:rsid w:val="00985F19"/>
    <w:rsid w:val="00985FAA"/>
    <w:rsid w:val="009860B7"/>
    <w:rsid w:val="00987CD7"/>
    <w:rsid w:val="00991720"/>
    <w:rsid w:val="00996D1F"/>
    <w:rsid w:val="009A053F"/>
    <w:rsid w:val="009A06AD"/>
    <w:rsid w:val="009A1000"/>
    <w:rsid w:val="009A15F1"/>
    <w:rsid w:val="009A234B"/>
    <w:rsid w:val="009A27C7"/>
    <w:rsid w:val="009A2D62"/>
    <w:rsid w:val="009A596F"/>
    <w:rsid w:val="009B04CC"/>
    <w:rsid w:val="009B1208"/>
    <w:rsid w:val="009B16A1"/>
    <w:rsid w:val="009B6A5D"/>
    <w:rsid w:val="009B7421"/>
    <w:rsid w:val="009C04A8"/>
    <w:rsid w:val="009C2511"/>
    <w:rsid w:val="009C269C"/>
    <w:rsid w:val="009C3974"/>
    <w:rsid w:val="009C632C"/>
    <w:rsid w:val="009C729C"/>
    <w:rsid w:val="009D082D"/>
    <w:rsid w:val="009D0B21"/>
    <w:rsid w:val="009D1B1C"/>
    <w:rsid w:val="009D356F"/>
    <w:rsid w:val="009D3732"/>
    <w:rsid w:val="009D47B2"/>
    <w:rsid w:val="009D6657"/>
    <w:rsid w:val="009E0BAA"/>
    <w:rsid w:val="009E2374"/>
    <w:rsid w:val="009E7CDE"/>
    <w:rsid w:val="009E7D19"/>
    <w:rsid w:val="009E7F70"/>
    <w:rsid w:val="009F08FA"/>
    <w:rsid w:val="009F217E"/>
    <w:rsid w:val="009F2574"/>
    <w:rsid w:val="009F40C0"/>
    <w:rsid w:val="009F6C63"/>
    <w:rsid w:val="00A0364B"/>
    <w:rsid w:val="00A058F1"/>
    <w:rsid w:val="00A0600D"/>
    <w:rsid w:val="00A07726"/>
    <w:rsid w:val="00A10115"/>
    <w:rsid w:val="00A10ED8"/>
    <w:rsid w:val="00A1483F"/>
    <w:rsid w:val="00A20FF2"/>
    <w:rsid w:val="00A21FF7"/>
    <w:rsid w:val="00A23C25"/>
    <w:rsid w:val="00A25955"/>
    <w:rsid w:val="00A26993"/>
    <w:rsid w:val="00A3030F"/>
    <w:rsid w:val="00A303DF"/>
    <w:rsid w:val="00A3077D"/>
    <w:rsid w:val="00A30AE5"/>
    <w:rsid w:val="00A31040"/>
    <w:rsid w:val="00A31128"/>
    <w:rsid w:val="00A33B27"/>
    <w:rsid w:val="00A34D03"/>
    <w:rsid w:val="00A359FC"/>
    <w:rsid w:val="00A370F4"/>
    <w:rsid w:val="00A40CA1"/>
    <w:rsid w:val="00A41ED7"/>
    <w:rsid w:val="00A425B4"/>
    <w:rsid w:val="00A43D7A"/>
    <w:rsid w:val="00A455E4"/>
    <w:rsid w:val="00A4721B"/>
    <w:rsid w:val="00A5039F"/>
    <w:rsid w:val="00A504C3"/>
    <w:rsid w:val="00A5200A"/>
    <w:rsid w:val="00A56BC6"/>
    <w:rsid w:val="00A60947"/>
    <w:rsid w:val="00A61651"/>
    <w:rsid w:val="00A62459"/>
    <w:rsid w:val="00A6259E"/>
    <w:rsid w:val="00A6347A"/>
    <w:rsid w:val="00A72757"/>
    <w:rsid w:val="00A72E3D"/>
    <w:rsid w:val="00A736FF"/>
    <w:rsid w:val="00A73CCC"/>
    <w:rsid w:val="00A748E1"/>
    <w:rsid w:val="00A74EE2"/>
    <w:rsid w:val="00A75221"/>
    <w:rsid w:val="00A77B70"/>
    <w:rsid w:val="00A8017A"/>
    <w:rsid w:val="00A84212"/>
    <w:rsid w:val="00A8475B"/>
    <w:rsid w:val="00A8648F"/>
    <w:rsid w:val="00A903D2"/>
    <w:rsid w:val="00A904CA"/>
    <w:rsid w:val="00A91104"/>
    <w:rsid w:val="00A919F8"/>
    <w:rsid w:val="00A931AD"/>
    <w:rsid w:val="00A93579"/>
    <w:rsid w:val="00A972E5"/>
    <w:rsid w:val="00A973A3"/>
    <w:rsid w:val="00A975FF"/>
    <w:rsid w:val="00AA4A61"/>
    <w:rsid w:val="00AA66E1"/>
    <w:rsid w:val="00AA687E"/>
    <w:rsid w:val="00AB04BC"/>
    <w:rsid w:val="00AB0A7A"/>
    <w:rsid w:val="00AB14F7"/>
    <w:rsid w:val="00AB33B0"/>
    <w:rsid w:val="00AB3E40"/>
    <w:rsid w:val="00AB682A"/>
    <w:rsid w:val="00AB77C3"/>
    <w:rsid w:val="00AC04E1"/>
    <w:rsid w:val="00AC11DE"/>
    <w:rsid w:val="00AC361D"/>
    <w:rsid w:val="00AC3AA1"/>
    <w:rsid w:val="00AC416C"/>
    <w:rsid w:val="00AC528D"/>
    <w:rsid w:val="00AC7B9C"/>
    <w:rsid w:val="00AC7DE3"/>
    <w:rsid w:val="00AD1E27"/>
    <w:rsid w:val="00AD1F77"/>
    <w:rsid w:val="00AD2C36"/>
    <w:rsid w:val="00AD3A2A"/>
    <w:rsid w:val="00AD551E"/>
    <w:rsid w:val="00AE1B2C"/>
    <w:rsid w:val="00AE246B"/>
    <w:rsid w:val="00AE68FD"/>
    <w:rsid w:val="00AE706D"/>
    <w:rsid w:val="00AF35AC"/>
    <w:rsid w:val="00AF3981"/>
    <w:rsid w:val="00AF5ECE"/>
    <w:rsid w:val="00AF6AD1"/>
    <w:rsid w:val="00AF7ECC"/>
    <w:rsid w:val="00B018EE"/>
    <w:rsid w:val="00B0335E"/>
    <w:rsid w:val="00B03B29"/>
    <w:rsid w:val="00B03CD9"/>
    <w:rsid w:val="00B10271"/>
    <w:rsid w:val="00B10867"/>
    <w:rsid w:val="00B10A57"/>
    <w:rsid w:val="00B11459"/>
    <w:rsid w:val="00B1172C"/>
    <w:rsid w:val="00B12996"/>
    <w:rsid w:val="00B130FB"/>
    <w:rsid w:val="00B14DAD"/>
    <w:rsid w:val="00B15EF6"/>
    <w:rsid w:val="00B162E6"/>
    <w:rsid w:val="00B17343"/>
    <w:rsid w:val="00B2016E"/>
    <w:rsid w:val="00B201FF"/>
    <w:rsid w:val="00B20E00"/>
    <w:rsid w:val="00B232BF"/>
    <w:rsid w:val="00B24556"/>
    <w:rsid w:val="00B247CF"/>
    <w:rsid w:val="00B24C7E"/>
    <w:rsid w:val="00B257B0"/>
    <w:rsid w:val="00B2583F"/>
    <w:rsid w:val="00B26D48"/>
    <w:rsid w:val="00B27CDD"/>
    <w:rsid w:val="00B30182"/>
    <w:rsid w:val="00B307E6"/>
    <w:rsid w:val="00B317EF"/>
    <w:rsid w:val="00B31FD6"/>
    <w:rsid w:val="00B34E1A"/>
    <w:rsid w:val="00B350F9"/>
    <w:rsid w:val="00B361C1"/>
    <w:rsid w:val="00B3660D"/>
    <w:rsid w:val="00B40495"/>
    <w:rsid w:val="00B409E9"/>
    <w:rsid w:val="00B40BCE"/>
    <w:rsid w:val="00B43A06"/>
    <w:rsid w:val="00B43F72"/>
    <w:rsid w:val="00B45AB6"/>
    <w:rsid w:val="00B46112"/>
    <w:rsid w:val="00B47379"/>
    <w:rsid w:val="00B501C7"/>
    <w:rsid w:val="00B50A8E"/>
    <w:rsid w:val="00B51488"/>
    <w:rsid w:val="00B52E4A"/>
    <w:rsid w:val="00B536C8"/>
    <w:rsid w:val="00B54240"/>
    <w:rsid w:val="00B557B9"/>
    <w:rsid w:val="00B57842"/>
    <w:rsid w:val="00B60F00"/>
    <w:rsid w:val="00B64712"/>
    <w:rsid w:val="00B64EE0"/>
    <w:rsid w:val="00B668E4"/>
    <w:rsid w:val="00B67971"/>
    <w:rsid w:val="00B67A5D"/>
    <w:rsid w:val="00B709D8"/>
    <w:rsid w:val="00B71CE6"/>
    <w:rsid w:val="00B72202"/>
    <w:rsid w:val="00B72507"/>
    <w:rsid w:val="00B72A66"/>
    <w:rsid w:val="00B7494F"/>
    <w:rsid w:val="00B74F03"/>
    <w:rsid w:val="00B75BAF"/>
    <w:rsid w:val="00B77D09"/>
    <w:rsid w:val="00B81C7B"/>
    <w:rsid w:val="00B82C3D"/>
    <w:rsid w:val="00B82E5C"/>
    <w:rsid w:val="00B840F8"/>
    <w:rsid w:val="00B85F58"/>
    <w:rsid w:val="00B8693B"/>
    <w:rsid w:val="00B9028B"/>
    <w:rsid w:val="00B92F00"/>
    <w:rsid w:val="00B93DCC"/>
    <w:rsid w:val="00B95AD3"/>
    <w:rsid w:val="00B96A6E"/>
    <w:rsid w:val="00B96EEE"/>
    <w:rsid w:val="00B973FD"/>
    <w:rsid w:val="00BB037B"/>
    <w:rsid w:val="00BB30AA"/>
    <w:rsid w:val="00BB4AF3"/>
    <w:rsid w:val="00BB5447"/>
    <w:rsid w:val="00BB61D3"/>
    <w:rsid w:val="00BB6D6B"/>
    <w:rsid w:val="00BB7563"/>
    <w:rsid w:val="00BB7B67"/>
    <w:rsid w:val="00BC24C9"/>
    <w:rsid w:val="00BC50C0"/>
    <w:rsid w:val="00BC586C"/>
    <w:rsid w:val="00BC5DAF"/>
    <w:rsid w:val="00BD0627"/>
    <w:rsid w:val="00BD3074"/>
    <w:rsid w:val="00BD3DE9"/>
    <w:rsid w:val="00BD48EC"/>
    <w:rsid w:val="00BD59CD"/>
    <w:rsid w:val="00BD727F"/>
    <w:rsid w:val="00BE2071"/>
    <w:rsid w:val="00BE359B"/>
    <w:rsid w:val="00BE5A10"/>
    <w:rsid w:val="00BE719B"/>
    <w:rsid w:val="00BE7E94"/>
    <w:rsid w:val="00BF3CE2"/>
    <w:rsid w:val="00BF44B9"/>
    <w:rsid w:val="00BF45F5"/>
    <w:rsid w:val="00C00C11"/>
    <w:rsid w:val="00C0191C"/>
    <w:rsid w:val="00C02252"/>
    <w:rsid w:val="00C02388"/>
    <w:rsid w:val="00C027F8"/>
    <w:rsid w:val="00C03156"/>
    <w:rsid w:val="00C04213"/>
    <w:rsid w:val="00C061E6"/>
    <w:rsid w:val="00C06757"/>
    <w:rsid w:val="00C10F85"/>
    <w:rsid w:val="00C13B1D"/>
    <w:rsid w:val="00C151EC"/>
    <w:rsid w:val="00C20123"/>
    <w:rsid w:val="00C2034B"/>
    <w:rsid w:val="00C21756"/>
    <w:rsid w:val="00C2356A"/>
    <w:rsid w:val="00C239FD"/>
    <w:rsid w:val="00C23F10"/>
    <w:rsid w:val="00C26CD2"/>
    <w:rsid w:val="00C3347F"/>
    <w:rsid w:val="00C33D9D"/>
    <w:rsid w:val="00C363AC"/>
    <w:rsid w:val="00C36424"/>
    <w:rsid w:val="00C372A6"/>
    <w:rsid w:val="00C409AF"/>
    <w:rsid w:val="00C4167F"/>
    <w:rsid w:val="00C41A3D"/>
    <w:rsid w:val="00C5042F"/>
    <w:rsid w:val="00C541D8"/>
    <w:rsid w:val="00C54CA5"/>
    <w:rsid w:val="00C54CCD"/>
    <w:rsid w:val="00C55424"/>
    <w:rsid w:val="00C55BA5"/>
    <w:rsid w:val="00C6004E"/>
    <w:rsid w:val="00C606E2"/>
    <w:rsid w:val="00C6480A"/>
    <w:rsid w:val="00C66DE1"/>
    <w:rsid w:val="00C707D3"/>
    <w:rsid w:val="00C71FB3"/>
    <w:rsid w:val="00C73DB2"/>
    <w:rsid w:val="00C7520C"/>
    <w:rsid w:val="00C76FF9"/>
    <w:rsid w:val="00C80261"/>
    <w:rsid w:val="00C81EEC"/>
    <w:rsid w:val="00C8330B"/>
    <w:rsid w:val="00C83658"/>
    <w:rsid w:val="00C836D9"/>
    <w:rsid w:val="00C83C05"/>
    <w:rsid w:val="00C9250A"/>
    <w:rsid w:val="00C932AF"/>
    <w:rsid w:val="00C940DC"/>
    <w:rsid w:val="00C95538"/>
    <w:rsid w:val="00C9591E"/>
    <w:rsid w:val="00CA1A13"/>
    <w:rsid w:val="00CA41C8"/>
    <w:rsid w:val="00CA4EEB"/>
    <w:rsid w:val="00CA53AF"/>
    <w:rsid w:val="00CB0CFF"/>
    <w:rsid w:val="00CB1A80"/>
    <w:rsid w:val="00CB2389"/>
    <w:rsid w:val="00CB3A65"/>
    <w:rsid w:val="00CB49A5"/>
    <w:rsid w:val="00CC05FB"/>
    <w:rsid w:val="00CC24A2"/>
    <w:rsid w:val="00CC560F"/>
    <w:rsid w:val="00CD4102"/>
    <w:rsid w:val="00CD4A3E"/>
    <w:rsid w:val="00CD53AA"/>
    <w:rsid w:val="00CD7617"/>
    <w:rsid w:val="00CE0329"/>
    <w:rsid w:val="00CE17E7"/>
    <w:rsid w:val="00CE24B0"/>
    <w:rsid w:val="00CE4B3D"/>
    <w:rsid w:val="00CE4E2B"/>
    <w:rsid w:val="00CE4F54"/>
    <w:rsid w:val="00CE5C0B"/>
    <w:rsid w:val="00CE69F9"/>
    <w:rsid w:val="00CE743C"/>
    <w:rsid w:val="00CF0F0D"/>
    <w:rsid w:val="00CF1304"/>
    <w:rsid w:val="00CF2873"/>
    <w:rsid w:val="00CF3458"/>
    <w:rsid w:val="00CF4398"/>
    <w:rsid w:val="00CF4CDF"/>
    <w:rsid w:val="00CF4F04"/>
    <w:rsid w:val="00CF59D7"/>
    <w:rsid w:val="00CF6FFB"/>
    <w:rsid w:val="00D00866"/>
    <w:rsid w:val="00D00AAD"/>
    <w:rsid w:val="00D00F6C"/>
    <w:rsid w:val="00D03940"/>
    <w:rsid w:val="00D0408D"/>
    <w:rsid w:val="00D05919"/>
    <w:rsid w:val="00D06CDA"/>
    <w:rsid w:val="00D07620"/>
    <w:rsid w:val="00D10594"/>
    <w:rsid w:val="00D1086F"/>
    <w:rsid w:val="00D169BF"/>
    <w:rsid w:val="00D17444"/>
    <w:rsid w:val="00D21CE4"/>
    <w:rsid w:val="00D3012C"/>
    <w:rsid w:val="00D32EBF"/>
    <w:rsid w:val="00D35A3B"/>
    <w:rsid w:val="00D3721A"/>
    <w:rsid w:val="00D44733"/>
    <w:rsid w:val="00D529FD"/>
    <w:rsid w:val="00D54D16"/>
    <w:rsid w:val="00D55731"/>
    <w:rsid w:val="00D55FA7"/>
    <w:rsid w:val="00D56424"/>
    <w:rsid w:val="00D578FE"/>
    <w:rsid w:val="00D600F7"/>
    <w:rsid w:val="00D6061B"/>
    <w:rsid w:val="00D610A2"/>
    <w:rsid w:val="00D62323"/>
    <w:rsid w:val="00D63788"/>
    <w:rsid w:val="00D6384F"/>
    <w:rsid w:val="00D70702"/>
    <w:rsid w:val="00D7102D"/>
    <w:rsid w:val="00D72599"/>
    <w:rsid w:val="00D75FF3"/>
    <w:rsid w:val="00D76559"/>
    <w:rsid w:val="00D76779"/>
    <w:rsid w:val="00D76C1B"/>
    <w:rsid w:val="00D77E32"/>
    <w:rsid w:val="00D81FE2"/>
    <w:rsid w:val="00D84F66"/>
    <w:rsid w:val="00D86798"/>
    <w:rsid w:val="00D86CCF"/>
    <w:rsid w:val="00D87064"/>
    <w:rsid w:val="00D90F1A"/>
    <w:rsid w:val="00D91947"/>
    <w:rsid w:val="00D9254F"/>
    <w:rsid w:val="00D93732"/>
    <w:rsid w:val="00D93A39"/>
    <w:rsid w:val="00DA167E"/>
    <w:rsid w:val="00DA5647"/>
    <w:rsid w:val="00DA5B70"/>
    <w:rsid w:val="00DA60F7"/>
    <w:rsid w:val="00DA61DD"/>
    <w:rsid w:val="00DA7842"/>
    <w:rsid w:val="00DB3C15"/>
    <w:rsid w:val="00DB5BCB"/>
    <w:rsid w:val="00DB603D"/>
    <w:rsid w:val="00DB60DB"/>
    <w:rsid w:val="00DB6B97"/>
    <w:rsid w:val="00DB6E88"/>
    <w:rsid w:val="00DC1DF8"/>
    <w:rsid w:val="00DC312D"/>
    <w:rsid w:val="00DC38E3"/>
    <w:rsid w:val="00DC3A6F"/>
    <w:rsid w:val="00DC5E3C"/>
    <w:rsid w:val="00DC6056"/>
    <w:rsid w:val="00DC66E4"/>
    <w:rsid w:val="00DC7BF9"/>
    <w:rsid w:val="00DD0295"/>
    <w:rsid w:val="00DD097E"/>
    <w:rsid w:val="00DD266D"/>
    <w:rsid w:val="00DD2F7A"/>
    <w:rsid w:val="00DD4F8A"/>
    <w:rsid w:val="00DD5CE2"/>
    <w:rsid w:val="00DD7157"/>
    <w:rsid w:val="00DE1F86"/>
    <w:rsid w:val="00DE2E06"/>
    <w:rsid w:val="00DE3413"/>
    <w:rsid w:val="00DE6315"/>
    <w:rsid w:val="00DE698D"/>
    <w:rsid w:val="00DF45C5"/>
    <w:rsid w:val="00DF47E2"/>
    <w:rsid w:val="00DF774A"/>
    <w:rsid w:val="00E0047C"/>
    <w:rsid w:val="00E01265"/>
    <w:rsid w:val="00E01577"/>
    <w:rsid w:val="00E022E8"/>
    <w:rsid w:val="00E02F06"/>
    <w:rsid w:val="00E032BD"/>
    <w:rsid w:val="00E041C6"/>
    <w:rsid w:val="00E06762"/>
    <w:rsid w:val="00E06BF1"/>
    <w:rsid w:val="00E07494"/>
    <w:rsid w:val="00E10352"/>
    <w:rsid w:val="00E104FE"/>
    <w:rsid w:val="00E1057E"/>
    <w:rsid w:val="00E11A47"/>
    <w:rsid w:val="00E126A4"/>
    <w:rsid w:val="00E12B16"/>
    <w:rsid w:val="00E15898"/>
    <w:rsid w:val="00E1712A"/>
    <w:rsid w:val="00E1714E"/>
    <w:rsid w:val="00E174A7"/>
    <w:rsid w:val="00E201E3"/>
    <w:rsid w:val="00E20BB2"/>
    <w:rsid w:val="00E22711"/>
    <w:rsid w:val="00E234C4"/>
    <w:rsid w:val="00E300FE"/>
    <w:rsid w:val="00E3041C"/>
    <w:rsid w:val="00E30705"/>
    <w:rsid w:val="00E30864"/>
    <w:rsid w:val="00E30C62"/>
    <w:rsid w:val="00E30D06"/>
    <w:rsid w:val="00E31C1D"/>
    <w:rsid w:val="00E32376"/>
    <w:rsid w:val="00E34BD5"/>
    <w:rsid w:val="00E35CF6"/>
    <w:rsid w:val="00E35D80"/>
    <w:rsid w:val="00E35F20"/>
    <w:rsid w:val="00E36A7C"/>
    <w:rsid w:val="00E36B76"/>
    <w:rsid w:val="00E370E4"/>
    <w:rsid w:val="00E37C04"/>
    <w:rsid w:val="00E41A23"/>
    <w:rsid w:val="00E41D69"/>
    <w:rsid w:val="00E41D77"/>
    <w:rsid w:val="00E43D57"/>
    <w:rsid w:val="00E4451C"/>
    <w:rsid w:val="00E45FEF"/>
    <w:rsid w:val="00E50657"/>
    <w:rsid w:val="00E5069A"/>
    <w:rsid w:val="00E540A4"/>
    <w:rsid w:val="00E54219"/>
    <w:rsid w:val="00E5483D"/>
    <w:rsid w:val="00E60219"/>
    <w:rsid w:val="00E67749"/>
    <w:rsid w:val="00E70F63"/>
    <w:rsid w:val="00E74033"/>
    <w:rsid w:val="00E76619"/>
    <w:rsid w:val="00E76B84"/>
    <w:rsid w:val="00E8378D"/>
    <w:rsid w:val="00E84733"/>
    <w:rsid w:val="00E8500A"/>
    <w:rsid w:val="00E86D23"/>
    <w:rsid w:val="00E873D1"/>
    <w:rsid w:val="00E90E5D"/>
    <w:rsid w:val="00E9342C"/>
    <w:rsid w:val="00E93FBF"/>
    <w:rsid w:val="00E95FCD"/>
    <w:rsid w:val="00E95FD6"/>
    <w:rsid w:val="00E96C49"/>
    <w:rsid w:val="00E97834"/>
    <w:rsid w:val="00E97B89"/>
    <w:rsid w:val="00EA16C6"/>
    <w:rsid w:val="00EA17AB"/>
    <w:rsid w:val="00EA19FD"/>
    <w:rsid w:val="00EA27DA"/>
    <w:rsid w:val="00EB039D"/>
    <w:rsid w:val="00EB09B3"/>
    <w:rsid w:val="00EB0F98"/>
    <w:rsid w:val="00EB3490"/>
    <w:rsid w:val="00EB3CEA"/>
    <w:rsid w:val="00EC4A4B"/>
    <w:rsid w:val="00EC4B38"/>
    <w:rsid w:val="00EC501F"/>
    <w:rsid w:val="00EC56A0"/>
    <w:rsid w:val="00EC6FE3"/>
    <w:rsid w:val="00ED1582"/>
    <w:rsid w:val="00ED3045"/>
    <w:rsid w:val="00ED4715"/>
    <w:rsid w:val="00ED5187"/>
    <w:rsid w:val="00ED5483"/>
    <w:rsid w:val="00ED587C"/>
    <w:rsid w:val="00ED7A90"/>
    <w:rsid w:val="00EE1514"/>
    <w:rsid w:val="00EE17E9"/>
    <w:rsid w:val="00EE21BB"/>
    <w:rsid w:val="00EE65BC"/>
    <w:rsid w:val="00EE7188"/>
    <w:rsid w:val="00EE7763"/>
    <w:rsid w:val="00EF2035"/>
    <w:rsid w:val="00EF2626"/>
    <w:rsid w:val="00EF5927"/>
    <w:rsid w:val="00EF5A70"/>
    <w:rsid w:val="00F0065F"/>
    <w:rsid w:val="00F00B6E"/>
    <w:rsid w:val="00F021BD"/>
    <w:rsid w:val="00F02612"/>
    <w:rsid w:val="00F028B7"/>
    <w:rsid w:val="00F04905"/>
    <w:rsid w:val="00F04B9D"/>
    <w:rsid w:val="00F04FFB"/>
    <w:rsid w:val="00F06C26"/>
    <w:rsid w:val="00F077C6"/>
    <w:rsid w:val="00F078FB"/>
    <w:rsid w:val="00F1090A"/>
    <w:rsid w:val="00F11001"/>
    <w:rsid w:val="00F11163"/>
    <w:rsid w:val="00F12993"/>
    <w:rsid w:val="00F13E31"/>
    <w:rsid w:val="00F1599F"/>
    <w:rsid w:val="00F15B70"/>
    <w:rsid w:val="00F16029"/>
    <w:rsid w:val="00F20ADF"/>
    <w:rsid w:val="00F23569"/>
    <w:rsid w:val="00F23E7A"/>
    <w:rsid w:val="00F256CE"/>
    <w:rsid w:val="00F25E29"/>
    <w:rsid w:val="00F273DA"/>
    <w:rsid w:val="00F27E7E"/>
    <w:rsid w:val="00F303B3"/>
    <w:rsid w:val="00F3076C"/>
    <w:rsid w:val="00F309C8"/>
    <w:rsid w:val="00F31A79"/>
    <w:rsid w:val="00F34660"/>
    <w:rsid w:val="00F35C97"/>
    <w:rsid w:val="00F3650B"/>
    <w:rsid w:val="00F36578"/>
    <w:rsid w:val="00F367DA"/>
    <w:rsid w:val="00F36B9A"/>
    <w:rsid w:val="00F41020"/>
    <w:rsid w:val="00F4261B"/>
    <w:rsid w:val="00F432D4"/>
    <w:rsid w:val="00F43F13"/>
    <w:rsid w:val="00F456E3"/>
    <w:rsid w:val="00F4648F"/>
    <w:rsid w:val="00F4668D"/>
    <w:rsid w:val="00F4669F"/>
    <w:rsid w:val="00F5104D"/>
    <w:rsid w:val="00F5582C"/>
    <w:rsid w:val="00F56C9B"/>
    <w:rsid w:val="00F57792"/>
    <w:rsid w:val="00F62B90"/>
    <w:rsid w:val="00F6316B"/>
    <w:rsid w:val="00F64D00"/>
    <w:rsid w:val="00F650FA"/>
    <w:rsid w:val="00F66604"/>
    <w:rsid w:val="00F67BED"/>
    <w:rsid w:val="00F71535"/>
    <w:rsid w:val="00F71878"/>
    <w:rsid w:val="00F725B9"/>
    <w:rsid w:val="00F74162"/>
    <w:rsid w:val="00F75F13"/>
    <w:rsid w:val="00F77443"/>
    <w:rsid w:val="00F774E6"/>
    <w:rsid w:val="00F803B9"/>
    <w:rsid w:val="00F8390A"/>
    <w:rsid w:val="00F847A4"/>
    <w:rsid w:val="00F85ECB"/>
    <w:rsid w:val="00F86DCB"/>
    <w:rsid w:val="00F876D7"/>
    <w:rsid w:val="00F91335"/>
    <w:rsid w:val="00F913C6"/>
    <w:rsid w:val="00F91CFD"/>
    <w:rsid w:val="00F94C83"/>
    <w:rsid w:val="00F97932"/>
    <w:rsid w:val="00FA08CA"/>
    <w:rsid w:val="00FA0D2E"/>
    <w:rsid w:val="00FA264C"/>
    <w:rsid w:val="00FA3821"/>
    <w:rsid w:val="00FA38D5"/>
    <w:rsid w:val="00FA3CE8"/>
    <w:rsid w:val="00FA4FE7"/>
    <w:rsid w:val="00FA669A"/>
    <w:rsid w:val="00FA7BA9"/>
    <w:rsid w:val="00FB0FA0"/>
    <w:rsid w:val="00FB1A93"/>
    <w:rsid w:val="00FB3CD8"/>
    <w:rsid w:val="00FB4BD5"/>
    <w:rsid w:val="00FB5553"/>
    <w:rsid w:val="00FB75C9"/>
    <w:rsid w:val="00FC1277"/>
    <w:rsid w:val="00FC13DC"/>
    <w:rsid w:val="00FC2210"/>
    <w:rsid w:val="00FC25F8"/>
    <w:rsid w:val="00FC2602"/>
    <w:rsid w:val="00FC2FD6"/>
    <w:rsid w:val="00FC3F41"/>
    <w:rsid w:val="00FC6729"/>
    <w:rsid w:val="00FC67C3"/>
    <w:rsid w:val="00FC7B89"/>
    <w:rsid w:val="00FD0DC1"/>
    <w:rsid w:val="00FD20B4"/>
    <w:rsid w:val="00FD32D2"/>
    <w:rsid w:val="00FD393A"/>
    <w:rsid w:val="00FD56A8"/>
    <w:rsid w:val="00FD5747"/>
    <w:rsid w:val="00FE0EEE"/>
    <w:rsid w:val="00FE2BC8"/>
    <w:rsid w:val="00FE3B4D"/>
    <w:rsid w:val="00FE4135"/>
    <w:rsid w:val="00FE4520"/>
    <w:rsid w:val="00FE46A9"/>
    <w:rsid w:val="00FE478F"/>
    <w:rsid w:val="00FE5FF3"/>
    <w:rsid w:val="00FE66D1"/>
    <w:rsid w:val="00FE7513"/>
    <w:rsid w:val="00FF01E6"/>
    <w:rsid w:val="00FF222A"/>
    <w:rsid w:val="00FF376E"/>
    <w:rsid w:val="00FF4AE1"/>
    <w:rsid w:val="00FF7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0D2E"/>
    <w:rPr>
      <w:sz w:val="24"/>
      <w:szCs w:val="24"/>
    </w:rPr>
  </w:style>
  <w:style w:type="paragraph" w:styleId="10">
    <w:name w:val="heading 1"/>
    <w:basedOn w:val="a"/>
    <w:next w:val="a"/>
    <w:link w:val="11"/>
    <w:qFormat/>
    <w:rsid w:val="00E3041C"/>
    <w:pPr>
      <w:keepNext/>
      <w:spacing w:before="240" w:after="60"/>
      <w:outlineLvl w:val="0"/>
    </w:pPr>
    <w:rPr>
      <w:rFonts w:ascii="Arial" w:hAnsi="Arial" w:cs="Arial"/>
      <w:b/>
      <w:bCs/>
      <w:kern w:val="32"/>
      <w:sz w:val="32"/>
      <w:szCs w:val="32"/>
    </w:rPr>
  </w:style>
  <w:style w:type="paragraph" w:styleId="2">
    <w:name w:val="heading 2"/>
    <w:basedOn w:val="a"/>
    <w:next w:val="a"/>
    <w:link w:val="21"/>
    <w:qFormat/>
    <w:rsid w:val="00E3041C"/>
    <w:pPr>
      <w:keepNext/>
      <w:numPr>
        <w:ilvl w:val="1"/>
        <w:numId w:val="2"/>
      </w:numPr>
      <w:overflowPunct w:val="0"/>
      <w:autoSpaceDE w:val="0"/>
      <w:autoSpaceDN w:val="0"/>
      <w:adjustRightInd w:val="0"/>
      <w:snapToGrid w:val="0"/>
      <w:spacing w:before="80" w:after="60" w:line="360" w:lineRule="auto"/>
      <w:outlineLvl w:val="1"/>
    </w:pPr>
    <w:rPr>
      <w:b/>
      <w:caps/>
      <w:noProof/>
      <w:color w:val="000000"/>
      <w:sz w:val="20"/>
      <w:szCs w:val="20"/>
      <w:u w:val="single"/>
      <w:lang w:val="en-US" w:eastAsia="zh-CN"/>
    </w:rPr>
  </w:style>
  <w:style w:type="paragraph" w:styleId="30">
    <w:name w:val="heading 3"/>
    <w:basedOn w:val="a"/>
    <w:next w:val="a"/>
    <w:link w:val="31"/>
    <w:semiHidden/>
    <w:unhideWhenUsed/>
    <w:qFormat/>
    <w:locked/>
    <w:rsid w:val="00354956"/>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E3041C"/>
    <w:pPr>
      <w:spacing w:before="240" w:after="60"/>
      <w:outlineLvl w:val="5"/>
    </w:pPr>
    <w:rPr>
      <w:b/>
      <w:bCs/>
      <w:sz w:val="22"/>
      <w:szCs w:val="22"/>
    </w:rPr>
  </w:style>
  <w:style w:type="paragraph" w:styleId="7">
    <w:name w:val="heading 7"/>
    <w:basedOn w:val="a"/>
    <w:next w:val="a"/>
    <w:link w:val="70"/>
    <w:qFormat/>
    <w:rsid w:val="00E3041C"/>
    <w:pPr>
      <w:spacing w:before="240" w:after="60"/>
      <w:outlineLvl w:val="6"/>
    </w:pPr>
  </w:style>
  <w:style w:type="paragraph" w:styleId="8">
    <w:name w:val="heading 8"/>
    <w:basedOn w:val="a"/>
    <w:next w:val="a"/>
    <w:link w:val="80"/>
    <w:qFormat/>
    <w:rsid w:val="00E3041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locked/>
    <w:rsid w:val="00930D60"/>
    <w:rPr>
      <w:rFonts w:ascii="Cambria" w:hAnsi="Cambria" w:cs="Times New Roman"/>
      <w:b/>
      <w:bCs/>
      <w:kern w:val="32"/>
      <w:sz w:val="32"/>
      <w:szCs w:val="32"/>
    </w:rPr>
  </w:style>
  <w:style w:type="character" w:customStyle="1" w:styleId="21">
    <w:name w:val="Заголовок 2 Знак"/>
    <w:basedOn w:val="a0"/>
    <w:link w:val="2"/>
    <w:locked/>
    <w:rsid w:val="00930D60"/>
    <w:rPr>
      <w:b/>
      <w:caps/>
      <w:noProof/>
      <w:color w:val="000000"/>
      <w:u w:val="single"/>
      <w:lang w:val="en-US" w:eastAsia="zh-CN"/>
    </w:rPr>
  </w:style>
  <w:style w:type="character" w:customStyle="1" w:styleId="60">
    <w:name w:val="Заголовок 6 Знак"/>
    <w:basedOn w:val="a0"/>
    <w:link w:val="6"/>
    <w:semiHidden/>
    <w:locked/>
    <w:rsid w:val="00930D60"/>
    <w:rPr>
      <w:rFonts w:ascii="Calibri" w:hAnsi="Calibri" w:cs="Times New Roman"/>
      <w:b/>
      <w:bCs/>
    </w:rPr>
  </w:style>
  <w:style w:type="character" w:customStyle="1" w:styleId="70">
    <w:name w:val="Заголовок 7 Знак"/>
    <w:basedOn w:val="a0"/>
    <w:link w:val="7"/>
    <w:semiHidden/>
    <w:locked/>
    <w:rsid w:val="00930D60"/>
    <w:rPr>
      <w:rFonts w:ascii="Calibri" w:hAnsi="Calibri" w:cs="Times New Roman"/>
      <w:sz w:val="24"/>
      <w:szCs w:val="24"/>
    </w:rPr>
  </w:style>
  <w:style w:type="character" w:customStyle="1" w:styleId="80">
    <w:name w:val="Заголовок 8 Знак"/>
    <w:basedOn w:val="a0"/>
    <w:link w:val="8"/>
    <w:semiHidden/>
    <w:locked/>
    <w:rsid w:val="00930D60"/>
    <w:rPr>
      <w:rFonts w:ascii="Calibri" w:hAnsi="Calibri" w:cs="Times New Roman"/>
      <w:i/>
      <w:iCs/>
      <w:sz w:val="24"/>
      <w:szCs w:val="24"/>
    </w:rPr>
  </w:style>
  <w:style w:type="paragraph" w:styleId="a3">
    <w:name w:val="Body Text Indent"/>
    <w:basedOn w:val="a"/>
    <w:link w:val="a4"/>
    <w:rsid w:val="00E3041C"/>
    <w:pPr>
      <w:ind w:leftChars="-44" w:left="-106" w:firstLineChars="48" w:firstLine="106"/>
      <w:jc w:val="both"/>
    </w:pPr>
    <w:rPr>
      <w:sz w:val="22"/>
      <w:szCs w:val="22"/>
      <w:lang w:val="en-US"/>
    </w:rPr>
  </w:style>
  <w:style w:type="character" w:customStyle="1" w:styleId="a4">
    <w:name w:val="Основной текст с отступом Знак"/>
    <w:basedOn w:val="a0"/>
    <w:link w:val="a3"/>
    <w:semiHidden/>
    <w:locked/>
    <w:rsid w:val="00930D60"/>
    <w:rPr>
      <w:rFonts w:cs="Times New Roman"/>
      <w:sz w:val="24"/>
      <w:szCs w:val="24"/>
    </w:rPr>
  </w:style>
  <w:style w:type="paragraph" w:styleId="a5">
    <w:name w:val="Title"/>
    <w:basedOn w:val="a"/>
    <w:link w:val="a6"/>
    <w:qFormat/>
    <w:rsid w:val="00E3041C"/>
    <w:pPr>
      <w:widowControl w:val="0"/>
      <w:suppressAutoHyphens/>
      <w:adjustRightInd w:val="0"/>
      <w:spacing w:line="208" w:lineRule="auto"/>
      <w:jc w:val="center"/>
    </w:pPr>
    <w:rPr>
      <w:rFonts w:eastAsia="Times(Europe)"/>
      <w:b/>
      <w:spacing w:val="-3"/>
      <w:sz w:val="32"/>
      <w:szCs w:val="20"/>
      <w:lang w:val="en-GB" w:eastAsia="zh-CN"/>
    </w:rPr>
  </w:style>
  <w:style w:type="character" w:customStyle="1" w:styleId="a6">
    <w:name w:val="Название Знак"/>
    <w:basedOn w:val="a0"/>
    <w:link w:val="a5"/>
    <w:locked/>
    <w:rsid w:val="00930D60"/>
    <w:rPr>
      <w:rFonts w:ascii="Cambria" w:hAnsi="Cambria" w:cs="Times New Roman"/>
      <w:b/>
      <w:bCs/>
      <w:kern w:val="28"/>
      <w:sz w:val="32"/>
      <w:szCs w:val="32"/>
    </w:rPr>
  </w:style>
  <w:style w:type="paragraph" w:styleId="32">
    <w:name w:val="Body Text 3"/>
    <w:basedOn w:val="a"/>
    <w:link w:val="33"/>
    <w:rsid w:val="00E3041C"/>
    <w:pPr>
      <w:widowControl w:val="0"/>
      <w:suppressAutoHyphens/>
      <w:adjustRightInd w:val="0"/>
      <w:spacing w:line="208" w:lineRule="auto"/>
      <w:jc w:val="center"/>
    </w:pPr>
    <w:rPr>
      <w:rFonts w:eastAsia="Times(Europe)"/>
      <w:b/>
      <w:spacing w:val="-3"/>
      <w:sz w:val="32"/>
      <w:szCs w:val="20"/>
      <w:lang w:val="en-GB" w:eastAsia="zh-CN"/>
    </w:rPr>
  </w:style>
  <w:style w:type="character" w:customStyle="1" w:styleId="33">
    <w:name w:val="Основной текст 3 Знак"/>
    <w:basedOn w:val="a0"/>
    <w:link w:val="32"/>
    <w:semiHidden/>
    <w:locked/>
    <w:rsid w:val="00930D60"/>
    <w:rPr>
      <w:rFonts w:cs="Times New Roman"/>
      <w:sz w:val="16"/>
      <w:szCs w:val="16"/>
    </w:rPr>
  </w:style>
  <w:style w:type="paragraph" w:customStyle="1" w:styleId="o2">
    <w:name w:val="??¡ì???¡ìo?2"/>
    <w:basedOn w:val="a"/>
    <w:rsid w:val="00E3041C"/>
    <w:pPr>
      <w:widowControl w:val="0"/>
      <w:overflowPunct w:val="0"/>
      <w:autoSpaceDE w:val="0"/>
      <w:autoSpaceDN w:val="0"/>
      <w:adjustRightInd w:val="0"/>
      <w:spacing w:line="500" w:lineRule="exact"/>
      <w:jc w:val="both"/>
    </w:pPr>
    <w:rPr>
      <w:kern w:val="2"/>
      <w:sz w:val="28"/>
      <w:szCs w:val="20"/>
      <w:lang w:val="en-US" w:eastAsia="zh-CN"/>
    </w:rPr>
  </w:style>
  <w:style w:type="paragraph" w:styleId="22">
    <w:name w:val="Body Text 2"/>
    <w:basedOn w:val="a"/>
    <w:link w:val="23"/>
    <w:rsid w:val="00E3041C"/>
    <w:pPr>
      <w:spacing w:after="120" w:line="480" w:lineRule="auto"/>
    </w:pPr>
  </w:style>
  <w:style w:type="character" w:customStyle="1" w:styleId="23">
    <w:name w:val="Основной текст 2 Знак"/>
    <w:basedOn w:val="a0"/>
    <w:link w:val="22"/>
    <w:semiHidden/>
    <w:locked/>
    <w:rsid w:val="00930D60"/>
    <w:rPr>
      <w:rFonts w:cs="Times New Roman"/>
      <w:sz w:val="24"/>
      <w:szCs w:val="24"/>
    </w:rPr>
  </w:style>
  <w:style w:type="character" w:styleId="a7">
    <w:name w:val="Hyperlink"/>
    <w:basedOn w:val="a0"/>
    <w:rsid w:val="00E3041C"/>
    <w:rPr>
      <w:rFonts w:cs="Times New Roman"/>
      <w:color w:val="0000FF"/>
      <w:u w:val="single"/>
    </w:rPr>
  </w:style>
  <w:style w:type="paragraph" w:styleId="a8">
    <w:name w:val="Normal Indent"/>
    <w:basedOn w:val="a"/>
    <w:rsid w:val="00E3041C"/>
    <w:pPr>
      <w:overflowPunct w:val="0"/>
      <w:autoSpaceDE w:val="0"/>
      <w:autoSpaceDN w:val="0"/>
      <w:adjustRightInd w:val="0"/>
      <w:ind w:left="720"/>
    </w:pPr>
    <w:rPr>
      <w:rFonts w:ascii="MS Serif" w:hAnsi="MS Serif"/>
      <w:noProof/>
      <w:sz w:val="20"/>
      <w:szCs w:val="20"/>
      <w:lang w:val="en-US" w:eastAsia="zh-CN"/>
    </w:rPr>
  </w:style>
  <w:style w:type="paragraph" w:customStyle="1" w:styleId="p60">
    <w:name w:val="p60"/>
    <w:basedOn w:val="a"/>
    <w:rsid w:val="00E3041C"/>
    <w:pPr>
      <w:widowControl w:val="0"/>
      <w:tabs>
        <w:tab w:val="left" w:pos="720"/>
      </w:tabs>
      <w:spacing w:line="420" w:lineRule="atLeast"/>
      <w:jc w:val="both"/>
    </w:pPr>
    <w:rPr>
      <w:szCs w:val="20"/>
      <w:lang w:val="en-GB" w:eastAsia="zh-CN"/>
    </w:rPr>
  </w:style>
  <w:style w:type="paragraph" w:styleId="a9">
    <w:name w:val="Body Text"/>
    <w:basedOn w:val="a"/>
    <w:link w:val="aa"/>
    <w:rsid w:val="00E3041C"/>
    <w:pPr>
      <w:spacing w:after="120"/>
    </w:pPr>
  </w:style>
  <w:style w:type="character" w:customStyle="1" w:styleId="aa">
    <w:name w:val="Основной текст Знак"/>
    <w:basedOn w:val="a0"/>
    <w:link w:val="a9"/>
    <w:semiHidden/>
    <w:locked/>
    <w:rsid w:val="00930D60"/>
    <w:rPr>
      <w:rFonts w:cs="Times New Roman"/>
      <w:sz w:val="24"/>
      <w:szCs w:val="24"/>
    </w:rPr>
  </w:style>
  <w:style w:type="paragraph" w:styleId="24">
    <w:name w:val="Body Text Indent 2"/>
    <w:basedOn w:val="a"/>
    <w:link w:val="25"/>
    <w:rsid w:val="00E3041C"/>
    <w:pPr>
      <w:tabs>
        <w:tab w:val="left" w:pos="360"/>
      </w:tabs>
      <w:ind w:firstLine="8"/>
      <w:jc w:val="both"/>
    </w:pPr>
    <w:rPr>
      <w:sz w:val="22"/>
      <w:szCs w:val="22"/>
    </w:rPr>
  </w:style>
  <w:style w:type="character" w:customStyle="1" w:styleId="25">
    <w:name w:val="Основной текст с отступом 2 Знак"/>
    <w:basedOn w:val="a0"/>
    <w:link w:val="24"/>
    <w:semiHidden/>
    <w:locked/>
    <w:rsid w:val="00930D60"/>
    <w:rPr>
      <w:rFonts w:cs="Times New Roman"/>
      <w:sz w:val="24"/>
      <w:szCs w:val="24"/>
    </w:rPr>
  </w:style>
  <w:style w:type="paragraph" w:styleId="ab">
    <w:name w:val="Block Text"/>
    <w:basedOn w:val="a"/>
    <w:rsid w:val="00E3041C"/>
    <w:pPr>
      <w:ind w:left="-56" w:right="127" w:hanging="8"/>
      <w:jc w:val="both"/>
    </w:pPr>
    <w:rPr>
      <w:sz w:val="22"/>
    </w:rPr>
  </w:style>
  <w:style w:type="paragraph" w:styleId="34">
    <w:name w:val="Body Text Indent 3"/>
    <w:basedOn w:val="a"/>
    <w:link w:val="35"/>
    <w:rsid w:val="00E3041C"/>
    <w:pPr>
      <w:ind w:right="127" w:hanging="64"/>
      <w:jc w:val="both"/>
    </w:pPr>
    <w:rPr>
      <w:sz w:val="22"/>
    </w:rPr>
  </w:style>
  <w:style w:type="character" w:customStyle="1" w:styleId="35">
    <w:name w:val="Основной текст с отступом 3 Знак"/>
    <w:basedOn w:val="a0"/>
    <w:link w:val="34"/>
    <w:semiHidden/>
    <w:locked/>
    <w:rsid w:val="00930D60"/>
    <w:rPr>
      <w:rFonts w:cs="Times New Roman"/>
      <w:sz w:val="16"/>
      <w:szCs w:val="16"/>
    </w:rPr>
  </w:style>
  <w:style w:type="paragraph" w:styleId="ac">
    <w:name w:val="footer"/>
    <w:basedOn w:val="a"/>
    <w:link w:val="ad"/>
    <w:rsid w:val="00AC3AA1"/>
    <w:pPr>
      <w:tabs>
        <w:tab w:val="center" w:pos="4677"/>
        <w:tab w:val="right" w:pos="9355"/>
      </w:tabs>
    </w:pPr>
  </w:style>
  <w:style w:type="character" w:customStyle="1" w:styleId="ad">
    <w:name w:val="Нижний колонтитул Знак"/>
    <w:basedOn w:val="a0"/>
    <w:link w:val="ac"/>
    <w:semiHidden/>
    <w:locked/>
    <w:rsid w:val="00930D60"/>
    <w:rPr>
      <w:rFonts w:cs="Times New Roman"/>
      <w:sz w:val="24"/>
      <w:szCs w:val="24"/>
    </w:rPr>
  </w:style>
  <w:style w:type="character" w:styleId="ae">
    <w:name w:val="page number"/>
    <w:basedOn w:val="a0"/>
    <w:rsid w:val="00AC3AA1"/>
    <w:rPr>
      <w:rFonts w:cs="Times New Roman"/>
    </w:rPr>
  </w:style>
  <w:style w:type="table" w:styleId="af">
    <w:name w:val="Table Grid"/>
    <w:basedOn w:val="a1"/>
    <w:rsid w:val="00202B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semiHidden/>
    <w:rsid w:val="009D47B2"/>
    <w:rPr>
      <w:rFonts w:ascii="Tahoma" w:hAnsi="Tahoma" w:cs="Tahoma"/>
      <w:sz w:val="16"/>
      <w:szCs w:val="16"/>
    </w:rPr>
  </w:style>
  <w:style w:type="character" w:customStyle="1" w:styleId="af1">
    <w:name w:val="Текст выноски Знак"/>
    <w:basedOn w:val="a0"/>
    <w:link w:val="af0"/>
    <w:semiHidden/>
    <w:locked/>
    <w:rsid w:val="00930D60"/>
    <w:rPr>
      <w:rFonts w:cs="Times New Roman"/>
      <w:sz w:val="2"/>
    </w:rPr>
  </w:style>
  <w:style w:type="paragraph" w:customStyle="1" w:styleId="Style1">
    <w:name w:val="Style1"/>
    <w:basedOn w:val="a"/>
    <w:rsid w:val="00C55424"/>
    <w:pPr>
      <w:widowControl w:val="0"/>
      <w:autoSpaceDE w:val="0"/>
      <w:autoSpaceDN w:val="0"/>
      <w:adjustRightInd w:val="0"/>
    </w:pPr>
    <w:rPr>
      <w:rFonts w:ascii="Calibri" w:hAnsi="Calibri"/>
    </w:rPr>
  </w:style>
  <w:style w:type="character" w:customStyle="1" w:styleId="FontStyle11">
    <w:name w:val="Font Style11"/>
    <w:rsid w:val="00C55424"/>
    <w:rPr>
      <w:rFonts w:ascii="Calibri" w:hAnsi="Calibri"/>
      <w:b/>
      <w:sz w:val="24"/>
    </w:rPr>
  </w:style>
  <w:style w:type="paragraph" w:customStyle="1" w:styleId="Style2">
    <w:name w:val="Style2"/>
    <w:basedOn w:val="a"/>
    <w:rsid w:val="00C55424"/>
    <w:pPr>
      <w:widowControl w:val="0"/>
      <w:autoSpaceDE w:val="0"/>
      <w:autoSpaceDN w:val="0"/>
      <w:adjustRightInd w:val="0"/>
      <w:spacing w:line="471" w:lineRule="exact"/>
      <w:ind w:firstLine="696"/>
      <w:jc w:val="both"/>
    </w:pPr>
    <w:rPr>
      <w:rFonts w:ascii="Calibri" w:hAnsi="Calibri"/>
    </w:rPr>
  </w:style>
  <w:style w:type="character" w:customStyle="1" w:styleId="FontStyle12">
    <w:name w:val="Font Style12"/>
    <w:rsid w:val="00C55424"/>
    <w:rPr>
      <w:rFonts w:ascii="Times New Roman" w:hAnsi="Times New Roman"/>
      <w:sz w:val="24"/>
    </w:rPr>
  </w:style>
  <w:style w:type="paragraph" w:styleId="af2">
    <w:name w:val="header"/>
    <w:basedOn w:val="a"/>
    <w:link w:val="af3"/>
    <w:rsid w:val="004F1CA2"/>
    <w:pPr>
      <w:tabs>
        <w:tab w:val="center" w:pos="4677"/>
        <w:tab w:val="right" w:pos="9355"/>
      </w:tabs>
    </w:pPr>
  </w:style>
  <w:style w:type="character" w:customStyle="1" w:styleId="af3">
    <w:name w:val="Верхний колонтитул Знак"/>
    <w:basedOn w:val="a0"/>
    <w:link w:val="af2"/>
    <w:locked/>
    <w:rsid w:val="004F1CA2"/>
    <w:rPr>
      <w:rFonts w:cs="Times New Roman"/>
      <w:sz w:val="24"/>
      <w:lang w:eastAsia="ru-RU"/>
    </w:rPr>
  </w:style>
  <w:style w:type="paragraph" w:customStyle="1" w:styleId="12">
    <w:name w:val="Абзац списка1"/>
    <w:basedOn w:val="a"/>
    <w:rsid w:val="00172214"/>
    <w:pPr>
      <w:ind w:left="708"/>
    </w:pPr>
  </w:style>
  <w:style w:type="character" w:styleId="af4">
    <w:name w:val="Emphasis"/>
    <w:basedOn w:val="a0"/>
    <w:qFormat/>
    <w:rsid w:val="00735AA9"/>
    <w:rPr>
      <w:rFonts w:cs="Times New Roman"/>
      <w:i/>
    </w:rPr>
  </w:style>
  <w:style w:type="character" w:customStyle="1" w:styleId="WW-Absatz-Standardschriftart11">
    <w:name w:val="WW-Absatz-Standardschriftart11"/>
    <w:rsid w:val="00E1712A"/>
  </w:style>
  <w:style w:type="character" w:customStyle="1" w:styleId="13">
    <w:name w:val="Сильная ссылка1"/>
    <w:basedOn w:val="a0"/>
    <w:rsid w:val="00AD3A2A"/>
    <w:rPr>
      <w:rFonts w:cs="Times New Roman"/>
      <w:b/>
      <w:smallCaps/>
      <w:color w:val="C0504D"/>
      <w:spacing w:val="5"/>
      <w:u w:val="single"/>
    </w:rPr>
  </w:style>
  <w:style w:type="paragraph" w:customStyle="1" w:styleId="TableParagraph">
    <w:name w:val="Table Paragraph"/>
    <w:basedOn w:val="a"/>
    <w:rsid w:val="004649DA"/>
    <w:pPr>
      <w:widowControl w:val="0"/>
    </w:pPr>
    <w:rPr>
      <w:rFonts w:ascii="Calibri" w:hAnsi="Calibri"/>
      <w:sz w:val="22"/>
      <w:szCs w:val="22"/>
      <w:lang w:val="en-US" w:eastAsia="en-US"/>
    </w:rPr>
  </w:style>
  <w:style w:type="paragraph" w:styleId="af5">
    <w:name w:val="List Paragraph"/>
    <w:basedOn w:val="a"/>
    <w:uiPriority w:val="34"/>
    <w:qFormat/>
    <w:rsid w:val="00DB6E88"/>
    <w:pPr>
      <w:ind w:left="720"/>
      <w:contextualSpacing/>
    </w:pPr>
  </w:style>
  <w:style w:type="paragraph" w:customStyle="1" w:styleId="20">
    <w:name w:val="Текст 2"/>
    <w:basedOn w:val="2"/>
    <w:uiPriority w:val="99"/>
    <w:rsid w:val="00354956"/>
    <w:pPr>
      <w:keepNext w:val="0"/>
      <w:numPr>
        <w:numId w:val="35"/>
      </w:numPr>
      <w:overflowPunct/>
      <w:autoSpaceDE/>
      <w:autoSpaceDN/>
      <w:adjustRightInd/>
      <w:snapToGrid/>
      <w:spacing w:before="0" w:after="120" w:line="240" w:lineRule="auto"/>
      <w:jc w:val="both"/>
    </w:pPr>
    <w:rPr>
      <w:rFonts w:eastAsia="Times New Roman" w:cs="Arial"/>
      <w:b w:val="0"/>
      <w:bCs/>
      <w:caps w:val="0"/>
      <w:noProof w:val="0"/>
      <w:color w:val="auto"/>
      <w:sz w:val="26"/>
      <w:szCs w:val="24"/>
      <w:u w:val="none"/>
      <w:lang w:val="ru-RU" w:eastAsia="ru-RU"/>
    </w:rPr>
  </w:style>
  <w:style w:type="paragraph" w:customStyle="1" w:styleId="3">
    <w:name w:val="Текст 3"/>
    <w:basedOn w:val="30"/>
    <w:rsid w:val="00354956"/>
    <w:pPr>
      <w:keepNext w:val="0"/>
      <w:keepLines w:val="0"/>
      <w:numPr>
        <w:ilvl w:val="2"/>
        <w:numId w:val="35"/>
      </w:numPr>
      <w:tabs>
        <w:tab w:val="left" w:pos="1928"/>
      </w:tabs>
      <w:spacing w:before="0" w:after="120"/>
      <w:jc w:val="both"/>
    </w:pPr>
    <w:rPr>
      <w:rFonts w:ascii="Times New Roman" w:eastAsia="Times New Roman" w:hAnsi="Times New Roman" w:cs="Arial"/>
      <w:b w:val="0"/>
      <w:bCs w:val="0"/>
      <w:color w:val="auto"/>
      <w:sz w:val="26"/>
      <w:szCs w:val="26"/>
    </w:rPr>
  </w:style>
  <w:style w:type="paragraph" w:customStyle="1" w:styleId="1">
    <w:name w:val="Текст 1"/>
    <w:basedOn w:val="a"/>
    <w:uiPriority w:val="99"/>
    <w:rsid w:val="00354956"/>
    <w:pPr>
      <w:numPr>
        <w:numId w:val="35"/>
      </w:numPr>
      <w:spacing w:before="360" w:after="240"/>
    </w:pPr>
    <w:rPr>
      <w:rFonts w:eastAsia="Times New Roman"/>
      <w:b/>
      <w:bCs/>
      <w:caps/>
    </w:rPr>
  </w:style>
  <w:style w:type="character" w:customStyle="1" w:styleId="31">
    <w:name w:val="Заголовок 3 Знак"/>
    <w:basedOn w:val="a0"/>
    <w:link w:val="30"/>
    <w:semiHidden/>
    <w:rsid w:val="00354956"/>
    <w:rPr>
      <w:rFonts w:asciiTheme="majorHAnsi" w:eastAsiaTheme="majorEastAsia" w:hAnsiTheme="majorHAnsi" w:cstheme="majorBidi"/>
      <w:b/>
      <w:bCs/>
      <w:color w:val="4F81BD" w:themeColor="accent1"/>
      <w:sz w:val="24"/>
      <w:szCs w:val="24"/>
    </w:rPr>
  </w:style>
  <w:style w:type="paragraph" w:styleId="af6">
    <w:name w:val="No Spacing"/>
    <w:uiPriority w:val="1"/>
    <w:qFormat/>
    <w:rsid w:val="00354956"/>
    <w:rPr>
      <w:rFonts w:ascii="Calibri" w:eastAsia="Calibri" w:hAnsi="Calibri"/>
      <w:sz w:val="22"/>
      <w:szCs w:val="22"/>
      <w:lang w:eastAsia="en-US"/>
    </w:rPr>
  </w:style>
  <w:style w:type="paragraph" w:styleId="af7">
    <w:name w:val="Plain Text"/>
    <w:basedOn w:val="a"/>
    <w:link w:val="af8"/>
    <w:unhideWhenUsed/>
    <w:rsid w:val="00354956"/>
    <w:rPr>
      <w:rFonts w:ascii="Courier New" w:hAnsi="Courier New"/>
      <w:sz w:val="20"/>
      <w:szCs w:val="20"/>
      <w:lang w:val="en-US" w:eastAsia="en-US"/>
    </w:rPr>
  </w:style>
  <w:style w:type="character" w:customStyle="1" w:styleId="af8">
    <w:name w:val="Текст Знак"/>
    <w:basedOn w:val="a0"/>
    <w:link w:val="af7"/>
    <w:rsid w:val="00354956"/>
    <w:rPr>
      <w:rFonts w:ascii="Courier New" w:hAnsi="Courier New"/>
      <w:lang w:val="en-US" w:eastAsia="en-US"/>
    </w:rPr>
  </w:style>
  <w:style w:type="character" w:customStyle="1" w:styleId="textcop1">
    <w:name w:val="textcop1"/>
    <w:basedOn w:val="a0"/>
    <w:rsid w:val="00EB0F98"/>
    <w:rPr>
      <w:rFonts w:ascii="Arial" w:hAnsi="Arial" w:cs="Arial" w:hint="default"/>
      <w:color w:val="000000"/>
    </w:rPr>
  </w:style>
  <w:style w:type="character" w:customStyle="1" w:styleId="st1">
    <w:name w:val="st1"/>
    <w:basedOn w:val="a0"/>
    <w:rsid w:val="00E5421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lovanov@rosenergoat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7ECBC-0688-41D6-9E8E-A426F025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90</Pages>
  <Words>31310</Words>
  <Characters>178472</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КОНТРАКТ</vt:lpstr>
    </vt:vector>
  </TitlesOfParts>
  <Company>WareZ Provider</Company>
  <LinksUpToDate>false</LinksUpToDate>
  <CharactersWithSpaces>209364</CharactersWithSpaces>
  <SharedDoc>false</SharedDoc>
  <HLinks>
    <vt:vector size="12" baseType="variant">
      <vt:variant>
        <vt:i4>1966124</vt:i4>
      </vt:variant>
      <vt:variant>
        <vt:i4>3</vt:i4>
      </vt:variant>
      <vt:variant>
        <vt:i4>0</vt:i4>
      </vt:variant>
      <vt:variant>
        <vt:i4>5</vt:i4>
      </vt:variant>
      <vt:variant>
        <vt:lpwstr>mailto:golovanov@rosenergoatom.ru</vt:lpwstr>
      </vt:variant>
      <vt:variant>
        <vt:lpwstr/>
      </vt:variant>
      <vt:variant>
        <vt:i4>1966124</vt:i4>
      </vt:variant>
      <vt:variant>
        <vt:i4>0</vt:i4>
      </vt:variant>
      <vt:variant>
        <vt:i4>0</vt:i4>
      </vt:variant>
      <vt:variant>
        <vt:i4>5</vt:i4>
      </vt:variant>
      <vt:variant>
        <vt:lpwstr>mailto:golovanov@rosenergoatom.ru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dc:title>
  <dc:subject/>
  <dc:creator>Nataly</dc:creator>
  <cp:keywords/>
  <dc:description/>
  <cp:lastModifiedBy>boychenko-tv</cp:lastModifiedBy>
  <cp:revision>1</cp:revision>
  <cp:lastPrinted>2014-03-26T06:17:00Z</cp:lastPrinted>
  <dcterms:created xsi:type="dcterms:W3CDTF">2014-03-28T04:27:00Z</dcterms:created>
  <dcterms:modified xsi:type="dcterms:W3CDTF">2014-03-31T12:18:00Z</dcterms:modified>
</cp:coreProperties>
</file>